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5A0C88" w14:textId="77777777" w:rsidR="00980D92" w:rsidRPr="002C04C9" w:rsidRDefault="00980D92" w:rsidP="00980D92">
      <w:pPr>
        <w:pStyle w:val="BodyTextIndent"/>
        <w:widowControl w:val="0"/>
        <w:spacing w:after="160" w:line="240" w:lineRule="auto"/>
        <w:ind w:firstLine="0"/>
        <w:jc w:val="center"/>
        <w:rPr>
          <w:rFonts w:ascii="GHEA Grapalat" w:hAnsi="GHEA Grapalat"/>
          <w:i w:val="0"/>
          <w:sz w:val="24"/>
          <w:szCs w:val="24"/>
        </w:rPr>
      </w:pPr>
      <w:r w:rsidRPr="002C04C9">
        <w:rPr>
          <w:rFonts w:ascii="GHEA Grapalat" w:hAnsi="GHEA Grapalat"/>
          <w:i w:val="0"/>
          <w:sz w:val="24"/>
          <w:szCs w:val="24"/>
        </w:rPr>
        <w:t>ОБЪЯВЛЕНИЕ</w:t>
      </w:r>
    </w:p>
    <w:p w14:paraId="739F8BB4" w14:textId="77777777" w:rsidR="00980D92" w:rsidRPr="002C04C9" w:rsidRDefault="00980D92" w:rsidP="00980D92">
      <w:pPr>
        <w:pStyle w:val="BodyTextIndent"/>
        <w:widowControl w:val="0"/>
        <w:spacing w:after="160" w:line="240" w:lineRule="auto"/>
        <w:ind w:firstLine="0"/>
        <w:jc w:val="center"/>
        <w:rPr>
          <w:rFonts w:ascii="GHEA Grapalat" w:hAnsi="GHEA Grapalat"/>
          <w:i w:val="0"/>
          <w:sz w:val="24"/>
          <w:szCs w:val="24"/>
        </w:rPr>
      </w:pPr>
      <w:r w:rsidRPr="002C04C9">
        <w:rPr>
          <w:rFonts w:ascii="GHEA Grapalat" w:hAnsi="GHEA Grapalat"/>
          <w:i w:val="0"/>
          <w:sz w:val="24"/>
          <w:szCs w:val="24"/>
        </w:rPr>
        <w:t xml:space="preserve">О ЗАПРОСЕ КОТИРОВОК </w:t>
      </w:r>
    </w:p>
    <w:p w14:paraId="4ABF7179" w14:textId="1C956351" w:rsidR="00980D92" w:rsidRPr="002C04C9" w:rsidRDefault="00980D92" w:rsidP="00980D92">
      <w:pPr>
        <w:pStyle w:val="BodyTextIndent"/>
        <w:widowControl w:val="0"/>
        <w:spacing w:after="160" w:line="240" w:lineRule="auto"/>
        <w:ind w:firstLine="0"/>
        <w:jc w:val="center"/>
        <w:rPr>
          <w:rFonts w:ascii="GHEA Grapalat" w:hAnsi="GHEA Grapalat"/>
          <w:i w:val="0"/>
          <w:sz w:val="24"/>
          <w:szCs w:val="24"/>
        </w:rPr>
      </w:pPr>
      <w:r w:rsidRPr="002C04C9">
        <w:rPr>
          <w:rFonts w:ascii="GHEA Grapalat" w:hAnsi="GHEA Grapalat"/>
          <w:i w:val="0"/>
          <w:sz w:val="24"/>
          <w:szCs w:val="24"/>
        </w:rPr>
        <w:t>Настоящий текст объявления утвержден Решением Оценочной Комиссии от "</w:t>
      </w:r>
      <w:r w:rsidRPr="002C04C9">
        <w:rPr>
          <w:rFonts w:ascii="GHEA Grapalat" w:hAnsi="GHEA Grapalat"/>
          <w:i w:val="0"/>
          <w:sz w:val="24"/>
          <w:szCs w:val="24"/>
        </w:rPr>
        <w:t>09</w:t>
      </w:r>
      <w:r w:rsidRPr="002C04C9">
        <w:rPr>
          <w:rFonts w:ascii="GHEA Grapalat" w:hAnsi="GHEA Grapalat"/>
          <w:i w:val="0"/>
          <w:sz w:val="24"/>
          <w:szCs w:val="24"/>
        </w:rPr>
        <w:t>" "</w:t>
      </w:r>
      <w:r w:rsidRPr="002C04C9">
        <w:rPr>
          <w:rFonts w:ascii="Arial" w:hAnsi="Arial" w:cs="Arial"/>
          <w:color w:val="474747"/>
          <w:sz w:val="21"/>
          <w:szCs w:val="21"/>
          <w:shd w:val="clear" w:color="auto" w:fill="FFFFFF"/>
        </w:rPr>
        <w:t xml:space="preserve"> </w:t>
      </w:r>
      <w:r w:rsidRPr="002C04C9">
        <w:rPr>
          <w:rFonts w:ascii="GHEA Grapalat" w:hAnsi="GHEA Grapalat"/>
          <w:i w:val="0"/>
          <w:sz w:val="24"/>
          <w:szCs w:val="24"/>
        </w:rPr>
        <w:t>октября</w:t>
      </w:r>
      <w:r w:rsidRPr="002C04C9">
        <w:rPr>
          <w:rFonts w:ascii="GHEA Grapalat" w:hAnsi="GHEA Grapalat"/>
          <w:i w:val="0"/>
          <w:sz w:val="24"/>
          <w:szCs w:val="24"/>
        </w:rPr>
        <w:t xml:space="preserve"> " 2025 года "1" </w:t>
      </w:r>
    </w:p>
    <w:p w14:paraId="2D711D2E" w14:textId="3F4BDB32" w:rsidR="00980D92" w:rsidRPr="002C04C9" w:rsidRDefault="00980D92" w:rsidP="00980D92">
      <w:pPr>
        <w:pStyle w:val="BodyTextIndent"/>
        <w:widowControl w:val="0"/>
        <w:spacing w:after="160" w:line="240" w:lineRule="auto"/>
        <w:ind w:firstLine="0"/>
        <w:jc w:val="center"/>
        <w:rPr>
          <w:rFonts w:ascii="GHEA Grapalat" w:hAnsi="GHEA Grapalat"/>
          <w:i w:val="0"/>
          <w:sz w:val="24"/>
          <w:szCs w:val="24"/>
        </w:rPr>
      </w:pPr>
      <w:r w:rsidRPr="002C04C9">
        <w:rPr>
          <w:rFonts w:ascii="GHEA Grapalat" w:hAnsi="GHEA Grapalat"/>
          <w:i w:val="0"/>
          <w:sz w:val="24"/>
          <w:szCs w:val="24"/>
        </w:rPr>
        <w:t xml:space="preserve">Код процедуры </w:t>
      </w:r>
      <w:r w:rsidRPr="002C04C9">
        <w:rPr>
          <w:rFonts w:ascii="GHEA Grapalat" w:hAnsi="GHEA Grapalat"/>
          <w:b/>
          <w:i w:val="0"/>
          <w:sz w:val="24"/>
          <w:szCs w:val="24"/>
        </w:rPr>
        <w:t>HFF-NTsDzB-2025/</w:t>
      </w:r>
      <w:r w:rsidRPr="002C04C9">
        <w:rPr>
          <w:rFonts w:ascii="GHEA Grapalat" w:hAnsi="GHEA Grapalat"/>
          <w:b/>
          <w:i w:val="0"/>
          <w:sz w:val="24"/>
          <w:szCs w:val="24"/>
        </w:rPr>
        <w:t>5</w:t>
      </w:r>
    </w:p>
    <w:p w14:paraId="6779289A" w14:textId="77777777" w:rsidR="00980D92" w:rsidRPr="002C04C9" w:rsidRDefault="00980D92" w:rsidP="00980D92">
      <w:pPr>
        <w:pStyle w:val="BodyTextIndent"/>
        <w:widowControl w:val="0"/>
        <w:spacing w:after="160" w:line="240" w:lineRule="auto"/>
        <w:rPr>
          <w:rFonts w:ascii="GHEA Grapalat" w:hAnsi="GHEA Grapalat"/>
          <w:i w:val="0"/>
          <w:sz w:val="24"/>
          <w:szCs w:val="24"/>
        </w:rPr>
      </w:pPr>
    </w:p>
    <w:p w14:paraId="2E17934F" w14:textId="77777777" w:rsidR="00980D92" w:rsidRPr="002C04C9" w:rsidRDefault="00980D92" w:rsidP="00980D92">
      <w:pPr>
        <w:pStyle w:val="BodyTextIndent"/>
        <w:widowControl w:val="0"/>
        <w:spacing w:line="276" w:lineRule="auto"/>
        <w:ind w:firstLine="709"/>
        <w:rPr>
          <w:rFonts w:ascii="GHEA Grapalat" w:hAnsi="GHEA Grapalat"/>
          <w:i w:val="0"/>
          <w:sz w:val="24"/>
          <w:szCs w:val="24"/>
        </w:rPr>
      </w:pPr>
      <w:r w:rsidRPr="002C04C9">
        <w:rPr>
          <w:rFonts w:ascii="GHEA Grapalat" w:hAnsi="GHEA Grapalat"/>
          <w:i w:val="0"/>
          <w:sz w:val="24"/>
          <w:szCs w:val="24"/>
        </w:rPr>
        <w:t>Заказчик Общественная организация "Федерация футбола Армении, находящийся по адресу: г. Ереван, Ханджяна 27,</w:t>
      </w:r>
      <w:r w:rsidRPr="002C04C9">
        <w:rPr>
          <w:rFonts w:ascii="Sylfaen" w:hAnsi="Sylfaen"/>
          <w:sz w:val="18"/>
        </w:rPr>
        <w:t xml:space="preserve"> </w:t>
      </w:r>
      <w:r w:rsidRPr="002C04C9">
        <w:rPr>
          <w:rFonts w:ascii="GHEA Grapalat" w:hAnsi="GHEA Grapalat"/>
          <w:i w:val="0"/>
          <w:sz w:val="24"/>
          <w:szCs w:val="24"/>
        </w:rPr>
        <w:t>объявляет запрос котировок, который проводится одним этапом.</w:t>
      </w:r>
    </w:p>
    <w:p w14:paraId="597AFEBC" w14:textId="77777777" w:rsidR="00980D92" w:rsidRPr="002C04C9" w:rsidRDefault="00980D92" w:rsidP="00980D92">
      <w:pPr>
        <w:pStyle w:val="BodyTextIndent"/>
        <w:widowControl w:val="0"/>
        <w:spacing w:line="276" w:lineRule="auto"/>
        <w:ind w:firstLine="567"/>
        <w:rPr>
          <w:rFonts w:ascii="GHEA Grapalat" w:hAnsi="GHEA Grapalat"/>
          <w:i w:val="0"/>
          <w:sz w:val="24"/>
          <w:szCs w:val="24"/>
        </w:rPr>
      </w:pPr>
      <w:r w:rsidRPr="002C04C9">
        <w:rPr>
          <w:rFonts w:ascii="GHEA Grapalat" w:hAnsi="GHEA Grapalat"/>
          <w:i w:val="0"/>
          <w:sz w:val="24"/>
          <w:szCs w:val="24"/>
        </w:rPr>
        <w:t>Участнику, отобранному по итогам настоящей процедуры, в</w:t>
      </w:r>
      <w:r w:rsidRPr="002C04C9">
        <w:rPr>
          <w:rFonts w:ascii="Courier New" w:hAnsi="Courier New" w:cs="Courier New"/>
          <w:i w:val="0"/>
          <w:sz w:val="24"/>
          <w:szCs w:val="24"/>
        </w:rPr>
        <w:t> </w:t>
      </w:r>
      <w:r w:rsidRPr="002C04C9">
        <w:rPr>
          <w:rFonts w:ascii="GHEA Grapalat" w:hAnsi="GHEA Grapalat"/>
          <w:i w:val="0"/>
          <w:spacing w:val="6"/>
          <w:sz w:val="24"/>
          <w:szCs w:val="24"/>
        </w:rPr>
        <w:t>установленном</w:t>
      </w:r>
      <w:r w:rsidRPr="002C04C9">
        <w:rPr>
          <w:rFonts w:ascii="Courier New" w:hAnsi="Courier New" w:cs="Courier New"/>
          <w:i w:val="0"/>
          <w:spacing w:val="6"/>
          <w:sz w:val="24"/>
          <w:szCs w:val="24"/>
        </w:rPr>
        <w:t> </w:t>
      </w:r>
      <w:r w:rsidRPr="002C04C9">
        <w:rPr>
          <w:rFonts w:ascii="GHEA Grapalat" w:hAnsi="GHEA Grapalat"/>
          <w:i w:val="0"/>
          <w:spacing w:val="6"/>
          <w:sz w:val="24"/>
          <w:szCs w:val="24"/>
        </w:rPr>
        <w:t xml:space="preserve">порядке будет предложено заключить договор на предоставление </w:t>
      </w:r>
      <w:r w:rsidRPr="002C04C9">
        <w:rPr>
          <w:rFonts w:ascii="GHEA Grapalat" w:hAnsi="GHEA Grapalat"/>
          <w:b/>
          <w:i w:val="0"/>
          <w:spacing w:val="6"/>
          <w:sz w:val="24"/>
          <w:szCs w:val="24"/>
        </w:rPr>
        <w:t>консультационных услуг по разработке проектно-сметной документации Реконструкции спортивного комплекса «Арнар» в общине Иджеван, Тавушский район</w:t>
      </w:r>
      <w:r w:rsidRPr="002C04C9">
        <w:rPr>
          <w:rFonts w:ascii="GHEA Grapalat" w:hAnsi="GHEA Grapalat"/>
          <w:i w:val="0"/>
          <w:sz w:val="24"/>
          <w:szCs w:val="24"/>
        </w:rPr>
        <w:t xml:space="preserve"> (далее — договор).</w:t>
      </w:r>
    </w:p>
    <w:p w14:paraId="5E8B659C" w14:textId="77777777" w:rsidR="00980D92" w:rsidRPr="002C04C9" w:rsidRDefault="00980D92" w:rsidP="00980D92">
      <w:pPr>
        <w:pStyle w:val="BodyTextIndent"/>
        <w:widowControl w:val="0"/>
        <w:spacing w:line="276" w:lineRule="auto"/>
        <w:ind w:firstLine="567"/>
        <w:rPr>
          <w:rFonts w:ascii="GHEA Grapalat" w:hAnsi="GHEA Grapalat"/>
          <w:i w:val="0"/>
          <w:sz w:val="24"/>
          <w:szCs w:val="24"/>
        </w:rPr>
      </w:pPr>
      <w:r w:rsidRPr="002C04C9">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2C04C9">
        <w:rPr>
          <w:rFonts w:ascii="Courier New" w:hAnsi="Courier New" w:cs="Courier New"/>
          <w:i w:val="0"/>
          <w:sz w:val="24"/>
          <w:szCs w:val="24"/>
        </w:rPr>
        <w:t> </w:t>
      </w:r>
      <w:r w:rsidRPr="002C04C9">
        <w:rPr>
          <w:rFonts w:ascii="GHEA Grapalat" w:hAnsi="GHEA Grapalat"/>
          <w:i w:val="0"/>
          <w:sz w:val="24"/>
          <w:szCs w:val="24"/>
        </w:rPr>
        <w:t>настоящей процедуре.</w:t>
      </w:r>
    </w:p>
    <w:p w14:paraId="24C6006B" w14:textId="77777777" w:rsidR="00980D92" w:rsidRPr="002C04C9" w:rsidRDefault="00980D92" w:rsidP="00980D92">
      <w:pPr>
        <w:pStyle w:val="BodyTextIndent"/>
        <w:widowControl w:val="0"/>
        <w:spacing w:line="276" w:lineRule="auto"/>
        <w:ind w:firstLine="567"/>
        <w:rPr>
          <w:rFonts w:ascii="GHEA Grapalat" w:hAnsi="GHEA Grapalat"/>
          <w:i w:val="0"/>
          <w:sz w:val="24"/>
          <w:szCs w:val="24"/>
        </w:rPr>
      </w:pPr>
      <w:r w:rsidRPr="002C04C9">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2C04C9" w:rsidDel="00052084">
        <w:rPr>
          <w:rFonts w:ascii="GHEA Grapalat" w:hAnsi="GHEA Grapalat"/>
          <w:i w:val="0"/>
          <w:sz w:val="24"/>
          <w:szCs w:val="24"/>
        </w:rPr>
        <w:t xml:space="preserve"> </w:t>
      </w:r>
    </w:p>
    <w:p w14:paraId="5B0ACE2E" w14:textId="77777777" w:rsidR="00980D92" w:rsidRPr="002C04C9" w:rsidRDefault="00980D92" w:rsidP="00980D92">
      <w:pPr>
        <w:pStyle w:val="BodyTextIndent"/>
        <w:widowControl w:val="0"/>
        <w:spacing w:line="276" w:lineRule="auto"/>
        <w:ind w:firstLine="567"/>
        <w:rPr>
          <w:rFonts w:ascii="GHEA Grapalat" w:hAnsi="GHEA Grapalat"/>
          <w:i w:val="0"/>
          <w:sz w:val="24"/>
          <w:szCs w:val="24"/>
        </w:rPr>
      </w:pPr>
      <w:r w:rsidRPr="002C04C9">
        <w:rPr>
          <w:rFonts w:ascii="GHEA Grapalat" w:hAnsi="GHEA Grapalat"/>
          <w:i w:val="0"/>
          <w:sz w:val="24"/>
          <w:szCs w:val="24"/>
        </w:rPr>
        <w:t>Отобранный участник определяется из числа участников, подавших заявки, оцененные удовлетворительно по неценовым условиям, по принципу предпочтения, отдаваемого участнику, представившему минимальное ценовое предложение.</w:t>
      </w:r>
    </w:p>
    <w:p w14:paraId="48949539" w14:textId="77777777" w:rsidR="00980D92" w:rsidRPr="002C04C9" w:rsidRDefault="00980D92" w:rsidP="00980D92">
      <w:pPr>
        <w:pStyle w:val="BodyTextIndent"/>
        <w:widowControl w:val="0"/>
        <w:spacing w:line="276" w:lineRule="auto"/>
        <w:ind w:firstLine="567"/>
        <w:rPr>
          <w:rFonts w:ascii="GHEA Grapalat" w:hAnsi="GHEA Grapalat"/>
          <w:i w:val="0"/>
          <w:spacing w:val="-6"/>
          <w:sz w:val="24"/>
          <w:szCs w:val="24"/>
        </w:rPr>
      </w:pPr>
      <w:r w:rsidRPr="002C04C9">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2C04C9">
        <w:rPr>
          <w:rFonts w:ascii="Courier New" w:hAnsi="Courier New" w:cs="Courier New"/>
          <w:i w:val="0"/>
          <w:spacing w:val="-6"/>
          <w:sz w:val="24"/>
          <w:szCs w:val="24"/>
        </w:rPr>
        <w:t> </w:t>
      </w:r>
      <w:r w:rsidRPr="002C04C9">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072D95BC" w14:textId="77777777" w:rsidR="00980D92" w:rsidRPr="002C04C9" w:rsidRDefault="00980D92" w:rsidP="00980D92">
      <w:pPr>
        <w:pStyle w:val="BodyTextIndent"/>
        <w:widowControl w:val="0"/>
        <w:spacing w:line="276" w:lineRule="auto"/>
        <w:ind w:firstLine="567"/>
        <w:rPr>
          <w:rFonts w:ascii="GHEA Grapalat" w:hAnsi="GHEA Grapalat"/>
          <w:i w:val="0"/>
          <w:spacing w:val="6"/>
          <w:sz w:val="24"/>
          <w:szCs w:val="24"/>
        </w:rPr>
      </w:pPr>
      <w:r w:rsidRPr="002C04C9">
        <w:rPr>
          <w:rFonts w:ascii="GHEA Grapalat" w:hAnsi="GHEA Grapalat"/>
          <w:i w:val="0"/>
          <w:sz w:val="24"/>
          <w:szCs w:val="24"/>
        </w:rPr>
        <w:t xml:space="preserve">Заявки на на запрос котировок необходимо подавать по адресу </w:t>
      </w:r>
      <w:r w:rsidRPr="002C04C9">
        <w:rPr>
          <w:rFonts w:ascii="GHEA Grapalat" w:hAnsi="GHEA Grapalat"/>
          <w:b/>
          <w:i w:val="0"/>
          <w:sz w:val="24"/>
          <w:szCs w:val="24"/>
        </w:rPr>
        <w:t>г. Ереван, Ханджяна 27, в документарной форме, до 14:00 часов 7-го дня со дня опубликования настоящего объявления</w:t>
      </w:r>
      <w:r w:rsidRPr="002C04C9">
        <w:rPr>
          <w:rFonts w:ascii="GHEA Grapalat" w:hAnsi="GHEA Grapalat"/>
          <w:i w:val="0"/>
          <w:sz w:val="24"/>
          <w:szCs w:val="24"/>
        </w:rPr>
        <w:t>. Кроме армянского языка заявки могут быть поданы также на английском или русском языке.</w:t>
      </w:r>
    </w:p>
    <w:p w14:paraId="7AD60198" w14:textId="4EE34292" w:rsidR="00980D92" w:rsidRPr="002C04C9" w:rsidRDefault="00980D92" w:rsidP="00980D92">
      <w:pPr>
        <w:pStyle w:val="BodyTextIndent"/>
        <w:widowControl w:val="0"/>
        <w:spacing w:line="276" w:lineRule="auto"/>
        <w:ind w:firstLine="567"/>
        <w:rPr>
          <w:rFonts w:ascii="GHEA Grapalat" w:hAnsi="GHEA Grapalat"/>
          <w:b/>
          <w:bCs/>
          <w:i w:val="0"/>
          <w:sz w:val="24"/>
          <w:szCs w:val="24"/>
        </w:rPr>
      </w:pPr>
      <w:r w:rsidRPr="002C04C9">
        <w:rPr>
          <w:rFonts w:ascii="GHEA Grapalat" w:hAnsi="GHEA Grapalat"/>
          <w:i w:val="0"/>
          <w:sz w:val="24"/>
          <w:szCs w:val="24"/>
        </w:rPr>
        <w:t xml:space="preserve">Вскрытие заявок будет проводиться по адресу </w:t>
      </w:r>
      <w:r w:rsidRPr="002C04C9">
        <w:rPr>
          <w:rFonts w:ascii="GHEA Grapalat" w:hAnsi="GHEA Grapalat"/>
          <w:b/>
          <w:i w:val="0"/>
          <w:sz w:val="24"/>
          <w:szCs w:val="24"/>
        </w:rPr>
        <w:t>г. Ереван, Ханджяна 27</w:t>
      </w:r>
      <w:r w:rsidRPr="002C04C9">
        <w:rPr>
          <w:rFonts w:ascii="GHEA Grapalat" w:hAnsi="GHEA Grapalat"/>
          <w:i w:val="0"/>
          <w:sz w:val="24"/>
          <w:szCs w:val="24"/>
        </w:rPr>
        <w:t xml:space="preserve">, в </w:t>
      </w:r>
      <w:r w:rsidRPr="002C04C9">
        <w:rPr>
          <w:rFonts w:ascii="GHEA Grapalat" w:hAnsi="GHEA Grapalat"/>
          <w:b/>
          <w:bCs/>
          <w:i w:val="0"/>
          <w:sz w:val="24"/>
          <w:szCs w:val="24"/>
        </w:rPr>
        <w:t xml:space="preserve">14:00 часов </w:t>
      </w:r>
      <w:r w:rsidRPr="002C04C9">
        <w:rPr>
          <w:rFonts w:ascii="GHEA Grapalat" w:hAnsi="GHEA Grapalat"/>
          <w:b/>
          <w:bCs/>
          <w:i w:val="0"/>
          <w:sz w:val="24"/>
          <w:szCs w:val="24"/>
        </w:rPr>
        <w:t>16</w:t>
      </w:r>
      <w:r w:rsidRPr="002C04C9">
        <w:rPr>
          <w:rFonts w:ascii="GHEA Grapalat" w:hAnsi="GHEA Grapalat"/>
          <w:b/>
          <w:bCs/>
          <w:i w:val="0"/>
          <w:sz w:val="24"/>
          <w:szCs w:val="24"/>
        </w:rPr>
        <w:t xml:space="preserve"> </w:t>
      </w:r>
      <w:r w:rsidRPr="002C04C9">
        <w:rPr>
          <w:rFonts w:ascii="GHEA Grapalat" w:hAnsi="GHEA Grapalat"/>
          <w:b/>
          <w:bCs/>
          <w:i w:val="0"/>
          <w:sz w:val="24"/>
          <w:szCs w:val="24"/>
        </w:rPr>
        <w:t>октября</w:t>
      </w:r>
      <w:r w:rsidRPr="002C04C9">
        <w:rPr>
          <w:rFonts w:ascii="GHEA Grapalat" w:hAnsi="GHEA Grapalat"/>
          <w:b/>
          <w:bCs/>
          <w:i w:val="0"/>
          <w:sz w:val="24"/>
          <w:szCs w:val="24"/>
        </w:rPr>
        <w:t xml:space="preserve"> 2025.</w:t>
      </w:r>
    </w:p>
    <w:p w14:paraId="7F081C2D" w14:textId="77777777" w:rsidR="00980D92" w:rsidRPr="002C04C9" w:rsidRDefault="00980D92" w:rsidP="00980D92">
      <w:pPr>
        <w:pStyle w:val="BodyTextIndent"/>
        <w:widowControl w:val="0"/>
        <w:spacing w:line="276" w:lineRule="auto"/>
        <w:ind w:firstLine="567"/>
        <w:rPr>
          <w:rFonts w:ascii="GHEA Grapalat" w:hAnsi="GHEA Grapalat"/>
          <w:i w:val="0"/>
          <w:sz w:val="24"/>
          <w:szCs w:val="24"/>
        </w:rPr>
      </w:pPr>
      <w:r w:rsidRPr="002C04C9">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752DE334" w14:textId="77777777" w:rsidR="00980D92" w:rsidRPr="002C04C9" w:rsidRDefault="00980D92" w:rsidP="00980D92">
      <w:pPr>
        <w:pStyle w:val="BodyTextIndent"/>
        <w:widowControl w:val="0"/>
        <w:spacing w:line="276" w:lineRule="auto"/>
        <w:ind w:firstLine="567"/>
        <w:rPr>
          <w:rFonts w:ascii="GHEA Grapalat" w:hAnsi="GHEA Grapalat"/>
          <w:i w:val="0"/>
          <w:sz w:val="24"/>
          <w:szCs w:val="24"/>
        </w:rPr>
      </w:pPr>
      <w:r w:rsidRPr="002C04C9">
        <w:rPr>
          <w:rFonts w:ascii="GHEA Grapalat" w:hAnsi="GHEA Grapalat"/>
          <w:i w:val="0"/>
          <w:sz w:val="24"/>
          <w:szCs w:val="24"/>
        </w:rPr>
        <w:t>Для получения дополнительной информации, связанной с настоящим</w:t>
      </w:r>
      <w:r w:rsidRPr="002C04C9">
        <w:rPr>
          <w:rFonts w:ascii="Courier New" w:hAnsi="Courier New" w:cs="Courier New"/>
          <w:i w:val="0"/>
          <w:sz w:val="24"/>
          <w:szCs w:val="24"/>
        </w:rPr>
        <w:t> </w:t>
      </w:r>
      <w:r w:rsidRPr="002C04C9">
        <w:rPr>
          <w:rFonts w:ascii="GHEA Grapalat" w:hAnsi="GHEA Grapalat"/>
          <w:i w:val="0"/>
          <w:sz w:val="24"/>
          <w:szCs w:val="24"/>
        </w:rPr>
        <w:t xml:space="preserve">объявлением, можете обратиться к секретарю Оценочной комиссии </w:t>
      </w:r>
    </w:p>
    <w:p w14:paraId="7C7241A4" w14:textId="77777777" w:rsidR="00980D92" w:rsidRPr="002C04C9" w:rsidRDefault="00980D92" w:rsidP="00980D92">
      <w:pPr>
        <w:pStyle w:val="BodyTextIndent"/>
        <w:widowControl w:val="0"/>
        <w:spacing w:line="240" w:lineRule="auto"/>
        <w:ind w:firstLine="0"/>
        <w:rPr>
          <w:rFonts w:ascii="GHEA Grapalat" w:hAnsi="GHEA Grapalat"/>
          <w:b/>
          <w:i w:val="0"/>
          <w:sz w:val="24"/>
          <w:szCs w:val="24"/>
        </w:rPr>
      </w:pPr>
      <w:r w:rsidRPr="002C04C9">
        <w:rPr>
          <w:rFonts w:ascii="GHEA Grapalat" w:hAnsi="GHEA Grapalat"/>
          <w:b/>
          <w:i w:val="0"/>
          <w:sz w:val="24"/>
          <w:szCs w:val="24"/>
        </w:rPr>
        <w:t>Офелия Киракосян</w:t>
      </w:r>
    </w:p>
    <w:p w14:paraId="464D253E" w14:textId="77777777" w:rsidR="00980D92" w:rsidRPr="002C04C9" w:rsidRDefault="00980D92" w:rsidP="00980D92">
      <w:pPr>
        <w:pStyle w:val="BodyTextIndent"/>
        <w:widowControl w:val="0"/>
        <w:spacing w:after="160" w:line="240" w:lineRule="auto"/>
        <w:ind w:left="1701" w:firstLine="0"/>
        <w:rPr>
          <w:rFonts w:ascii="GHEA Grapalat" w:hAnsi="GHEA Grapalat"/>
          <w:b/>
          <w:i w:val="0"/>
          <w:sz w:val="24"/>
          <w:szCs w:val="24"/>
          <w:u w:val="single"/>
        </w:rPr>
      </w:pPr>
      <w:r w:rsidRPr="002C04C9">
        <w:rPr>
          <w:rFonts w:ascii="GHEA Grapalat" w:hAnsi="GHEA Grapalat"/>
          <w:b/>
          <w:i w:val="0"/>
          <w:sz w:val="24"/>
          <w:szCs w:val="24"/>
        </w:rPr>
        <w:lastRenderedPageBreak/>
        <w:t>Телефон: 099-222-444</w:t>
      </w:r>
    </w:p>
    <w:p w14:paraId="189A8E52" w14:textId="77777777" w:rsidR="00980D92" w:rsidRPr="002C04C9" w:rsidRDefault="00980D92" w:rsidP="00980D92">
      <w:pPr>
        <w:pStyle w:val="BodyTextIndent"/>
        <w:widowControl w:val="0"/>
        <w:spacing w:after="160" w:line="240" w:lineRule="auto"/>
        <w:ind w:left="1701" w:firstLine="0"/>
        <w:rPr>
          <w:rFonts w:ascii="GHEA Grapalat" w:hAnsi="GHEA Grapalat"/>
          <w:b/>
          <w:i w:val="0"/>
          <w:sz w:val="24"/>
          <w:szCs w:val="24"/>
          <w:u w:val="single"/>
        </w:rPr>
      </w:pPr>
      <w:r w:rsidRPr="002C04C9">
        <w:rPr>
          <w:rFonts w:ascii="GHEA Grapalat" w:hAnsi="GHEA Grapalat"/>
          <w:b/>
          <w:i w:val="0"/>
          <w:sz w:val="24"/>
          <w:szCs w:val="24"/>
        </w:rPr>
        <w:t xml:space="preserve">Электронная почта: </w:t>
      </w:r>
      <w:hyperlink r:id="rId8" w:history="1">
        <w:r w:rsidRPr="002C04C9">
          <w:rPr>
            <w:rStyle w:val="Hyperlink"/>
            <w:rFonts w:ascii="GHEA Grapalat" w:hAnsi="GHEA Grapalat"/>
            <w:b/>
            <w:i w:val="0"/>
          </w:rPr>
          <w:t>ofelia.kirakosyan@ffa.am</w:t>
        </w:r>
      </w:hyperlink>
    </w:p>
    <w:p w14:paraId="7C52AE9C" w14:textId="77777777" w:rsidR="00980D92" w:rsidRPr="002C04C9" w:rsidRDefault="00980D92" w:rsidP="00980D92">
      <w:pPr>
        <w:pStyle w:val="BodyTextIndent"/>
        <w:widowControl w:val="0"/>
        <w:spacing w:line="240" w:lineRule="auto"/>
        <w:ind w:left="1701" w:firstLine="0"/>
        <w:jc w:val="left"/>
        <w:rPr>
          <w:rFonts w:ascii="GHEA Grapalat" w:hAnsi="GHEA Grapalat"/>
          <w:b/>
          <w:i w:val="0"/>
          <w:sz w:val="16"/>
          <w:szCs w:val="16"/>
        </w:rPr>
      </w:pPr>
      <w:r w:rsidRPr="002C04C9">
        <w:rPr>
          <w:rFonts w:ascii="GHEA Grapalat" w:hAnsi="GHEA Grapalat"/>
          <w:b/>
          <w:i w:val="0"/>
          <w:sz w:val="24"/>
          <w:szCs w:val="24"/>
        </w:rPr>
        <w:t>Заказчик: Общественная организация "Федерация футбола Армении</w:t>
      </w:r>
      <w:r w:rsidRPr="002C04C9">
        <w:rPr>
          <w:rFonts w:ascii="GHEA Grapalat" w:hAnsi="GHEA Grapalat"/>
          <w:b/>
          <w:i w:val="0"/>
          <w:sz w:val="16"/>
          <w:szCs w:val="16"/>
        </w:rPr>
        <w:t xml:space="preserve"> </w:t>
      </w:r>
    </w:p>
    <w:p w14:paraId="16D87329" w14:textId="77777777" w:rsidR="00980D92" w:rsidRPr="002C04C9" w:rsidRDefault="00980D92" w:rsidP="00D12E3B">
      <w:pPr>
        <w:pStyle w:val="BodyText"/>
        <w:widowControl w:val="0"/>
        <w:spacing w:after="160"/>
        <w:ind w:firstLine="567"/>
        <w:jc w:val="right"/>
        <w:rPr>
          <w:rFonts w:ascii="GHEA Grapalat" w:hAnsi="GHEA Grapalat"/>
          <w:i/>
        </w:rPr>
      </w:pPr>
    </w:p>
    <w:p w14:paraId="47EB0507" w14:textId="77777777" w:rsidR="00980D92" w:rsidRPr="002C04C9" w:rsidRDefault="00980D92" w:rsidP="00D12E3B">
      <w:pPr>
        <w:pStyle w:val="BodyText"/>
        <w:widowControl w:val="0"/>
        <w:spacing w:after="160"/>
        <w:ind w:firstLine="567"/>
        <w:jc w:val="right"/>
        <w:rPr>
          <w:rFonts w:ascii="GHEA Grapalat" w:hAnsi="GHEA Grapalat"/>
          <w:i/>
        </w:rPr>
      </w:pPr>
    </w:p>
    <w:p w14:paraId="33E30384" w14:textId="77777777" w:rsidR="00980D92" w:rsidRPr="002C04C9" w:rsidRDefault="00980D92" w:rsidP="00D12E3B">
      <w:pPr>
        <w:pStyle w:val="BodyText"/>
        <w:widowControl w:val="0"/>
        <w:spacing w:after="160"/>
        <w:ind w:firstLine="567"/>
        <w:jc w:val="right"/>
        <w:rPr>
          <w:rFonts w:ascii="GHEA Grapalat" w:hAnsi="GHEA Grapalat"/>
          <w:i/>
        </w:rPr>
      </w:pPr>
    </w:p>
    <w:p w14:paraId="4F6A9D7E" w14:textId="77777777" w:rsidR="00980D92" w:rsidRPr="002C04C9" w:rsidRDefault="00980D92" w:rsidP="00980D92">
      <w:pPr>
        <w:pStyle w:val="BodyText"/>
        <w:widowControl w:val="0"/>
        <w:spacing w:after="160"/>
        <w:ind w:firstLine="567"/>
        <w:jc w:val="right"/>
        <w:rPr>
          <w:rFonts w:ascii="GHEA Grapalat" w:hAnsi="GHEA Grapalat" w:cs="Sylfaen"/>
          <w:i/>
        </w:rPr>
      </w:pPr>
      <w:r w:rsidRPr="002C04C9">
        <w:rPr>
          <w:rFonts w:ascii="GHEA Grapalat" w:hAnsi="GHEA Grapalat"/>
          <w:i/>
        </w:rPr>
        <w:t>Утверждено</w:t>
      </w:r>
    </w:p>
    <w:p w14:paraId="4828C8A9" w14:textId="77777777" w:rsidR="00980D92" w:rsidRPr="002C04C9" w:rsidRDefault="00980D92" w:rsidP="00980D92">
      <w:pPr>
        <w:pStyle w:val="BodyText"/>
        <w:widowControl w:val="0"/>
        <w:spacing w:after="160"/>
        <w:ind w:firstLine="567"/>
        <w:jc w:val="right"/>
        <w:rPr>
          <w:rFonts w:ascii="GHEA Grapalat" w:hAnsi="GHEA Grapalat"/>
        </w:rPr>
      </w:pPr>
      <w:r w:rsidRPr="002C04C9">
        <w:rPr>
          <w:rFonts w:ascii="GHEA Grapalat" w:hAnsi="GHEA Grapalat"/>
        </w:rPr>
        <w:t>Решением Оценочной комиссии запроса котировок</w:t>
      </w:r>
    </w:p>
    <w:p w14:paraId="5FA6C5B9" w14:textId="10DDA3A4" w:rsidR="00980D92" w:rsidRPr="002C04C9" w:rsidRDefault="00980D92" w:rsidP="00980D92">
      <w:pPr>
        <w:pStyle w:val="BodyText"/>
        <w:widowControl w:val="0"/>
        <w:spacing w:after="160"/>
        <w:ind w:firstLine="567"/>
        <w:jc w:val="right"/>
        <w:rPr>
          <w:rFonts w:ascii="GHEA Grapalat" w:hAnsi="GHEA Grapalat"/>
          <w:i/>
        </w:rPr>
      </w:pPr>
      <w:r w:rsidRPr="002C04C9">
        <w:rPr>
          <w:rFonts w:ascii="GHEA Grapalat" w:hAnsi="GHEA Grapalat"/>
          <w:i/>
        </w:rPr>
        <w:t>под кодом HFF-NTsDzB-2025/</w:t>
      </w:r>
      <w:r w:rsidRPr="002C04C9">
        <w:rPr>
          <w:rFonts w:ascii="GHEA Grapalat" w:hAnsi="GHEA Grapalat"/>
          <w:i/>
        </w:rPr>
        <w:t>5</w:t>
      </w:r>
    </w:p>
    <w:p w14:paraId="1BFC2B3E" w14:textId="48B4A188" w:rsidR="00980D92" w:rsidRPr="002C04C9" w:rsidRDefault="00980D92" w:rsidP="00980D92">
      <w:pPr>
        <w:pStyle w:val="BodyText"/>
        <w:widowControl w:val="0"/>
        <w:spacing w:after="160"/>
        <w:ind w:firstLine="567"/>
        <w:jc w:val="right"/>
        <w:rPr>
          <w:rFonts w:ascii="GHEA Grapalat" w:hAnsi="GHEA Grapalat"/>
          <w:i/>
        </w:rPr>
      </w:pPr>
      <w:r w:rsidRPr="002C04C9">
        <w:rPr>
          <w:rFonts w:ascii="GHEA Grapalat" w:hAnsi="GHEA Grapalat"/>
          <w:i/>
        </w:rPr>
        <w:t xml:space="preserve">№ 1 от </w:t>
      </w:r>
      <w:r w:rsidRPr="002C04C9">
        <w:rPr>
          <w:rFonts w:ascii="GHEA Grapalat" w:hAnsi="GHEA Grapalat"/>
          <w:i/>
        </w:rPr>
        <w:t>09.10.</w:t>
      </w:r>
      <w:r w:rsidRPr="002C04C9">
        <w:rPr>
          <w:rFonts w:ascii="GHEA Grapalat" w:hAnsi="GHEA Grapalat"/>
          <w:i/>
        </w:rPr>
        <w:t>2025 г.</w:t>
      </w:r>
    </w:p>
    <w:p w14:paraId="3413A59E" w14:textId="77777777" w:rsidR="00980D92" w:rsidRPr="002C04C9" w:rsidRDefault="00980D92" w:rsidP="00980D92">
      <w:pPr>
        <w:pStyle w:val="BodyText"/>
        <w:widowControl w:val="0"/>
        <w:spacing w:after="160"/>
        <w:ind w:right="-7" w:firstLine="567"/>
        <w:jc w:val="center"/>
        <w:rPr>
          <w:rFonts w:ascii="GHEA Grapalat" w:hAnsi="GHEA Grapalat"/>
        </w:rPr>
      </w:pPr>
    </w:p>
    <w:p w14:paraId="70C56BCC" w14:textId="77777777" w:rsidR="00980D92" w:rsidRPr="002C04C9" w:rsidRDefault="00980D92" w:rsidP="00980D92">
      <w:pPr>
        <w:pStyle w:val="BodyText"/>
        <w:widowControl w:val="0"/>
        <w:spacing w:after="160"/>
        <w:ind w:right="-7" w:firstLine="567"/>
        <w:jc w:val="center"/>
        <w:rPr>
          <w:rFonts w:ascii="GHEA Grapalat" w:hAnsi="GHEA Grapalat"/>
          <w:i/>
        </w:rPr>
      </w:pPr>
    </w:p>
    <w:p w14:paraId="60C5634C" w14:textId="77777777" w:rsidR="00980D92" w:rsidRPr="002C04C9" w:rsidRDefault="00980D92" w:rsidP="00980D92">
      <w:pPr>
        <w:pStyle w:val="BodyText"/>
        <w:widowControl w:val="0"/>
        <w:spacing w:after="160"/>
        <w:ind w:right="-7" w:firstLine="567"/>
        <w:jc w:val="center"/>
        <w:rPr>
          <w:rFonts w:ascii="GHEA Grapalat" w:hAnsi="GHEA Grapalat"/>
          <w:i/>
        </w:rPr>
      </w:pPr>
    </w:p>
    <w:p w14:paraId="0F7F53EC" w14:textId="77777777" w:rsidR="00980D92" w:rsidRPr="002C04C9" w:rsidRDefault="00980D92" w:rsidP="00980D92">
      <w:pPr>
        <w:pStyle w:val="BodyTextIndent"/>
        <w:widowControl w:val="0"/>
        <w:spacing w:line="240" w:lineRule="auto"/>
        <w:ind w:left="1701" w:firstLine="0"/>
        <w:jc w:val="left"/>
        <w:rPr>
          <w:rFonts w:ascii="GHEA Grapalat" w:hAnsi="GHEA Grapalat"/>
          <w:b/>
          <w:i w:val="0"/>
          <w:sz w:val="16"/>
          <w:szCs w:val="16"/>
        </w:rPr>
      </w:pPr>
      <w:r w:rsidRPr="002C04C9">
        <w:rPr>
          <w:rFonts w:ascii="GHEA Grapalat" w:hAnsi="GHEA Grapalat"/>
          <w:b/>
          <w:i w:val="0"/>
          <w:sz w:val="24"/>
          <w:szCs w:val="24"/>
        </w:rPr>
        <w:t xml:space="preserve"> Общественная организация "Федерация футбола Армении</w:t>
      </w:r>
      <w:r w:rsidRPr="002C04C9">
        <w:rPr>
          <w:rFonts w:ascii="GHEA Grapalat" w:hAnsi="GHEA Grapalat"/>
          <w:b/>
          <w:i w:val="0"/>
          <w:sz w:val="16"/>
          <w:szCs w:val="16"/>
        </w:rPr>
        <w:t xml:space="preserve"> </w:t>
      </w:r>
    </w:p>
    <w:p w14:paraId="22C33B22" w14:textId="77777777" w:rsidR="00980D92" w:rsidRPr="002C04C9" w:rsidRDefault="00980D92" w:rsidP="00980D92">
      <w:pPr>
        <w:pStyle w:val="BodyText"/>
        <w:widowControl w:val="0"/>
        <w:spacing w:after="160"/>
        <w:ind w:right="-7" w:firstLine="567"/>
        <w:jc w:val="center"/>
        <w:rPr>
          <w:rFonts w:ascii="GHEA Grapalat" w:hAnsi="GHEA Grapalat"/>
        </w:rPr>
      </w:pPr>
      <w:r w:rsidRPr="002C04C9">
        <w:rPr>
          <w:rFonts w:ascii="GHEA Grapalat" w:hAnsi="GHEA Grapalat"/>
          <w:i/>
        </w:rPr>
        <w:t>"</w:t>
      </w:r>
    </w:p>
    <w:p w14:paraId="36C05C3F" w14:textId="77777777" w:rsidR="00980D92" w:rsidRPr="002C04C9" w:rsidRDefault="00980D92" w:rsidP="00980D92">
      <w:pPr>
        <w:pStyle w:val="BodyText"/>
        <w:widowControl w:val="0"/>
        <w:spacing w:after="160"/>
        <w:ind w:right="-7" w:firstLine="567"/>
        <w:jc w:val="center"/>
        <w:rPr>
          <w:rFonts w:ascii="GHEA Grapalat" w:hAnsi="GHEA Grapalat"/>
        </w:rPr>
      </w:pPr>
    </w:p>
    <w:p w14:paraId="0C9FAF03" w14:textId="77777777" w:rsidR="00980D92" w:rsidRPr="002C04C9" w:rsidRDefault="00980D92" w:rsidP="00980D92">
      <w:pPr>
        <w:pStyle w:val="BodyText"/>
        <w:widowControl w:val="0"/>
        <w:spacing w:after="160"/>
        <w:ind w:right="-7" w:firstLine="567"/>
        <w:jc w:val="center"/>
        <w:rPr>
          <w:rFonts w:ascii="GHEA Grapalat" w:hAnsi="GHEA Grapalat" w:cs="Sylfaen"/>
          <w:b/>
        </w:rPr>
      </w:pPr>
      <w:r w:rsidRPr="002C04C9">
        <w:rPr>
          <w:rFonts w:ascii="GHEA Grapalat" w:hAnsi="GHEA Grapalat"/>
          <w:b/>
        </w:rPr>
        <w:t>ПРИГЛАШЕНИЕ</w:t>
      </w:r>
    </w:p>
    <w:p w14:paraId="6509BC90" w14:textId="77777777" w:rsidR="00980D92" w:rsidRPr="002C04C9" w:rsidRDefault="00980D92" w:rsidP="00980D92">
      <w:pPr>
        <w:pStyle w:val="BodyText"/>
        <w:widowControl w:val="0"/>
        <w:spacing w:after="160"/>
        <w:ind w:right="-7" w:firstLine="567"/>
        <w:jc w:val="center"/>
        <w:rPr>
          <w:rFonts w:ascii="GHEA Grapalat" w:hAnsi="GHEA Grapalat" w:cs="Sylfaen"/>
        </w:rPr>
      </w:pPr>
    </w:p>
    <w:p w14:paraId="4193BC2D" w14:textId="77777777" w:rsidR="00980D92" w:rsidRPr="002C04C9" w:rsidRDefault="00980D92" w:rsidP="00980D92">
      <w:pPr>
        <w:pStyle w:val="BodyTextIndent"/>
        <w:widowControl w:val="0"/>
        <w:spacing w:line="240" w:lineRule="auto"/>
        <w:ind w:left="993" w:firstLine="425"/>
        <w:jc w:val="center"/>
        <w:rPr>
          <w:rFonts w:ascii="GHEA Grapalat" w:hAnsi="GHEA Grapalat"/>
          <w:b/>
          <w:i w:val="0"/>
          <w:sz w:val="24"/>
          <w:szCs w:val="24"/>
        </w:rPr>
      </w:pPr>
      <w:r w:rsidRPr="002C04C9">
        <w:rPr>
          <w:rFonts w:ascii="GHEA Grapalat" w:hAnsi="GHEA Grapalat"/>
          <w:b/>
          <w:i w:val="0"/>
          <w:sz w:val="24"/>
          <w:szCs w:val="24"/>
        </w:rPr>
        <w:t xml:space="preserve">НА ЗАПРОС КОТИРОВОК, ОБЪЯВЛЕННЫЙ С ЦЕЛЬЮ ПРИОБРЕТЕНИЯ " КОНСУЛЬТАЦИОННЫХ УСЛУГ ПО РАЗРАБОТКЕ ПРОЕКТНО-СМЕТНОЙ ДОКУМЕНТАЦИИ </w:t>
      </w:r>
      <w:r w:rsidRPr="002C04C9">
        <w:rPr>
          <w:rFonts w:ascii="Sylfaen" w:hAnsi="Sylfaen" w:cs="Arial"/>
          <w:b/>
          <w:i w:val="0"/>
          <w:iCs/>
          <w:sz w:val="24"/>
          <w:szCs w:val="24"/>
        </w:rPr>
        <w:t>РЕКОНСТРУКЦИИ СПОРТИВНОГО КОМПЛЕКСА «АРНАР» В ОБЩИНЕ ИДЖЕВАН, ТАВУШСКИЙ РАЙОН</w:t>
      </w:r>
      <w:r w:rsidRPr="002C04C9">
        <w:rPr>
          <w:rFonts w:ascii="GHEA Grapalat" w:hAnsi="GHEA Grapalat"/>
          <w:b/>
          <w:i w:val="0"/>
          <w:iCs/>
          <w:sz w:val="24"/>
          <w:szCs w:val="24"/>
        </w:rPr>
        <w:t>. "</w:t>
      </w:r>
      <w:r w:rsidRPr="002C04C9">
        <w:rPr>
          <w:rFonts w:ascii="GHEA Grapalat" w:hAnsi="GHEA Grapalat"/>
          <w:b/>
          <w:i w:val="0"/>
          <w:sz w:val="24"/>
          <w:szCs w:val="24"/>
        </w:rPr>
        <w:t xml:space="preserve"> ДЛЯ НУЖД  ОБЩЕСТВЕННОЙ ОРГАНИЗАЦИИ "ФЕДЕРАЦИЯ ФУТБОЛА АРМЕНИИ "</w:t>
      </w:r>
    </w:p>
    <w:p w14:paraId="5BA6D859" w14:textId="77777777" w:rsidR="00980D92" w:rsidRPr="002C04C9" w:rsidRDefault="00980D92" w:rsidP="00980D92">
      <w:pPr>
        <w:pStyle w:val="BodyText"/>
        <w:widowControl w:val="0"/>
        <w:spacing w:after="160"/>
        <w:ind w:right="-7"/>
        <w:jc w:val="center"/>
        <w:rPr>
          <w:rFonts w:ascii="GHEA Grapalat" w:hAnsi="GHEA Grapalat"/>
          <w:b/>
        </w:rPr>
      </w:pPr>
      <w:r w:rsidRPr="002C04C9">
        <w:rPr>
          <w:rFonts w:ascii="GHEA Grapalat" w:hAnsi="GHEA Grapalat"/>
          <w:b/>
        </w:rPr>
        <w:t>"</w:t>
      </w:r>
    </w:p>
    <w:p w14:paraId="2AC6AB8B" w14:textId="77777777" w:rsidR="00980D92" w:rsidRPr="002C04C9" w:rsidRDefault="00980D92" w:rsidP="00980D92">
      <w:pPr>
        <w:pStyle w:val="BodyText"/>
        <w:widowControl w:val="0"/>
        <w:spacing w:after="160"/>
        <w:ind w:right="-7" w:firstLine="567"/>
        <w:jc w:val="center"/>
        <w:rPr>
          <w:rFonts w:ascii="GHEA Grapalat" w:hAnsi="GHEA Grapalat"/>
        </w:rPr>
      </w:pPr>
    </w:p>
    <w:p w14:paraId="22AFCBD7" w14:textId="77777777" w:rsidR="00980D92" w:rsidRPr="002C04C9" w:rsidRDefault="00980D92" w:rsidP="00980D92">
      <w:pPr>
        <w:pStyle w:val="BodyText"/>
        <w:widowControl w:val="0"/>
        <w:spacing w:after="160"/>
        <w:ind w:right="-7" w:firstLine="567"/>
        <w:jc w:val="center"/>
        <w:rPr>
          <w:rFonts w:ascii="GHEA Grapalat" w:hAnsi="GHEA Grapalat"/>
        </w:rPr>
      </w:pPr>
    </w:p>
    <w:p w14:paraId="4D2BB080" w14:textId="77777777" w:rsidR="00980D92" w:rsidRPr="002C04C9" w:rsidRDefault="00980D92" w:rsidP="00980D92">
      <w:pPr>
        <w:rPr>
          <w:rFonts w:ascii="GHEA Grapalat" w:hAnsi="GHEA Grapalat"/>
        </w:rPr>
      </w:pPr>
      <w:r w:rsidRPr="002C04C9">
        <w:rPr>
          <w:rFonts w:ascii="GHEA Grapalat" w:hAnsi="GHEA Grapalat"/>
        </w:rPr>
        <w:br w:type="page"/>
      </w:r>
    </w:p>
    <w:p w14:paraId="0C22E493" w14:textId="77777777" w:rsidR="001A43A4" w:rsidRPr="002C04C9" w:rsidRDefault="00096865" w:rsidP="00B46D58">
      <w:pPr>
        <w:widowControl w:val="0"/>
        <w:spacing w:after="160"/>
        <w:ind w:firstLine="567"/>
        <w:jc w:val="both"/>
        <w:rPr>
          <w:rFonts w:ascii="GHEA Grapalat" w:hAnsi="GHEA Grapalat" w:cs="Sylfaen"/>
          <w:i/>
        </w:rPr>
      </w:pPr>
      <w:r w:rsidRPr="002C04C9">
        <w:rPr>
          <w:rFonts w:ascii="GHEA Grapalat" w:hAnsi="GHEA Grapalat"/>
          <w:i/>
        </w:rPr>
        <w:lastRenderedPageBreak/>
        <w:t>Уважаемый участник, прежде чем составить и подать заявку просим Вас</w:t>
      </w:r>
      <w:r w:rsidR="001D209D" w:rsidRPr="002C04C9">
        <w:rPr>
          <w:rFonts w:ascii="Courier New" w:hAnsi="Courier New" w:cs="Courier New"/>
          <w:i/>
        </w:rPr>
        <w:t> </w:t>
      </w:r>
      <w:r w:rsidRPr="002C04C9">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31A79BD8" w14:textId="77777777" w:rsidR="00160AE4" w:rsidRPr="002C04C9" w:rsidRDefault="00994A77" w:rsidP="00B46D58">
      <w:pPr>
        <w:widowControl w:val="0"/>
        <w:spacing w:after="160"/>
        <w:ind w:firstLine="567"/>
        <w:jc w:val="center"/>
        <w:rPr>
          <w:rFonts w:ascii="GHEA Grapalat" w:hAnsi="GHEA Grapalat" w:cs="Sylfaen"/>
          <w:b/>
        </w:rPr>
      </w:pPr>
      <w:r w:rsidRPr="002C04C9">
        <w:rPr>
          <w:rFonts w:ascii="GHEA Grapalat" w:hAnsi="GHEA Grapalat"/>
        </w:rPr>
        <w:br w:type="page"/>
      </w:r>
    </w:p>
    <w:p w14:paraId="0612690A" w14:textId="77777777" w:rsidR="00160AE4" w:rsidRPr="002C04C9" w:rsidRDefault="00160AE4" w:rsidP="00B46D58">
      <w:pPr>
        <w:widowControl w:val="0"/>
        <w:spacing w:after="160"/>
        <w:jc w:val="center"/>
        <w:rPr>
          <w:rFonts w:ascii="GHEA Grapalat" w:hAnsi="GHEA Grapalat"/>
          <w:b/>
        </w:rPr>
      </w:pPr>
      <w:r w:rsidRPr="002C04C9">
        <w:rPr>
          <w:rFonts w:ascii="GHEA Grapalat" w:hAnsi="GHEA Grapalat"/>
          <w:b/>
        </w:rPr>
        <w:lastRenderedPageBreak/>
        <w:t>СОДЕРЖАНИЕ</w:t>
      </w:r>
    </w:p>
    <w:p w14:paraId="0B54679F" w14:textId="77777777" w:rsidR="00160AE4" w:rsidRPr="002C04C9" w:rsidRDefault="00160AE4" w:rsidP="00B46D58">
      <w:pPr>
        <w:widowControl w:val="0"/>
        <w:spacing w:after="160"/>
        <w:ind w:firstLine="567"/>
        <w:jc w:val="center"/>
        <w:rPr>
          <w:rFonts w:ascii="GHEA Grapalat" w:hAnsi="GHEA Grapalat"/>
          <w:i/>
        </w:rPr>
      </w:pPr>
    </w:p>
    <w:p w14:paraId="5EE1021D" w14:textId="77777777" w:rsidR="00980D92" w:rsidRPr="002C04C9" w:rsidRDefault="00980D92" w:rsidP="00980D92">
      <w:pPr>
        <w:widowControl w:val="0"/>
        <w:spacing w:after="160"/>
        <w:ind w:firstLine="567"/>
        <w:jc w:val="center"/>
        <w:rPr>
          <w:rFonts w:ascii="GHEA Grapalat" w:hAnsi="GHEA Grapalat"/>
          <w:i/>
        </w:rPr>
      </w:pPr>
    </w:p>
    <w:p w14:paraId="791B0D31" w14:textId="77777777" w:rsidR="00980D92" w:rsidRPr="002C04C9" w:rsidRDefault="00980D92" w:rsidP="00980D92">
      <w:pPr>
        <w:widowControl w:val="0"/>
        <w:spacing w:after="160"/>
        <w:ind w:firstLine="567"/>
        <w:jc w:val="center"/>
        <w:rPr>
          <w:rFonts w:ascii="GHEA Grapalat" w:hAnsi="GHEA Grapalat"/>
        </w:rPr>
      </w:pPr>
      <w:r w:rsidRPr="002C04C9">
        <w:rPr>
          <w:rFonts w:ascii="GHEA Grapalat" w:hAnsi="GHEA Grapalat"/>
          <w:b/>
          <w:i/>
        </w:rPr>
        <w:t xml:space="preserve">" КОНСУЛЬТАЦИОННЫЕ УСЛУГИ ПО РАЗРАБОТКЕ ПРОЕКТНО-СМЕТНОЙ ДОКУМЕНТАЦИИ  </w:t>
      </w:r>
      <w:r w:rsidRPr="002C04C9">
        <w:rPr>
          <w:rFonts w:ascii="Sylfaen" w:hAnsi="Sylfaen" w:cs="Arial"/>
          <w:b/>
          <w:i/>
          <w:iCs/>
        </w:rPr>
        <w:t>РЕКОНСТРУКЦИИ СПОРТИВНОГО КОМПЛЕКСА «АРНАР» В ОБЩИНЕ ИДЖЕВАН, ТАВУШСКИЙ РАЙОН</w:t>
      </w:r>
      <w:r w:rsidRPr="002C04C9">
        <w:rPr>
          <w:rFonts w:ascii="GHEA Grapalat" w:hAnsi="GHEA Grapalat"/>
          <w:b/>
          <w:i/>
        </w:rPr>
        <w:t>." ДЛЯ НУЖД ОБЩЕСТВЕННОЙ ОРГАНИЗАЦИИ "ФЕДЕРАЦИЯ ФУТБОЛА АРМЕНИИ "</w:t>
      </w:r>
    </w:p>
    <w:p w14:paraId="64BB1891" w14:textId="77777777" w:rsidR="00980D92" w:rsidRPr="002C04C9" w:rsidRDefault="00980D92" w:rsidP="00980D92">
      <w:pPr>
        <w:widowControl w:val="0"/>
        <w:spacing w:after="160"/>
        <w:jc w:val="center"/>
        <w:rPr>
          <w:rFonts w:ascii="GHEA Grapalat" w:hAnsi="GHEA Grapalat"/>
          <w:b/>
        </w:rPr>
      </w:pPr>
    </w:p>
    <w:p w14:paraId="1DD5F7E8" w14:textId="1A525CB4" w:rsidR="00980D92" w:rsidRPr="002C04C9" w:rsidRDefault="00980D92" w:rsidP="00980D92">
      <w:pPr>
        <w:widowControl w:val="0"/>
        <w:spacing w:after="160"/>
        <w:jc w:val="center"/>
        <w:rPr>
          <w:rFonts w:ascii="GHEA Grapalat" w:hAnsi="GHEA Grapalat"/>
          <w:b/>
        </w:rPr>
      </w:pPr>
      <w:r w:rsidRPr="002C04C9">
        <w:rPr>
          <w:rFonts w:ascii="GHEA Grapalat" w:hAnsi="GHEA Grapalat"/>
          <w:b/>
        </w:rPr>
        <w:t xml:space="preserve">ПРИГЛАШЕНИЯ НА ЗАПРОС КОТИРОВОК, </w:t>
      </w:r>
    </w:p>
    <w:p w14:paraId="3494305C" w14:textId="77777777" w:rsidR="00980D92" w:rsidRPr="002C04C9" w:rsidRDefault="00980D92" w:rsidP="00980D92">
      <w:pPr>
        <w:widowControl w:val="0"/>
        <w:spacing w:after="160"/>
        <w:jc w:val="center"/>
        <w:rPr>
          <w:rFonts w:ascii="GHEA Grapalat" w:hAnsi="GHEA Grapalat"/>
          <w:i/>
        </w:rPr>
      </w:pPr>
      <w:r w:rsidRPr="002C04C9">
        <w:rPr>
          <w:rFonts w:ascii="GHEA Grapalat" w:hAnsi="GHEA Grapalat"/>
          <w:b/>
        </w:rPr>
        <w:t>ОБЪЯВЛЕННЫЙ С ЦЕЛЬЮ ПРИОБРЕТЕНИЯ</w:t>
      </w:r>
    </w:p>
    <w:p w14:paraId="0D71AE20" w14:textId="77777777" w:rsidR="00160AE4" w:rsidRPr="002C04C9" w:rsidRDefault="00160AE4" w:rsidP="00B46D58">
      <w:pPr>
        <w:widowControl w:val="0"/>
        <w:spacing w:after="160"/>
        <w:ind w:firstLine="567"/>
        <w:jc w:val="center"/>
        <w:rPr>
          <w:rFonts w:ascii="GHEA Grapalat" w:hAnsi="GHEA Grapalat"/>
        </w:rPr>
      </w:pPr>
    </w:p>
    <w:p w14:paraId="54E1106E" w14:textId="77777777" w:rsidR="00C67E80" w:rsidRPr="002C04C9" w:rsidRDefault="00C67E80" w:rsidP="00B46D58">
      <w:pPr>
        <w:widowControl w:val="0"/>
        <w:spacing w:after="160"/>
        <w:jc w:val="center"/>
        <w:rPr>
          <w:rFonts w:ascii="GHEA Grapalat" w:hAnsi="GHEA Grapalat" w:cs="Sylfaen"/>
          <w:b/>
        </w:rPr>
      </w:pPr>
    </w:p>
    <w:p w14:paraId="59402CD8" w14:textId="77777777" w:rsidR="00096865" w:rsidRPr="002C04C9" w:rsidRDefault="00096865" w:rsidP="00B46D58">
      <w:pPr>
        <w:widowControl w:val="0"/>
        <w:spacing w:after="160"/>
        <w:jc w:val="center"/>
        <w:rPr>
          <w:rFonts w:ascii="GHEA Grapalat" w:hAnsi="GHEA Grapalat"/>
          <w:b/>
        </w:rPr>
      </w:pPr>
      <w:r w:rsidRPr="002C04C9">
        <w:rPr>
          <w:rFonts w:ascii="GHEA Grapalat" w:hAnsi="GHEA Grapalat"/>
          <w:b/>
        </w:rPr>
        <w:t>ЧАСТЬ I.</w:t>
      </w:r>
    </w:p>
    <w:p w14:paraId="0E052EFE" w14:textId="77777777" w:rsidR="002E069D" w:rsidRPr="002C04C9" w:rsidRDefault="002E069D" w:rsidP="00B46D58">
      <w:pPr>
        <w:widowControl w:val="0"/>
        <w:spacing w:after="160"/>
        <w:jc w:val="center"/>
        <w:rPr>
          <w:rFonts w:ascii="GHEA Grapalat" w:hAnsi="GHEA Grapalat"/>
        </w:rPr>
      </w:pPr>
    </w:p>
    <w:p w14:paraId="77E8758D" w14:textId="77777777" w:rsidR="00096865" w:rsidRPr="002C04C9" w:rsidRDefault="00096865" w:rsidP="00B46D58">
      <w:pPr>
        <w:widowControl w:val="0"/>
        <w:tabs>
          <w:tab w:val="left" w:pos="1134"/>
        </w:tabs>
        <w:spacing w:after="160"/>
        <w:ind w:left="1134" w:hanging="567"/>
        <w:jc w:val="both"/>
        <w:rPr>
          <w:rFonts w:ascii="GHEA Grapalat" w:hAnsi="GHEA Grapalat"/>
        </w:rPr>
      </w:pPr>
      <w:r w:rsidRPr="002C04C9">
        <w:rPr>
          <w:rFonts w:ascii="GHEA Grapalat" w:hAnsi="GHEA Grapalat"/>
        </w:rPr>
        <w:t>1.</w:t>
      </w:r>
      <w:r w:rsidR="005C1BF7" w:rsidRPr="002C04C9">
        <w:rPr>
          <w:rFonts w:ascii="GHEA Grapalat" w:hAnsi="GHEA Grapalat"/>
        </w:rPr>
        <w:tab/>
      </w:r>
      <w:r w:rsidR="00543BAE" w:rsidRPr="002C04C9">
        <w:rPr>
          <w:rFonts w:ascii="GHEA Grapalat" w:hAnsi="GHEA Grapalat"/>
        </w:rPr>
        <w:t>Характеристика предмета закупки</w:t>
      </w:r>
      <w:r w:rsidRPr="002C04C9">
        <w:rPr>
          <w:rFonts w:ascii="GHEA Grapalat" w:hAnsi="GHEA Grapalat"/>
        </w:rPr>
        <w:t xml:space="preserve"> </w:t>
      </w:r>
    </w:p>
    <w:p w14:paraId="2BF293AA" w14:textId="77777777" w:rsidR="00DA22D7" w:rsidRPr="002C04C9" w:rsidRDefault="00096865" w:rsidP="00B46D58">
      <w:pPr>
        <w:widowControl w:val="0"/>
        <w:tabs>
          <w:tab w:val="left" w:pos="1134"/>
        </w:tabs>
        <w:spacing w:after="160"/>
        <w:ind w:left="1134" w:hanging="567"/>
        <w:jc w:val="both"/>
        <w:rPr>
          <w:rFonts w:ascii="GHEA Grapalat" w:hAnsi="GHEA Grapalat"/>
        </w:rPr>
      </w:pPr>
      <w:r w:rsidRPr="002C04C9">
        <w:rPr>
          <w:rFonts w:ascii="GHEA Grapalat" w:hAnsi="GHEA Grapalat"/>
        </w:rPr>
        <w:t>2.</w:t>
      </w:r>
      <w:r w:rsidR="005D191A" w:rsidRPr="002C04C9">
        <w:rPr>
          <w:rFonts w:ascii="GHEA Grapalat" w:hAnsi="GHEA Grapalat"/>
        </w:rPr>
        <w:tab/>
      </w:r>
      <w:r w:rsidRPr="002C04C9">
        <w:rPr>
          <w:rFonts w:ascii="GHEA Grapalat" w:hAnsi="GHEA Grapalat"/>
        </w:rPr>
        <w:t>Требования к праву участника на участие</w:t>
      </w:r>
      <w:r w:rsidR="00E1078E" w:rsidRPr="002C04C9">
        <w:rPr>
          <w:rFonts w:ascii="GHEA Grapalat" w:hAnsi="GHEA Grapalat"/>
        </w:rPr>
        <w:t>. квалификационные критерии</w:t>
      </w:r>
      <w:r w:rsidR="00543BAE" w:rsidRPr="002C04C9">
        <w:rPr>
          <w:rFonts w:ascii="GHEA Grapalat" w:hAnsi="GHEA Grapalat"/>
        </w:rPr>
        <w:t xml:space="preserve"> и порядок их оценки</w:t>
      </w:r>
    </w:p>
    <w:p w14:paraId="1417BAE6" w14:textId="77777777" w:rsidR="00096865" w:rsidRPr="002C04C9" w:rsidRDefault="00096865" w:rsidP="00B46D58">
      <w:pPr>
        <w:widowControl w:val="0"/>
        <w:tabs>
          <w:tab w:val="left" w:pos="1134"/>
        </w:tabs>
        <w:spacing w:after="160"/>
        <w:ind w:left="1134" w:hanging="567"/>
        <w:jc w:val="both"/>
        <w:rPr>
          <w:rFonts w:ascii="GHEA Grapalat" w:hAnsi="GHEA Grapalat"/>
        </w:rPr>
      </w:pPr>
      <w:r w:rsidRPr="002C04C9">
        <w:rPr>
          <w:rFonts w:ascii="GHEA Grapalat" w:hAnsi="GHEA Grapalat"/>
        </w:rPr>
        <w:t>3.</w:t>
      </w:r>
      <w:r w:rsidR="005D191A" w:rsidRPr="002C04C9">
        <w:rPr>
          <w:rFonts w:ascii="GHEA Grapalat" w:hAnsi="GHEA Grapalat"/>
        </w:rPr>
        <w:tab/>
      </w:r>
      <w:r w:rsidRPr="002C04C9">
        <w:rPr>
          <w:rFonts w:ascii="GHEA Grapalat" w:hAnsi="GHEA Grapalat"/>
        </w:rPr>
        <w:t>Разъяснение приглашения и порядок вне</w:t>
      </w:r>
      <w:r w:rsidR="00543BAE" w:rsidRPr="002C04C9">
        <w:rPr>
          <w:rFonts w:ascii="GHEA Grapalat" w:hAnsi="GHEA Grapalat"/>
        </w:rPr>
        <w:t>сения изменения в приглашение</w:t>
      </w:r>
    </w:p>
    <w:p w14:paraId="6D69D0BC" w14:textId="77777777" w:rsidR="00087A30" w:rsidRPr="002C04C9" w:rsidRDefault="00096865" w:rsidP="00B46D58">
      <w:pPr>
        <w:widowControl w:val="0"/>
        <w:tabs>
          <w:tab w:val="left" w:pos="1134"/>
        </w:tabs>
        <w:spacing w:after="160"/>
        <w:ind w:left="1134" w:hanging="567"/>
        <w:jc w:val="both"/>
        <w:rPr>
          <w:rFonts w:ascii="GHEA Grapalat" w:hAnsi="GHEA Grapalat" w:cs="Sylfaen"/>
        </w:rPr>
      </w:pPr>
      <w:r w:rsidRPr="002C04C9">
        <w:rPr>
          <w:rFonts w:ascii="GHEA Grapalat" w:hAnsi="GHEA Grapalat"/>
        </w:rPr>
        <w:t>4.</w:t>
      </w:r>
      <w:r w:rsidR="005D191A" w:rsidRPr="002C04C9">
        <w:rPr>
          <w:rFonts w:ascii="GHEA Grapalat" w:hAnsi="GHEA Grapalat"/>
        </w:rPr>
        <w:tab/>
      </w:r>
      <w:r w:rsidRPr="002C04C9">
        <w:rPr>
          <w:rFonts w:ascii="GHEA Grapalat" w:hAnsi="GHEA Grapalat"/>
        </w:rPr>
        <w:t>Порядок подачи заявки</w:t>
      </w:r>
    </w:p>
    <w:p w14:paraId="0F79AB92" w14:textId="77777777" w:rsidR="00096865" w:rsidRPr="002C04C9" w:rsidRDefault="00543BAE" w:rsidP="00B46D58">
      <w:pPr>
        <w:widowControl w:val="0"/>
        <w:tabs>
          <w:tab w:val="left" w:pos="1134"/>
        </w:tabs>
        <w:spacing w:after="160"/>
        <w:ind w:left="1134" w:hanging="567"/>
        <w:jc w:val="both"/>
        <w:rPr>
          <w:rFonts w:ascii="GHEA Grapalat" w:hAnsi="GHEA Grapalat"/>
        </w:rPr>
      </w:pPr>
      <w:r w:rsidRPr="002C04C9">
        <w:rPr>
          <w:rFonts w:ascii="GHEA Grapalat" w:hAnsi="GHEA Grapalat"/>
        </w:rPr>
        <w:t>5.</w:t>
      </w:r>
      <w:r w:rsidRPr="002C04C9">
        <w:rPr>
          <w:rFonts w:ascii="GHEA Grapalat" w:hAnsi="GHEA Grapalat"/>
        </w:rPr>
        <w:tab/>
        <w:t>Ценовое предложение заявки</w:t>
      </w:r>
      <w:r w:rsidR="00087A30" w:rsidRPr="002C04C9">
        <w:rPr>
          <w:rFonts w:ascii="GHEA Grapalat" w:hAnsi="GHEA Grapalat"/>
        </w:rPr>
        <w:t xml:space="preserve"> </w:t>
      </w:r>
    </w:p>
    <w:p w14:paraId="49B7A979" w14:textId="77777777" w:rsidR="00096865" w:rsidRPr="002C04C9" w:rsidRDefault="00087A30" w:rsidP="00B46D58">
      <w:pPr>
        <w:widowControl w:val="0"/>
        <w:tabs>
          <w:tab w:val="left" w:pos="1134"/>
        </w:tabs>
        <w:spacing w:after="160"/>
        <w:ind w:left="1134" w:hanging="567"/>
        <w:jc w:val="both"/>
        <w:rPr>
          <w:rFonts w:ascii="GHEA Grapalat" w:hAnsi="GHEA Grapalat"/>
        </w:rPr>
      </w:pPr>
      <w:r w:rsidRPr="002C04C9">
        <w:rPr>
          <w:rFonts w:ascii="GHEA Grapalat" w:hAnsi="GHEA Grapalat"/>
        </w:rPr>
        <w:t>6.</w:t>
      </w:r>
      <w:r w:rsidR="005D191A" w:rsidRPr="002C04C9">
        <w:rPr>
          <w:rFonts w:ascii="GHEA Grapalat" w:hAnsi="GHEA Grapalat"/>
        </w:rPr>
        <w:tab/>
      </w:r>
      <w:r w:rsidRPr="002C04C9">
        <w:rPr>
          <w:rFonts w:ascii="GHEA Grapalat" w:hAnsi="GHEA Grapalat"/>
        </w:rPr>
        <w:t>Срок действия заявки, порядок внесения</w:t>
      </w:r>
      <w:r w:rsidR="005D191A" w:rsidRPr="002C04C9">
        <w:rPr>
          <w:rFonts w:ascii="GHEA Grapalat" w:hAnsi="GHEA Grapalat"/>
        </w:rPr>
        <w:t xml:space="preserve"> изменений в заявки и их отзыва</w:t>
      </w:r>
      <w:r w:rsidRPr="002C04C9">
        <w:rPr>
          <w:rFonts w:ascii="GHEA Grapalat" w:hAnsi="GHEA Grapalat"/>
        </w:rPr>
        <w:t xml:space="preserve"> </w:t>
      </w:r>
    </w:p>
    <w:p w14:paraId="25ED71F5" w14:textId="77777777" w:rsidR="00096865" w:rsidRPr="002C04C9" w:rsidRDefault="00087A30" w:rsidP="00B46D58">
      <w:pPr>
        <w:widowControl w:val="0"/>
        <w:tabs>
          <w:tab w:val="left" w:pos="1134"/>
        </w:tabs>
        <w:spacing w:after="160"/>
        <w:ind w:left="1134" w:hanging="567"/>
        <w:jc w:val="both"/>
        <w:rPr>
          <w:rFonts w:ascii="GHEA Grapalat" w:hAnsi="GHEA Grapalat"/>
        </w:rPr>
      </w:pPr>
      <w:r w:rsidRPr="002C04C9">
        <w:rPr>
          <w:rFonts w:ascii="GHEA Grapalat" w:hAnsi="GHEA Grapalat"/>
        </w:rPr>
        <w:t>7.</w:t>
      </w:r>
      <w:r w:rsidR="005D191A" w:rsidRPr="002C04C9">
        <w:rPr>
          <w:rFonts w:ascii="GHEA Grapalat" w:hAnsi="GHEA Grapalat"/>
        </w:rPr>
        <w:tab/>
      </w:r>
      <w:r w:rsidRPr="002C04C9">
        <w:rPr>
          <w:rFonts w:ascii="GHEA Grapalat" w:hAnsi="GHEA Grapalat"/>
        </w:rPr>
        <w:t>Обеспечение заявки</w:t>
      </w:r>
      <w:r w:rsidRPr="002C04C9">
        <w:rPr>
          <w:rStyle w:val="FootnoteReference"/>
          <w:rFonts w:ascii="GHEA Grapalat" w:hAnsi="GHEA Grapalat"/>
        </w:rPr>
        <w:footnoteReference w:id="1"/>
      </w:r>
      <w:r w:rsidRPr="002C04C9">
        <w:rPr>
          <w:rFonts w:ascii="GHEA Grapalat" w:hAnsi="GHEA Grapalat"/>
        </w:rPr>
        <w:t xml:space="preserve"> </w:t>
      </w:r>
    </w:p>
    <w:p w14:paraId="2139862B" w14:textId="77777777" w:rsidR="00096865" w:rsidRPr="002C04C9" w:rsidRDefault="00087A30" w:rsidP="00B46D58">
      <w:pPr>
        <w:widowControl w:val="0"/>
        <w:tabs>
          <w:tab w:val="left" w:pos="1134"/>
        </w:tabs>
        <w:spacing w:after="160"/>
        <w:ind w:left="1134" w:hanging="567"/>
        <w:jc w:val="both"/>
        <w:rPr>
          <w:rFonts w:ascii="GHEA Grapalat" w:hAnsi="GHEA Grapalat" w:cs="Sylfaen"/>
        </w:rPr>
      </w:pPr>
      <w:r w:rsidRPr="002C04C9">
        <w:rPr>
          <w:rFonts w:ascii="GHEA Grapalat" w:hAnsi="GHEA Grapalat"/>
        </w:rPr>
        <w:t>8.</w:t>
      </w:r>
      <w:r w:rsidR="005D191A" w:rsidRPr="002C04C9">
        <w:rPr>
          <w:rFonts w:ascii="GHEA Grapalat" w:hAnsi="GHEA Grapalat"/>
        </w:rPr>
        <w:tab/>
      </w:r>
      <w:r w:rsidRPr="002C04C9">
        <w:rPr>
          <w:rFonts w:ascii="GHEA Grapalat" w:hAnsi="GHEA Grapalat"/>
        </w:rPr>
        <w:t>Вскрытие, оц</w:t>
      </w:r>
      <w:r w:rsidR="000B2CFA" w:rsidRPr="002C04C9">
        <w:rPr>
          <w:rFonts w:ascii="GHEA Grapalat" w:hAnsi="GHEA Grapalat"/>
        </w:rPr>
        <w:t>енка заявок и подведение итогов</w:t>
      </w:r>
    </w:p>
    <w:p w14:paraId="36DCE202" w14:textId="77777777" w:rsidR="00096865" w:rsidRPr="002C04C9" w:rsidRDefault="00087A30" w:rsidP="00B46D58">
      <w:pPr>
        <w:widowControl w:val="0"/>
        <w:tabs>
          <w:tab w:val="left" w:pos="1134"/>
        </w:tabs>
        <w:spacing w:after="160"/>
        <w:ind w:left="1134" w:hanging="567"/>
        <w:jc w:val="both"/>
        <w:rPr>
          <w:rFonts w:ascii="GHEA Grapalat" w:hAnsi="GHEA Grapalat"/>
        </w:rPr>
      </w:pPr>
      <w:r w:rsidRPr="002C04C9">
        <w:rPr>
          <w:rFonts w:ascii="GHEA Grapalat" w:hAnsi="GHEA Grapalat"/>
        </w:rPr>
        <w:t>9.</w:t>
      </w:r>
      <w:r w:rsidR="005D191A" w:rsidRPr="002C04C9">
        <w:rPr>
          <w:rFonts w:ascii="GHEA Grapalat" w:hAnsi="GHEA Grapalat"/>
        </w:rPr>
        <w:tab/>
      </w:r>
      <w:r w:rsidRPr="002C04C9">
        <w:rPr>
          <w:rFonts w:ascii="GHEA Grapalat" w:hAnsi="GHEA Grapalat"/>
        </w:rPr>
        <w:t>Заключение догово</w:t>
      </w:r>
      <w:r w:rsidR="00543BAE" w:rsidRPr="002C04C9">
        <w:rPr>
          <w:rFonts w:ascii="GHEA Grapalat" w:hAnsi="GHEA Grapalat"/>
        </w:rPr>
        <w:t>ра</w:t>
      </w:r>
    </w:p>
    <w:p w14:paraId="52D73E04" w14:textId="77777777" w:rsidR="00096865" w:rsidRPr="002C04C9" w:rsidRDefault="00087A30" w:rsidP="00B46D58">
      <w:pPr>
        <w:widowControl w:val="0"/>
        <w:tabs>
          <w:tab w:val="left" w:pos="1134"/>
        </w:tabs>
        <w:spacing w:after="160"/>
        <w:ind w:left="1134" w:hanging="567"/>
        <w:jc w:val="both"/>
        <w:rPr>
          <w:rFonts w:ascii="GHEA Grapalat" w:hAnsi="GHEA Grapalat"/>
        </w:rPr>
      </w:pPr>
      <w:r w:rsidRPr="002C04C9">
        <w:rPr>
          <w:rFonts w:ascii="GHEA Grapalat" w:hAnsi="GHEA Grapalat"/>
        </w:rPr>
        <w:lastRenderedPageBreak/>
        <w:t>10.</w:t>
      </w:r>
      <w:r w:rsidR="005D191A" w:rsidRPr="002C04C9">
        <w:rPr>
          <w:rFonts w:ascii="GHEA Grapalat" w:hAnsi="GHEA Grapalat"/>
        </w:rPr>
        <w:tab/>
      </w:r>
      <w:r w:rsidR="002E4FA5" w:rsidRPr="002C04C9">
        <w:rPr>
          <w:rFonts w:ascii="GHEA Grapalat" w:hAnsi="GHEA Grapalat"/>
        </w:rPr>
        <w:t>Обеспечение</w:t>
      </w:r>
      <w:r w:rsidR="00174DAB" w:rsidRPr="002C04C9">
        <w:rPr>
          <w:rFonts w:ascii="GHEA Grapalat" w:hAnsi="GHEA Grapalat"/>
        </w:rPr>
        <w:t xml:space="preserve"> </w:t>
      </w:r>
      <w:r w:rsidR="00543BAE" w:rsidRPr="002C04C9">
        <w:rPr>
          <w:rFonts w:ascii="GHEA Grapalat" w:hAnsi="GHEA Grapalat"/>
        </w:rPr>
        <w:t>договора</w:t>
      </w:r>
      <w:r w:rsidRPr="002C04C9">
        <w:rPr>
          <w:rFonts w:ascii="GHEA Grapalat" w:hAnsi="GHEA Grapalat"/>
        </w:rPr>
        <w:t xml:space="preserve"> </w:t>
      </w:r>
    </w:p>
    <w:p w14:paraId="267310BF" w14:textId="77777777" w:rsidR="00096865" w:rsidRPr="002C04C9" w:rsidRDefault="00096865" w:rsidP="00B46D58">
      <w:pPr>
        <w:widowControl w:val="0"/>
        <w:tabs>
          <w:tab w:val="left" w:pos="1134"/>
        </w:tabs>
        <w:spacing w:after="160"/>
        <w:ind w:left="1134" w:hanging="567"/>
        <w:jc w:val="both"/>
        <w:rPr>
          <w:rFonts w:ascii="GHEA Grapalat" w:hAnsi="GHEA Grapalat"/>
        </w:rPr>
      </w:pPr>
      <w:r w:rsidRPr="002C04C9">
        <w:rPr>
          <w:rFonts w:ascii="GHEA Grapalat" w:hAnsi="GHEA Grapalat"/>
        </w:rPr>
        <w:t>11.</w:t>
      </w:r>
      <w:r w:rsidR="005D191A" w:rsidRPr="002C04C9">
        <w:rPr>
          <w:rFonts w:ascii="GHEA Grapalat" w:hAnsi="GHEA Grapalat"/>
        </w:rPr>
        <w:tab/>
      </w:r>
      <w:r w:rsidRPr="002C04C9">
        <w:rPr>
          <w:rFonts w:ascii="GHEA Grapalat" w:hAnsi="GHEA Grapalat"/>
        </w:rPr>
        <w:t>Объяв</w:t>
      </w:r>
      <w:r w:rsidR="00543BAE" w:rsidRPr="002C04C9">
        <w:rPr>
          <w:rFonts w:ascii="GHEA Grapalat" w:hAnsi="GHEA Grapalat"/>
        </w:rPr>
        <w:t>ление процедуры несостоявшейся</w:t>
      </w:r>
      <w:r w:rsidRPr="002C04C9">
        <w:rPr>
          <w:rFonts w:ascii="GHEA Grapalat" w:hAnsi="GHEA Grapalat"/>
        </w:rPr>
        <w:t xml:space="preserve"> </w:t>
      </w:r>
    </w:p>
    <w:p w14:paraId="27563B71" w14:textId="77777777" w:rsidR="00096865" w:rsidRPr="002C04C9" w:rsidRDefault="00096865" w:rsidP="00B46D58">
      <w:pPr>
        <w:widowControl w:val="0"/>
        <w:tabs>
          <w:tab w:val="left" w:pos="1134"/>
        </w:tabs>
        <w:spacing w:after="160"/>
        <w:ind w:left="1134" w:hanging="567"/>
        <w:jc w:val="both"/>
        <w:rPr>
          <w:rFonts w:ascii="GHEA Grapalat" w:hAnsi="GHEA Grapalat"/>
        </w:rPr>
      </w:pPr>
      <w:r w:rsidRPr="002C04C9">
        <w:rPr>
          <w:rFonts w:ascii="GHEA Grapalat" w:hAnsi="GHEA Grapalat"/>
        </w:rPr>
        <w:t>12.</w:t>
      </w:r>
      <w:r w:rsidR="005D191A" w:rsidRPr="002C04C9">
        <w:rPr>
          <w:rFonts w:ascii="GHEA Grapalat" w:hAnsi="GHEA Grapalat"/>
        </w:rPr>
        <w:tab/>
      </w:r>
      <w:r w:rsidRPr="002C04C9">
        <w:rPr>
          <w:rFonts w:ascii="GHEA Grapalat" w:hAnsi="GHEA Grapalat"/>
        </w:rPr>
        <w:t>Право участника и порядок обжалования им действий и (или) принятых решений</w:t>
      </w:r>
      <w:r w:rsidR="00543BAE" w:rsidRPr="002C04C9">
        <w:rPr>
          <w:rFonts w:ascii="GHEA Grapalat" w:hAnsi="GHEA Grapalat"/>
        </w:rPr>
        <w:t>, связанных с процессом закупки</w:t>
      </w:r>
    </w:p>
    <w:p w14:paraId="32331F8A" w14:textId="77777777" w:rsidR="00520F57" w:rsidRPr="002C04C9" w:rsidRDefault="00520F57" w:rsidP="00B46D58">
      <w:pPr>
        <w:widowControl w:val="0"/>
        <w:spacing w:after="160"/>
        <w:jc w:val="center"/>
        <w:rPr>
          <w:rFonts w:ascii="GHEA Grapalat" w:hAnsi="GHEA Grapalat"/>
          <w:b/>
        </w:rPr>
      </w:pPr>
    </w:p>
    <w:p w14:paraId="6E4DC187" w14:textId="77777777" w:rsidR="00520F57" w:rsidRPr="002C04C9" w:rsidRDefault="00520F57" w:rsidP="00B46D58">
      <w:pPr>
        <w:widowControl w:val="0"/>
        <w:spacing w:after="160"/>
        <w:jc w:val="center"/>
        <w:rPr>
          <w:rFonts w:ascii="GHEA Grapalat" w:hAnsi="GHEA Grapalat"/>
          <w:b/>
        </w:rPr>
      </w:pPr>
    </w:p>
    <w:p w14:paraId="3806546D" w14:textId="77777777" w:rsidR="008842CE" w:rsidRPr="002C04C9" w:rsidRDefault="00CA590C" w:rsidP="00B46D58">
      <w:pPr>
        <w:widowControl w:val="0"/>
        <w:spacing w:after="160"/>
        <w:jc w:val="center"/>
        <w:rPr>
          <w:rFonts w:ascii="GHEA Grapalat" w:hAnsi="GHEA Grapalat"/>
          <w:b/>
        </w:rPr>
      </w:pPr>
      <w:r w:rsidRPr="002C04C9">
        <w:rPr>
          <w:rFonts w:ascii="GHEA Grapalat" w:hAnsi="GHEA Grapalat"/>
          <w:b/>
        </w:rPr>
        <w:t xml:space="preserve">ЧАСТЬ II. </w:t>
      </w:r>
    </w:p>
    <w:p w14:paraId="65E1A127" w14:textId="77777777" w:rsidR="008842CE" w:rsidRPr="002C04C9" w:rsidRDefault="008842CE" w:rsidP="00B46D58">
      <w:pPr>
        <w:widowControl w:val="0"/>
        <w:spacing w:after="160"/>
        <w:jc w:val="center"/>
        <w:rPr>
          <w:rFonts w:ascii="GHEA Grapalat" w:hAnsi="GHEA Grapalat"/>
          <w:b/>
        </w:rPr>
      </w:pPr>
    </w:p>
    <w:p w14:paraId="1BF040EB" w14:textId="73105348" w:rsidR="00096865" w:rsidRPr="002C04C9" w:rsidRDefault="00096865" w:rsidP="00B46D58">
      <w:pPr>
        <w:widowControl w:val="0"/>
        <w:spacing w:after="160"/>
        <w:jc w:val="center"/>
        <w:rPr>
          <w:rFonts w:ascii="GHEA Grapalat" w:hAnsi="GHEA Grapalat"/>
          <w:b/>
        </w:rPr>
      </w:pPr>
      <w:r w:rsidRPr="002C04C9">
        <w:rPr>
          <w:rFonts w:ascii="GHEA Grapalat" w:hAnsi="GHEA Grapalat"/>
          <w:b/>
        </w:rPr>
        <w:t xml:space="preserve">ИНСТРУКЦИЯ ПО ПОДГОТОВКЕ ЗАЯВКИ </w:t>
      </w:r>
      <w:r w:rsidR="00CA590C" w:rsidRPr="002C04C9">
        <w:rPr>
          <w:rFonts w:ascii="GHEA Grapalat" w:hAnsi="GHEA Grapalat"/>
          <w:b/>
        </w:rPr>
        <w:br/>
      </w:r>
      <w:r w:rsidRPr="002C04C9">
        <w:rPr>
          <w:rFonts w:ascii="GHEA Grapalat" w:hAnsi="GHEA Grapalat"/>
          <w:b/>
        </w:rPr>
        <w:t xml:space="preserve">НА </w:t>
      </w:r>
      <w:r w:rsidR="007D6B26">
        <w:rPr>
          <w:rFonts w:ascii="GHEA Grapalat" w:hAnsi="GHEA Grapalat"/>
          <w:b/>
        </w:rPr>
        <w:t>ЗАПРОС КОТИРОВОК</w:t>
      </w:r>
    </w:p>
    <w:p w14:paraId="6AF7327D" w14:textId="77777777" w:rsidR="00520F57" w:rsidRPr="002C04C9" w:rsidRDefault="00520F57" w:rsidP="00B46D58">
      <w:pPr>
        <w:widowControl w:val="0"/>
        <w:spacing w:after="160"/>
        <w:jc w:val="center"/>
        <w:rPr>
          <w:rFonts w:ascii="GHEA Grapalat" w:hAnsi="GHEA Grapalat"/>
          <w:b/>
        </w:rPr>
      </w:pPr>
    </w:p>
    <w:p w14:paraId="2858CB50" w14:textId="77777777" w:rsidR="00096865" w:rsidRPr="002C04C9" w:rsidRDefault="00096865" w:rsidP="00B46D58">
      <w:pPr>
        <w:widowControl w:val="0"/>
        <w:tabs>
          <w:tab w:val="left" w:pos="1134"/>
        </w:tabs>
        <w:spacing w:after="160"/>
        <w:ind w:left="1134" w:hanging="567"/>
        <w:jc w:val="both"/>
        <w:rPr>
          <w:rFonts w:ascii="GHEA Grapalat" w:hAnsi="GHEA Grapalat"/>
        </w:rPr>
      </w:pPr>
      <w:r w:rsidRPr="002C04C9">
        <w:rPr>
          <w:rFonts w:ascii="GHEA Grapalat" w:hAnsi="GHEA Grapalat"/>
        </w:rPr>
        <w:t>1.</w:t>
      </w:r>
      <w:r w:rsidRPr="002C04C9">
        <w:rPr>
          <w:rFonts w:ascii="GHEA Grapalat" w:hAnsi="GHEA Grapalat"/>
        </w:rPr>
        <w:tab/>
        <w:t>Общ</w:t>
      </w:r>
      <w:r w:rsidR="00543BAE" w:rsidRPr="002C04C9">
        <w:rPr>
          <w:rFonts w:ascii="GHEA Grapalat" w:hAnsi="GHEA Grapalat"/>
        </w:rPr>
        <w:t>ие положения</w:t>
      </w:r>
    </w:p>
    <w:p w14:paraId="717C9719" w14:textId="77777777" w:rsidR="00096865" w:rsidRPr="002C04C9" w:rsidRDefault="00543BAE" w:rsidP="00B46D58">
      <w:pPr>
        <w:widowControl w:val="0"/>
        <w:tabs>
          <w:tab w:val="left" w:pos="1134"/>
        </w:tabs>
        <w:spacing w:after="160"/>
        <w:ind w:left="1134" w:hanging="567"/>
        <w:jc w:val="both"/>
        <w:rPr>
          <w:rFonts w:ascii="GHEA Grapalat" w:hAnsi="GHEA Grapalat"/>
        </w:rPr>
      </w:pPr>
      <w:r w:rsidRPr="002C04C9">
        <w:rPr>
          <w:rFonts w:ascii="GHEA Grapalat" w:hAnsi="GHEA Grapalat"/>
        </w:rPr>
        <w:t>2.</w:t>
      </w:r>
      <w:r w:rsidRPr="002C04C9">
        <w:rPr>
          <w:rFonts w:ascii="GHEA Grapalat" w:hAnsi="GHEA Grapalat"/>
        </w:rPr>
        <w:tab/>
        <w:t>Заявка на процедуру</w:t>
      </w:r>
    </w:p>
    <w:p w14:paraId="53BD8E85" w14:textId="77777777" w:rsidR="0061522D" w:rsidRPr="002C04C9" w:rsidRDefault="00450C30" w:rsidP="00B46D58">
      <w:pPr>
        <w:widowControl w:val="0"/>
        <w:tabs>
          <w:tab w:val="left" w:pos="1134"/>
        </w:tabs>
        <w:spacing w:after="160"/>
        <w:ind w:left="1134" w:hanging="567"/>
        <w:jc w:val="both"/>
        <w:rPr>
          <w:rFonts w:ascii="GHEA Grapalat" w:hAnsi="GHEA Grapalat"/>
        </w:rPr>
      </w:pPr>
      <w:r w:rsidRPr="002C04C9">
        <w:rPr>
          <w:rFonts w:ascii="GHEA Grapalat" w:hAnsi="GHEA Grapalat"/>
        </w:rPr>
        <w:t>3</w:t>
      </w:r>
      <w:r w:rsidR="00543BAE" w:rsidRPr="002C04C9">
        <w:rPr>
          <w:rFonts w:ascii="GHEA Grapalat" w:hAnsi="GHEA Grapalat"/>
        </w:rPr>
        <w:t>.</w:t>
      </w:r>
      <w:r w:rsidR="00543BAE" w:rsidRPr="002C04C9">
        <w:rPr>
          <w:rFonts w:ascii="GHEA Grapalat" w:hAnsi="GHEA Grapalat"/>
        </w:rPr>
        <w:tab/>
        <w:t>Приложения № 1-</w:t>
      </w:r>
      <w:r w:rsidR="003529EA" w:rsidRPr="002C04C9">
        <w:rPr>
          <w:rFonts w:ascii="GHEA Grapalat" w:hAnsi="GHEA Grapalat"/>
        </w:rPr>
        <w:t>6</w:t>
      </w:r>
    </w:p>
    <w:p w14:paraId="2A1168A6" w14:textId="77777777" w:rsidR="00E17B7F" w:rsidRPr="002C04C9" w:rsidRDefault="00E17B7F">
      <w:pPr>
        <w:rPr>
          <w:rFonts w:ascii="GHEA Grapalat" w:hAnsi="GHEA Grapalat"/>
          <w:spacing w:val="-6"/>
        </w:rPr>
      </w:pPr>
      <w:r w:rsidRPr="002C04C9">
        <w:rPr>
          <w:rFonts w:ascii="GHEA Grapalat" w:hAnsi="GHEA Grapalat"/>
          <w:spacing w:val="-6"/>
        </w:rPr>
        <w:br w:type="page"/>
      </w:r>
    </w:p>
    <w:p w14:paraId="389F519E" w14:textId="77777777" w:rsidR="00980D92" w:rsidRPr="002C04C9" w:rsidRDefault="00980D92" w:rsidP="00980D92">
      <w:pPr>
        <w:widowControl w:val="0"/>
        <w:spacing w:after="160"/>
        <w:ind w:hanging="567"/>
        <w:jc w:val="both"/>
        <w:rPr>
          <w:rFonts w:ascii="GHEA Grapalat" w:hAnsi="GHEA Grapalat"/>
          <w:spacing w:val="-6"/>
        </w:rPr>
      </w:pPr>
      <w:r w:rsidRPr="002C04C9">
        <w:rPr>
          <w:rFonts w:ascii="GHEA Grapalat" w:hAnsi="GHEA Grapalat"/>
          <w:spacing w:val="-6"/>
        </w:rPr>
        <w:lastRenderedPageBreak/>
        <w:t xml:space="preserve">               Настоящее Приглашение предоставляется в дополнение к объявлению об открытом конкурсе, проводимом под кодом </w:t>
      </w:r>
      <w:r w:rsidRPr="002C04C9">
        <w:rPr>
          <w:rFonts w:ascii="GHEA Grapalat" w:hAnsi="GHEA Grapalat"/>
          <w:b/>
          <w:i/>
        </w:rPr>
        <w:t>HFF-NTsDzB-2025/4</w:t>
      </w:r>
      <w:r w:rsidRPr="002C04C9">
        <w:rPr>
          <w:rFonts w:ascii="GHEA Grapalat" w:hAnsi="GHEA Grapalat"/>
          <w:spacing w:val="-6"/>
        </w:rPr>
        <w:t xml:space="preserve"> (далее — процедура).</w:t>
      </w:r>
    </w:p>
    <w:p w14:paraId="0654EAFA" w14:textId="77777777" w:rsidR="00096865" w:rsidRPr="002C04C9" w:rsidRDefault="00096865" w:rsidP="00B46D58">
      <w:pPr>
        <w:widowControl w:val="0"/>
        <w:spacing w:after="160"/>
        <w:ind w:firstLine="567"/>
        <w:jc w:val="both"/>
        <w:rPr>
          <w:rFonts w:ascii="GHEA Grapalat" w:hAnsi="GHEA Grapalat"/>
        </w:rPr>
      </w:pPr>
      <w:r w:rsidRPr="002C04C9">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2C04C9">
        <w:rPr>
          <w:rFonts w:ascii="Courier New" w:hAnsi="Courier New" w:cs="Courier New"/>
        </w:rPr>
        <w:t> </w:t>
      </w:r>
      <w:r w:rsidRPr="002C04C9">
        <w:rPr>
          <w:rFonts w:ascii="GHEA Grapalat" w:hAnsi="GHEA Grapalat"/>
        </w:rPr>
        <w:t>4</w:t>
      </w:r>
      <w:r w:rsidR="006D2DF7" w:rsidRPr="002C04C9">
        <w:rPr>
          <w:rFonts w:ascii="Courier New" w:hAnsi="Courier New" w:cs="Courier New"/>
        </w:rPr>
        <w:t> </w:t>
      </w:r>
      <w:r w:rsidRPr="002C04C9">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02C72ED9" w14:textId="77777777" w:rsidR="00096865" w:rsidRPr="002C04C9" w:rsidRDefault="00096865" w:rsidP="00B46D58">
      <w:pPr>
        <w:widowControl w:val="0"/>
        <w:spacing w:after="160"/>
        <w:ind w:firstLine="567"/>
        <w:jc w:val="both"/>
        <w:rPr>
          <w:rFonts w:ascii="GHEA Grapalat" w:hAnsi="GHEA Grapalat"/>
        </w:rPr>
      </w:pPr>
      <w:r w:rsidRPr="002C04C9">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2E5CECE3" w14:textId="77777777" w:rsidR="00096865" w:rsidRPr="002C04C9" w:rsidRDefault="00096865" w:rsidP="00B46D58">
      <w:pPr>
        <w:widowControl w:val="0"/>
        <w:spacing w:after="160"/>
        <w:ind w:firstLine="567"/>
        <w:jc w:val="both"/>
        <w:rPr>
          <w:rFonts w:ascii="GHEA Grapalat" w:hAnsi="GHEA Grapalat" w:cs="Times Armenian"/>
        </w:rPr>
      </w:pPr>
      <w:r w:rsidRPr="002C04C9">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3DF880D5" w14:textId="77777777" w:rsidR="003E1421" w:rsidRPr="002C04C9" w:rsidRDefault="00A81DD5" w:rsidP="00B46D58">
      <w:pPr>
        <w:pStyle w:val="BodyTextIndent2"/>
        <w:widowControl w:val="0"/>
        <w:spacing w:after="160" w:line="240" w:lineRule="auto"/>
        <w:ind w:firstLine="567"/>
        <w:rPr>
          <w:rFonts w:ascii="GHEA Grapalat" w:hAnsi="GHEA Grapalat"/>
          <w:sz w:val="24"/>
          <w:szCs w:val="24"/>
        </w:rPr>
      </w:pPr>
      <w:r w:rsidRPr="002C04C9">
        <w:rPr>
          <w:rFonts w:ascii="GHEA Grapalat" w:hAnsi="GHEA Grapalat"/>
          <w:sz w:val="24"/>
          <w:szCs w:val="24"/>
        </w:rPr>
        <w:t>Адрес электронной почты секретаря оценочной комиссии "адрес</w:t>
      </w:r>
      <w:r w:rsidR="00A90E28" w:rsidRPr="002C04C9">
        <w:rPr>
          <w:rFonts w:ascii="Courier New" w:hAnsi="Courier New" w:cs="Courier New"/>
          <w:sz w:val="24"/>
          <w:szCs w:val="24"/>
        </w:rPr>
        <w:t> </w:t>
      </w:r>
      <w:r w:rsidRPr="002C04C9">
        <w:rPr>
          <w:rFonts w:ascii="GHEA Grapalat" w:hAnsi="GHEA Grapalat"/>
          <w:sz w:val="24"/>
          <w:szCs w:val="24"/>
        </w:rPr>
        <w:t>электронной почты".</w:t>
      </w:r>
    </w:p>
    <w:p w14:paraId="017336FC" w14:textId="77777777" w:rsidR="00096865" w:rsidRPr="002C04C9" w:rsidRDefault="00F5653D" w:rsidP="00B46D58">
      <w:pPr>
        <w:widowControl w:val="0"/>
        <w:spacing w:after="160"/>
        <w:jc w:val="center"/>
        <w:rPr>
          <w:rFonts w:ascii="GHEA Grapalat" w:hAnsi="GHEA Grapalat"/>
        </w:rPr>
      </w:pPr>
      <w:r w:rsidRPr="002C04C9">
        <w:rPr>
          <w:rFonts w:ascii="GHEA Grapalat" w:hAnsi="GHEA Grapalat"/>
        </w:rPr>
        <w:br w:type="page"/>
      </w:r>
      <w:r w:rsidRPr="002C04C9">
        <w:rPr>
          <w:rFonts w:ascii="GHEA Grapalat" w:hAnsi="GHEA Grapalat"/>
        </w:rPr>
        <w:lastRenderedPageBreak/>
        <w:t>ЧАСТЬ I</w:t>
      </w:r>
    </w:p>
    <w:p w14:paraId="3C111F97" w14:textId="77777777" w:rsidR="00096865" w:rsidRPr="002C04C9" w:rsidRDefault="00096865" w:rsidP="00B46D58">
      <w:pPr>
        <w:pStyle w:val="Heading3"/>
        <w:keepNext w:val="0"/>
        <w:widowControl w:val="0"/>
        <w:spacing w:after="160" w:line="240" w:lineRule="auto"/>
        <w:rPr>
          <w:rFonts w:ascii="GHEA Grapalat" w:hAnsi="GHEA Grapalat"/>
          <w:sz w:val="24"/>
          <w:szCs w:val="24"/>
        </w:rPr>
      </w:pPr>
    </w:p>
    <w:p w14:paraId="77F5A69D" w14:textId="77777777" w:rsidR="00096865" w:rsidRPr="002C04C9" w:rsidRDefault="00F63BBB" w:rsidP="00B46D58">
      <w:pPr>
        <w:widowControl w:val="0"/>
        <w:spacing w:after="160"/>
        <w:jc w:val="center"/>
        <w:rPr>
          <w:rFonts w:ascii="GHEA Grapalat" w:hAnsi="GHEA Grapalat" w:cs="Sylfaen"/>
          <w:b/>
        </w:rPr>
      </w:pPr>
      <w:r w:rsidRPr="002C04C9">
        <w:rPr>
          <w:rFonts w:ascii="GHEA Grapalat" w:hAnsi="GHEA Grapalat"/>
          <w:b/>
        </w:rPr>
        <w:t xml:space="preserve">1. </w:t>
      </w:r>
      <w:r w:rsidR="002B32D6" w:rsidRPr="002C04C9">
        <w:rPr>
          <w:rFonts w:ascii="GHEA Grapalat" w:hAnsi="GHEA Grapalat"/>
          <w:b/>
        </w:rPr>
        <w:t>ХАРАКТЕРИСТИКА ПРЕДМЕТА ЗАКУПКИ</w:t>
      </w:r>
    </w:p>
    <w:p w14:paraId="50D8140A" w14:textId="77777777" w:rsidR="00980D92" w:rsidRPr="002C04C9" w:rsidRDefault="00845AA5" w:rsidP="00980D92">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2C04C9">
        <w:rPr>
          <w:rFonts w:ascii="GHEA Grapalat" w:hAnsi="GHEA Grapalat"/>
          <w:i w:val="0"/>
          <w:sz w:val="24"/>
          <w:szCs w:val="24"/>
        </w:rPr>
        <w:t>1.1</w:t>
      </w:r>
      <w:r w:rsidR="008E6E51" w:rsidRPr="002C04C9">
        <w:rPr>
          <w:rFonts w:ascii="GHEA Grapalat" w:hAnsi="GHEA Grapalat"/>
          <w:i w:val="0"/>
          <w:sz w:val="24"/>
          <w:szCs w:val="24"/>
        </w:rPr>
        <w:t>.</w:t>
      </w:r>
      <w:r w:rsidR="00F63BBB" w:rsidRPr="002C04C9">
        <w:rPr>
          <w:rFonts w:ascii="GHEA Grapalat" w:hAnsi="GHEA Grapalat"/>
          <w:i w:val="0"/>
          <w:sz w:val="24"/>
          <w:szCs w:val="24"/>
        </w:rPr>
        <w:tab/>
      </w:r>
      <w:r w:rsidR="00980D92" w:rsidRPr="002C04C9">
        <w:rPr>
          <w:rFonts w:ascii="GHEA Grapalat" w:hAnsi="GHEA Grapalat"/>
          <w:i w:val="0"/>
          <w:sz w:val="24"/>
          <w:szCs w:val="24"/>
        </w:rPr>
        <w:t>1.1.</w:t>
      </w:r>
      <w:r w:rsidR="00980D92" w:rsidRPr="002C04C9">
        <w:rPr>
          <w:rFonts w:ascii="GHEA Grapalat" w:hAnsi="GHEA Grapalat"/>
          <w:i w:val="0"/>
          <w:sz w:val="24"/>
          <w:szCs w:val="24"/>
        </w:rPr>
        <w:tab/>
        <w:t>Предметом закупки является приобретение "</w:t>
      </w:r>
      <w:r w:rsidR="00980D92" w:rsidRPr="002C04C9">
        <w:rPr>
          <w:rFonts w:ascii="GHEA Grapalat" w:hAnsi="GHEA Grapalat"/>
          <w:b/>
          <w:i w:val="0"/>
          <w:sz w:val="24"/>
          <w:szCs w:val="24"/>
        </w:rPr>
        <w:t xml:space="preserve"> консультационных услуг по разработке проектно-сметной </w:t>
      </w:r>
      <w:r w:rsidR="00980D92" w:rsidRPr="002C04C9">
        <w:rPr>
          <w:rFonts w:ascii="GHEA Grapalat" w:hAnsi="GHEA Grapalat"/>
          <w:b/>
          <w:iCs/>
          <w:sz w:val="24"/>
          <w:szCs w:val="24"/>
        </w:rPr>
        <w:t xml:space="preserve">документации </w:t>
      </w:r>
      <w:r w:rsidR="00980D92" w:rsidRPr="002C04C9">
        <w:rPr>
          <w:rFonts w:ascii="Sylfaen" w:hAnsi="Sylfaen" w:cs="Arial"/>
          <w:b/>
          <w:iCs/>
          <w:sz w:val="24"/>
          <w:szCs w:val="24"/>
        </w:rPr>
        <w:t>реконструкции спортивного комплекса «Арнар» в общине Иджеван, Тавушский район</w:t>
      </w:r>
      <w:r w:rsidR="00980D92" w:rsidRPr="002C04C9">
        <w:rPr>
          <w:rFonts w:ascii="GHEA Grapalat" w:hAnsi="GHEA Grapalat"/>
          <w:i w:val="0"/>
          <w:sz w:val="24"/>
          <w:szCs w:val="24"/>
        </w:rPr>
        <w:t xml:space="preserve"> " (далее — также услуга) для нужд "</w:t>
      </w:r>
      <w:r w:rsidR="00980D92" w:rsidRPr="002C04C9">
        <w:rPr>
          <w:rFonts w:ascii="GHEA Grapalat" w:hAnsi="GHEA Grapalat"/>
          <w:b/>
          <w:i w:val="0"/>
          <w:sz w:val="24"/>
          <w:szCs w:val="24"/>
        </w:rPr>
        <w:t xml:space="preserve"> общественноя организация "федерация футбола Армении </w:t>
      </w:r>
      <w:r w:rsidR="00980D92" w:rsidRPr="002C04C9">
        <w:rPr>
          <w:rFonts w:ascii="GHEA Grapalat" w:hAnsi="GHEA Grapalat"/>
          <w:i w:val="0"/>
          <w:sz w:val="24"/>
          <w:szCs w:val="24"/>
        </w:rPr>
        <w:t>", которые сгруппированы в лоты "Количество лотов":</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418"/>
        <w:gridCol w:w="6600"/>
      </w:tblGrid>
      <w:tr w:rsidR="00980D92" w:rsidRPr="002C04C9" w14:paraId="498E92A6" w14:textId="77777777" w:rsidTr="002338FF">
        <w:trPr>
          <w:jc w:val="center"/>
        </w:trPr>
        <w:tc>
          <w:tcPr>
            <w:tcW w:w="2634" w:type="dxa"/>
            <w:gridSpan w:val="2"/>
            <w:vAlign w:val="center"/>
          </w:tcPr>
          <w:p w14:paraId="0C85A68B" w14:textId="77777777" w:rsidR="00980D92" w:rsidRPr="002C04C9" w:rsidRDefault="00980D92" w:rsidP="002338FF">
            <w:pPr>
              <w:pStyle w:val="BodyTextIndent2"/>
              <w:widowControl w:val="0"/>
              <w:spacing w:after="120" w:line="240" w:lineRule="auto"/>
              <w:ind w:firstLine="0"/>
              <w:jc w:val="center"/>
              <w:rPr>
                <w:rFonts w:ascii="GHEA Grapalat" w:hAnsi="GHEA Grapalat"/>
                <w:b/>
                <w:bCs/>
                <w:i/>
                <w:iCs/>
                <w:sz w:val="24"/>
                <w:szCs w:val="24"/>
              </w:rPr>
            </w:pPr>
            <w:r w:rsidRPr="002C04C9">
              <w:rPr>
                <w:rFonts w:ascii="GHEA Grapalat" w:hAnsi="GHEA Grapalat"/>
                <w:b/>
                <w:i/>
                <w:sz w:val="24"/>
                <w:szCs w:val="24"/>
              </w:rPr>
              <w:t>Лотов</w:t>
            </w:r>
          </w:p>
        </w:tc>
        <w:tc>
          <w:tcPr>
            <w:tcW w:w="6600" w:type="dxa"/>
            <w:vMerge w:val="restart"/>
            <w:vAlign w:val="center"/>
          </w:tcPr>
          <w:p w14:paraId="7E52CCFA" w14:textId="77777777" w:rsidR="00980D92" w:rsidRPr="002C04C9" w:rsidRDefault="00980D92" w:rsidP="002338FF">
            <w:pPr>
              <w:pStyle w:val="BodyTextIndent2"/>
              <w:widowControl w:val="0"/>
              <w:spacing w:after="120" w:line="240" w:lineRule="auto"/>
              <w:ind w:firstLine="0"/>
              <w:jc w:val="center"/>
              <w:rPr>
                <w:rFonts w:ascii="GHEA Grapalat" w:hAnsi="GHEA Grapalat"/>
                <w:b/>
                <w:bCs/>
                <w:i/>
                <w:iCs/>
                <w:sz w:val="24"/>
                <w:szCs w:val="24"/>
              </w:rPr>
            </w:pPr>
            <w:r w:rsidRPr="002C04C9">
              <w:rPr>
                <w:rFonts w:ascii="GHEA Grapalat" w:hAnsi="GHEA Grapalat"/>
                <w:b/>
                <w:i/>
                <w:sz w:val="24"/>
                <w:szCs w:val="24"/>
              </w:rPr>
              <w:t>Наименование лота</w:t>
            </w:r>
          </w:p>
        </w:tc>
      </w:tr>
      <w:tr w:rsidR="00980D92" w:rsidRPr="002C04C9" w14:paraId="641BEBE6" w14:textId="77777777" w:rsidTr="002338FF">
        <w:trPr>
          <w:jc w:val="center"/>
        </w:trPr>
        <w:tc>
          <w:tcPr>
            <w:tcW w:w="1216" w:type="dxa"/>
            <w:vAlign w:val="center"/>
          </w:tcPr>
          <w:p w14:paraId="7D9CBFA5" w14:textId="77777777" w:rsidR="00980D92" w:rsidRPr="002C04C9" w:rsidRDefault="00980D92" w:rsidP="002338FF">
            <w:pPr>
              <w:pStyle w:val="BodyTextIndent2"/>
              <w:widowControl w:val="0"/>
              <w:spacing w:after="120" w:line="240" w:lineRule="auto"/>
              <w:ind w:firstLine="0"/>
              <w:jc w:val="center"/>
              <w:rPr>
                <w:rFonts w:ascii="GHEA Grapalat" w:hAnsi="GHEA Grapalat"/>
                <w:sz w:val="24"/>
                <w:szCs w:val="24"/>
              </w:rPr>
            </w:pPr>
            <w:r w:rsidRPr="002C04C9">
              <w:rPr>
                <w:rFonts w:ascii="GHEA Grapalat" w:hAnsi="GHEA Grapalat"/>
                <w:b/>
                <w:i/>
                <w:sz w:val="24"/>
                <w:szCs w:val="24"/>
              </w:rPr>
              <w:t>Номера</w:t>
            </w:r>
          </w:p>
        </w:tc>
        <w:tc>
          <w:tcPr>
            <w:tcW w:w="1418" w:type="dxa"/>
            <w:vAlign w:val="center"/>
          </w:tcPr>
          <w:p w14:paraId="017118E1" w14:textId="77777777" w:rsidR="00980D92" w:rsidRPr="002C04C9" w:rsidRDefault="00980D92" w:rsidP="002338FF">
            <w:pPr>
              <w:pStyle w:val="BodyTextIndent2"/>
              <w:widowControl w:val="0"/>
              <w:spacing w:after="120" w:line="240" w:lineRule="auto"/>
              <w:ind w:firstLine="0"/>
              <w:jc w:val="center"/>
              <w:rPr>
                <w:rFonts w:ascii="GHEA Grapalat" w:hAnsi="GHEA Grapalat"/>
                <w:b/>
                <w:i/>
                <w:sz w:val="24"/>
                <w:szCs w:val="24"/>
              </w:rPr>
            </w:pPr>
            <w:r w:rsidRPr="002C04C9">
              <w:rPr>
                <w:rFonts w:ascii="GHEA Grapalat" w:hAnsi="GHEA Grapalat"/>
                <w:b/>
                <w:i/>
                <w:sz w:val="24"/>
                <w:szCs w:val="24"/>
              </w:rPr>
              <w:t>Цена закупки</w:t>
            </w:r>
          </w:p>
        </w:tc>
        <w:tc>
          <w:tcPr>
            <w:tcW w:w="6600" w:type="dxa"/>
            <w:vMerge/>
            <w:vAlign w:val="center"/>
          </w:tcPr>
          <w:p w14:paraId="6AD40DA2" w14:textId="77777777" w:rsidR="00980D92" w:rsidRPr="002C04C9" w:rsidRDefault="00980D92" w:rsidP="002338FF">
            <w:pPr>
              <w:pStyle w:val="BodyTextIndent2"/>
              <w:widowControl w:val="0"/>
              <w:spacing w:after="120" w:line="240" w:lineRule="auto"/>
              <w:ind w:firstLine="0"/>
              <w:rPr>
                <w:rFonts w:ascii="GHEA Grapalat" w:hAnsi="GHEA Grapalat"/>
                <w:sz w:val="24"/>
                <w:szCs w:val="24"/>
                <w:u w:val="single"/>
              </w:rPr>
            </w:pPr>
          </w:p>
        </w:tc>
      </w:tr>
      <w:tr w:rsidR="00980D92" w:rsidRPr="002C04C9" w14:paraId="7CDBED17" w14:textId="77777777" w:rsidTr="002338FF">
        <w:trPr>
          <w:jc w:val="center"/>
        </w:trPr>
        <w:tc>
          <w:tcPr>
            <w:tcW w:w="1216" w:type="dxa"/>
            <w:vAlign w:val="center"/>
          </w:tcPr>
          <w:p w14:paraId="1E35B916" w14:textId="77777777" w:rsidR="00980D92" w:rsidRPr="002C04C9" w:rsidRDefault="00980D92" w:rsidP="002338FF">
            <w:pPr>
              <w:pStyle w:val="BodyTextIndent2"/>
              <w:widowControl w:val="0"/>
              <w:spacing w:after="120" w:line="240" w:lineRule="auto"/>
              <w:ind w:firstLine="0"/>
              <w:jc w:val="center"/>
              <w:rPr>
                <w:rFonts w:ascii="GHEA Grapalat" w:hAnsi="GHEA Grapalat"/>
                <w:sz w:val="24"/>
                <w:szCs w:val="24"/>
              </w:rPr>
            </w:pPr>
            <w:r w:rsidRPr="002C04C9">
              <w:rPr>
                <w:rFonts w:ascii="GHEA Grapalat" w:hAnsi="GHEA Grapalat"/>
                <w:sz w:val="24"/>
                <w:szCs w:val="24"/>
              </w:rPr>
              <w:t>1</w:t>
            </w:r>
          </w:p>
        </w:tc>
        <w:tc>
          <w:tcPr>
            <w:tcW w:w="1418" w:type="dxa"/>
            <w:vAlign w:val="center"/>
          </w:tcPr>
          <w:p w14:paraId="0E0A555D" w14:textId="77777777" w:rsidR="00980D92" w:rsidRPr="002C04C9" w:rsidRDefault="00980D92" w:rsidP="002338FF">
            <w:pPr>
              <w:pStyle w:val="BodyTextIndent2"/>
              <w:widowControl w:val="0"/>
              <w:spacing w:after="120" w:line="240" w:lineRule="auto"/>
              <w:ind w:firstLine="0"/>
              <w:jc w:val="center"/>
              <w:rPr>
                <w:rFonts w:ascii="GHEA Grapalat" w:hAnsi="GHEA Grapalat"/>
                <w:sz w:val="24"/>
                <w:szCs w:val="24"/>
              </w:rPr>
            </w:pPr>
            <w:r w:rsidRPr="002C04C9">
              <w:rPr>
                <w:rFonts w:ascii="Sylfaen" w:hAnsi="Sylfaen"/>
                <w:sz w:val="18"/>
              </w:rPr>
              <w:t>45,000,000</w:t>
            </w:r>
          </w:p>
        </w:tc>
        <w:tc>
          <w:tcPr>
            <w:tcW w:w="6600" w:type="dxa"/>
            <w:vAlign w:val="center"/>
          </w:tcPr>
          <w:p w14:paraId="3D79987E" w14:textId="77777777" w:rsidR="00980D92" w:rsidRPr="002C04C9" w:rsidRDefault="00980D92" w:rsidP="002338FF">
            <w:pPr>
              <w:pStyle w:val="BodyTextIndent2"/>
              <w:widowControl w:val="0"/>
              <w:spacing w:after="120" w:line="240" w:lineRule="auto"/>
              <w:ind w:firstLine="0"/>
              <w:rPr>
                <w:rFonts w:ascii="GHEA Grapalat" w:hAnsi="GHEA Grapalat"/>
                <w:sz w:val="24"/>
                <w:szCs w:val="24"/>
                <w:u w:val="single"/>
                <w:vertAlign w:val="subscript"/>
              </w:rPr>
            </w:pPr>
            <w:r w:rsidRPr="002C04C9">
              <w:rPr>
                <w:rFonts w:ascii="GHEA Grapalat" w:hAnsi="GHEA Grapalat"/>
                <w:sz w:val="24"/>
                <w:szCs w:val="24"/>
                <w:u w:val="single"/>
              </w:rPr>
              <w:t>"</w:t>
            </w:r>
            <w:r w:rsidRPr="002C04C9">
              <w:rPr>
                <w:rFonts w:ascii="Sylfaen" w:hAnsi="Sylfaen"/>
                <w:b/>
              </w:rPr>
              <w:t>Консультационные услуги по разработке проектно-сметной документации реконструкции спортивного комплекса «Арнар» в общине Иджеван, Тавушский район</w:t>
            </w:r>
          </w:p>
        </w:tc>
      </w:tr>
    </w:tbl>
    <w:p w14:paraId="6FC10F6A" w14:textId="1C238AF6" w:rsidR="00096865" w:rsidRPr="002C04C9" w:rsidRDefault="00816505" w:rsidP="00980D92">
      <w:pPr>
        <w:pStyle w:val="Heading3"/>
        <w:keepNext w:val="0"/>
        <w:widowControl w:val="0"/>
        <w:tabs>
          <w:tab w:val="left" w:pos="1134"/>
        </w:tabs>
        <w:spacing w:after="160" w:line="240" w:lineRule="auto"/>
        <w:ind w:firstLine="567"/>
        <w:jc w:val="both"/>
        <w:rPr>
          <w:rFonts w:ascii="GHEA Grapalat" w:hAnsi="GHEA Grapalat"/>
          <w:sz w:val="24"/>
          <w:szCs w:val="24"/>
        </w:rPr>
      </w:pPr>
      <w:r w:rsidRPr="002C04C9">
        <w:rPr>
          <w:rFonts w:ascii="GHEA Grapalat" w:hAnsi="GHEA Grapalat"/>
          <w:sz w:val="24"/>
          <w:szCs w:val="24"/>
        </w:rPr>
        <w:t xml:space="preserve">Технические характеристики </w:t>
      </w:r>
      <w:r w:rsidR="0013323F" w:rsidRPr="002C04C9">
        <w:rPr>
          <w:rFonts w:ascii="GHEA Grapalat" w:hAnsi="GHEA Grapalat"/>
          <w:sz w:val="24"/>
          <w:szCs w:val="24"/>
        </w:rPr>
        <w:t>услуги</w:t>
      </w:r>
      <w:r w:rsidRPr="002C04C9">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2C04C9">
        <w:rPr>
          <w:rFonts w:ascii="GHEA Grapalat" w:hAnsi="GHEA Grapalat"/>
          <w:sz w:val="24"/>
          <w:szCs w:val="24"/>
        </w:rPr>
        <w:t xml:space="preserve">6 </w:t>
      </w:r>
      <w:r w:rsidRPr="002C04C9">
        <w:rPr>
          <w:rFonts w:ascii="GHEA Grapalat" w:hAnsi="GHEA Grapalat"/>
          <w:sz w:val="24"/>
          <w:szCs w:val="24"/>
        </w:rPr>
        <w:t>к настоящему Приглашению.</w:t>
      </w:r>
    </w:p>
    <w:p w14:paraId="5C794F6A" w14:textId="77777777" w:rsidR="0085236E" w:rsidRPr="002C04C9" w:rsidRDefault="00180B4B" w:rsidP="00B46D58">
      <w:pPr>
        <w:pStyle w:val="BodyTextIndent2"/>
        <w:widowControl w:val="0"/>
        <w:spacing w:after="160" w:line="240" w:lineRule="auto"/>
        <w:ind w:firstLine="567"/>
        <w:rPr>
          <w:rFonts w:ascii="GHEA Grapalat" w:hAnsi="GHEA Grapalat"/>
          <w:sz w:val="24"/>
          <w:szCs w:val="24"/>
        </w:rPr>
      </w:pPr>
      <w:r w:rsidRPr="002C04C9">
        <w:rPr>
          <w:rFonts w:ascii="GHEA Grapalat" w:hAnsi="GHEA Grapalat"/>
          <w:sz w:val="24"/>
          <w:szCs w:val="24"/>
        </w:rPr>
        <w:t xml:space="preserve">1.2 </w:t>
      </w:r>
      <w:r w:rsidR="00845AA5" w:rsidRPr="002C04C9">
        <w:rPr>
          <w:rFonts w:ascii="GHEA Grapalat" w:hAnsi="GHEA Grapalat"/>
          <w:sz w:val="24"/>
          <w:szCs w:val="24"/>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2C04C9" w14:paraId="571257D3" w14:textId="77777777" w:rsidTr="006D1826">
        <w:trPr>
          <w:jc w:val="center"/>
        </w:trPr>
        <w:tc>
          <w:tcPr>
            <w:tcW w:w="6356" w:type="dxa"/>
            <w:gridSpan w:val="2"/>
          </w:tcPr>
          <w:p w14:paraId="34E883BA" w14:textId="77777777" w:rsidR="0085236E" w:rsidRPr="002C04C9"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2C04C9">
              <w:rPr>
                <w:rFonts w:ascii="GHEA Grapalat" w:hAnsi="GHEA Grapalat"/>
                <w:b/>
                <w:i/>
                <w:sz w:val="24"/>
                <w:szCs w:val="24"/>
              </w:rPr>
              <w:t>Предоставление предоплаты</w:t>
            </w:r>
          </w:p>
        </w:tc>
      </w:tr>
      <w:tr w:rsidR="0085236E" w:rsidRPr="002C04C9" w14:paraId="5168D9B9" w14:textId="77777777" w:rsidTr="006D1826">
        <w:trPr>
          <w:jc w:val="center"/>
        </w:trPr>
        <w:tc>
          <w:tcPr>
            <w:tcW w:w="2580" w:type="dxa"/>
            <w:vAlign w:val="center"/>
          </w:tcPr>
          <w:p w14:paraId="75C03103" w14:textId="77777777" w:rsidR="0085236E" w:rsidRPr="002C04C9"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2C04C9">
              <w:rPr>
                <w:rFonts w:ascii="GHEA Grapalat" w:hAnsi="GHEA Grapalat"/>
                <w:b/>
                <w:i/>
                <w:sz w:val="24"/>
                <w:szCs w:val="24"/>
              </w:rPr>
              <w:t>максимальный размер (драмы РА)</w:t>
            </w:r>
          </w:p>
        </w:tc>
        <w:tc>
          <w:tcPr>
            <w:tcW w:w="3776" w:type="dxa"/>
            <w:vAlign w:val="center"/>
          </w:tcPr>
          <w:p w14:paraId="6925277D" w14:textId="77777777" w:rsidR="0085236E" w:rsidRPr="002C04C9"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2C04C9">
              <w:rPr>
                <w:rFonts w:ascii="GHEA Grapalat" w:hAnsi="GHEA Grapalat"/>
                <w:b/>
                <w:i/>
                <w:sz w:val="24"/>
                <w:szCs w:val="24"/>
              </w:rPr>
              <w:t>срок (месяц, год)</w:t>
            </w:r>
          </w:p>
        </w:tc>
      </w:tr>
      <w:tr w:rsidR="0085236E" w:rsidRPr="002C04C9" w14:paraId="198581CB" w14:textId="77777777" w:rsidTr="006D1826">
        <w:trPr>
          <w:jc w:val="center"/>
        </w:trPr>
        <w:tc>
          <w:tcPr>
            <w:tcW w:w="2580" w:type="dxa"/>
          </w:tcPr>
          <w:p w14:paraId="3E757CF4" w14:textId="03FE8196" w:rsidR="0085236E" w:rsidRPr="002C04C9" w:rsidRDefault="00980D92" w:rsidP="00B46D58">
            <w:pPr>
              <w:widowControl w:val="0"/>
              <w:spacing w:after="120"/>
              <w:jc w:val="center"/>
              <w:rPr>
                <w:rFonts w:ascii="GHEA Grapalat" w:hAnsi="GHEA Grapalat"/>
              </w:rPr>
            </w:pPr>
            <w:r w:rsidRPr="002C04C9">
              <w:rPr>
                <w:rFonts w:ascii="GHEA Grapalat" w:hAnsi="GHEA Grapalat"/>
                <w:b/>
                <w:bCs/>
              </w:rPr>
              <w:t>не предусмотрено</w:t>
            </w:r>
          </w:p>
        </w:tc>
        <w:tc>
          <w:tcPr>
            <w:tcW w:w="3776" w:type="dxa"/>
          </w:tcPr>
          <w:p w14:paraId="3C4761F3" w14:textId="77777777" w:rsidR="0085236E" w:rsidRPr="002C04C9" w:rsidRDefault="0085236E" w:rsidP="00B46D58">
            <w:pPr>
              <w:widowControl w:val="0"/>
              <w:spacing w:after="120"/>
              <w:jc w:val="center"/>
              <w:rPr>
                <w:rFonts w:ascii="GHEA Grapalat" w:hAnsi="GHEA Grapalat"/>
              </w:rPr>
            </w:pPr>
          </w:p>
        </w:tc>
      </w:tr>
      <w:tr w:rsidR="0085236E" w:rsidRPr="002C04C9" w14:paraId="14110304" w14:textId="77777777" w:rsidTr="006D1826">
        <w:trPr>
          <w:jc w:val="center"/>
        </w:trPr>
        <w:tc>
          <w:tcPr>
            <w:tcW w:w="2580" w:type="dxa"/>
          </w:tcPr>
          <w:p w14:paraId="31D10C68" w14:textId="77777777" w:rsidR="0085236E" w:rsidRPr="002C04C9" w:rsidRDefault="0085236E" w:rsidP="00B46D58">
            <w:pPr>
              <w:widowControl w:val="0"/>
              <w:spacing w:after="120"/>
              <w:jc w:val="center"/>
              <w:rPr>
                <w:rFonts w:ascii="GHEA Grapalat" w:hAnsi="GHEA Grapalat"/>
              </w:rPr>
            </w:pPr>
          </w:p>
        </w:tc>
        <w:tc>
          <w:tcPr>
            <w:tcW w:w="3776" w:type="dxa"/>
          </w:tcPr>
          <w:p w14:paraId="3BD5CC72" w14:textId="77777777" w:rsidR="0085236E" w:rsidRPr="002C04C9" w:rsidRDefault="0085236E" w:rsidP="00B46D58">
            <w:pPr>
              <w:widowControl w:val="0"/>
              <w:spacing w:after="120"/>
              <w:jc w:val="center"/>
              <w:rPr>
                <w:rFonts w:ascii="GHEA Grapalat" w:hAnsi="GHEA Grapalat"/>
              </w:rPr>
            </w:pPr>
          </w:p>
        </w:tc>
      </w:tr>
    </w:tbl>
    <w:p w14:paraId="6BAD5C82" w14:textId="77777777" w:rsidR="0085236E" w:rsidRPr="002C04C9" w:rsidRDefault="0085236E" w:rsidP="00B46D58">
      <w:pPr>
        <w:pStyle w:val="BodyTextIndent2"/>
        <w:widowControl w:val="0"/>
        <w:spacing w:after="160" w:line="240" w:lineRule="auto"/>
        <w:ind w:firstLine="567"/>
        <w:rPr>
          <w:rFonts w:ascii="GHEA Grapalat" w:hAnsi="GHEA Grapalat"/>
          <w:sz w:val="24"/>
          <w:szCs w:val="24"/>
        </w:rPr>
      </w:pPr>
      <w:r w:rsidRPr="002C04C9">
        <w:rPr>
          <w:rFonts w:ascii="GHEA Grapalat" w:hAnsi="GHEA Grapalat"/>
          <w:sz w:val="24"/>
          <w:szCs w:val="24"/>
        </w:rPr>
        <w:t>При этом предоплата будет предоставлена отобранному участнику на условиях, установленных пунктом 10.</w:t>
      </w:r>
      <w:r w:rsidR="006672E6" w:rsidRPr="002C04C9">
        <w:rPr>
          <w:rFonts w:ascii="GHEA Grapalat" w:hAnsi="GHEA Grapalat"/>
          <w:sz w:val="24"/>
          <w:szCs w:val="24"/>
        </w:rPr>
        <w:t xml:space="preserve">5 </w:t>
      </w:r>
      <w:r w:rsidRPr="002C04C9">
        <w:rPr>
          <w:rFonts w:ascii="GHEA Grapalat" w:hAnsi="GHEA Grapalat"/>
          <w:sz w:val="24"/>
          <w:szCs w:val="24"/>
        </w:rPr>
        <w:t>части 1 настоящего Приглашения, а</w:t>
      </w:r>
      <w:r w:rsidR="00090699" w:rsidRPr="002C04C9">
        <w:rPr>
          <w:rFonts w:ascii="Courier New" w:hAnsi="Courier New" w:cs="Courier New"/>
          <w:sz w:val="24"/>
          <w:szCs w:val="24"/>
        </w:rPr>
        <w:t> </w:t>
      </w:r>
      <w:r w:rsidRPr="002C04C9">
        <w:rPr>
          <w:rFonts w:ascii="GHEA Grapalat" w:hAnsi="GHEA Grapalat"/>
          <w:sz w:val="24"/>
          <w:szCs w:val="24"/>
        </w:rPr>
        <w:t>погашение предоплаты будет осуществлено в порядке, установленном заключаемым договором.</w:t>
      </w:r>
      <w:r w:rsidR="00AA7117" w:rsidRPr="002C04C9">
        <w:rPr>
          <w:rFonts w:ascii="GHEA Grapalat" w:hAnsi="GHEA Grapalat"/>
          <w:sz w:val="24"/>
          <w:szCs w:val="24"/>
        </w:rPr>
        <w:t xml:space="preserve"> </w:t>
      </w:r>
    </w:p>
    <w:p w14:paraId="74C2DFEF" w14:textId="77777777" w:rsidR="00096865" w:rsidRPr="002C04C9" w:rsidRDefault="00096865" w:rsidP="00B46D58">
      <w:pPr>
        <w:widowControl w:val="0"/>
        <w:spacing w:after="160"/>
        <w:ind w:firstLine="567"/>
        <w:jc w:val="center"/>
        <w:rPr>
          <w:rFonts w:ascii="GHEA Grapalat" w:hAnsi="GHEA Grapalat" w:cs="Sylfaen"/>
          <w:i/>
        </w:rPr>
      </w:pPr>
    </w:p>
    <w:p w14:paraId="7315C5A3" w14:textId="77777777" w:rsidR="00BD2C67" w:rsidRPr="002C04C9" w:rsidRDefault="00693101" w:rsidP="00550029">
      <w:pPr>
        <w:widowControl w:val="0"/>
        <w:spacing w:after="160"/>
        <w:jc w:val="center"/>
        <w:rPr>
          <w:rFonts w:ascii="GHEA Grapalat" w:hAnsi="GHEA Grapalat"/>
        </w:rPr>
      </w:pPr>
      <w:r w:rsidRPr="002C04C9">
        <w:rPr>
          <w:rFonts w:ascii="GHEA Grapalat" w:hAnsi="GHEA Grapalat"/>
          <w:b/>
        </w:rPr>
        <w:t>2.</w:t>
      </w:r>
      <w:r w:rsidR="002B32D6" w:rsidRPr="002C04C9">
        <w:rPr>
          <w:rFonts w:ascii="GHEA Grapalat" w:hAnsi="GHEA Grapalat"/>
          <w:b/>
        </w:rPr>
        <w:t xml:space="preserve"> ТРЕБОВАНИЯ К ПРАВУ УЧАСТНИКА НА УЧАСТИЕ, </w:t>
      </w:r>
      <w:r w:rsidRPr="002C04C9">
        <w:rPr>
          <w:rFonts w:ascii="GHEA Grapalat" w:hAnsi="GHEA Grapalat"/>
          <w:b/>
        </w:rPr>
        <w:br/>
      </w:r>
      <w:r w:rsidR="00550029" w:rsidRPr="002C04C9">
        <w:rPr>
          <w:rFonts w:ascii="GHEA Grapalat" w:hAnsi="GHEA Grapalat"/>
          <w:b/>
        </w:rPr>
        <w:t>ПОРЯДОК ИХ ОЦЕНКИ, УСЛОВИЯ ПРЕДСТАВЛЕНИЯ ОБЕСПЕЧЕНИЯ КВАЛИФИКАЦИИ В СЛУЧАЕ ПРИЗНАНИЯ ОТОБРАННЫМ  УЧАСТНИКОМ</w:t>
      </w:r>
      <w:r w:rsidR="00550029" w:rsidRPr="002C04C9">
        <w:rPr>
          <w:rFonts w:ascii="GHEA Grapalat" w:hAnsi="GHEA Grapalat"/>
          <w:b/>
        </w:rPr>
        <w:br/>
      </w:r>
    </w:p>
    <w:p w14:paraId="254BFB1F" w14:textId="77777777" w:rsidR="00753E6E" w:rsidRPr="002C04C9" w:rsidRDefault="00096865" w:rsidP="00B46D58">
      <w:pPr>
        <w:widowControl w:val="0"/>
        <w:tabs>
          <w:tab w:val="left" w:pos="1134"/>
        </w:tabs>
        <w:spacing w:after="160"/>
        <w:ind w:firstLine="567"/>
        <w:jc w:val="both"/>
        <w:rPr>
          <w:rFonts w:ascii="GHEA Grapalat" w:hAnsi="GHEA Grapalat" w:cs="Arial Armenian"/>
        </w:rPr>
      </w:pPr>
      <w:r w:rsidRPr="002C04C9">
        <w:rPr>
          <w:rFonts w:ascii="GHEA Grapalat" w:hAnsi="GHEA Grapalat"/>
        </w:rPr>
        <w:t>2.1</w:t>
      </w:r>
      <w:r w:rsidR="008E6E51" w:rsidRPr="002C04C9">
        <w:rPr>
          <w:rFonts w:ascii="GHEA Grapalat" w:hAnsi="GHEA Grapalat"/>
        </w:rPr>
        <w:t>.</w:t>
      </w:r>
      <w:r w:rsidR="00693101" w:rsidRPr="002C04C9">
        <w:rPr>
          <w:rFonts w:ascii="GHEA Grapalat" w:hAnsi="GHEA Grapalat"/>
        </w:rPr>
        <w:tab/>
      </w:r>
      <w:r w:rsidRPr="002C04C9">
        <w:rPr>
          <w:rFonts w:ascii="GHEA Grapalat" w:hAnsi="GHEA Grapalat"/>
        </w:rPr>
        <w:t>В настоящей процедуре не имеют права участвовать лица:</w:t>
      </w:r>
    </w:p>
    <w:p w14:paraId="6EEDA64E" w14:textId="77777777" w:rsidR="00753E6E" w:rsidRPr="002C04C9" w:rsidRDefault="00753E6E" w:rsidP="00B46D58">
      <w:pPr>
        <w:widowControl w:val="0"/>
        <w:tabs>
          <w:tab w:val="left" w:pos="1134"/>
        </w:tabs>
        <w:spacing w:after="160"/>
        <w:ind w:firstLine="567"/>
        <w:jc w:val="both"/>
        <w:rPr>
          <w:rFonts w:ascii="GHEA Grapalat" w:hAnsi="GHEA Grapalat"/>
        </w:rPr>
      </w:pPr>
      <w:r w:rsidRPr="002C04C9">
        <w:rPr>
          <w:rFonts w:ascii="GHEA Grapalat" w:hAnsi="GHEA Grapalat"/>
        </w:rPr>
        <w:t>1)</w:t>
      </w:r>
      <w:r w:rsidR="00693101" w:rsidRPr="002C04C9">
        <w:rPr>
          <w:rFonts w:ascii="GHEA Grapalat" w:hAnsi="GHEA Grapalat"/>
        </w:rPr>
        <w:tab/>
      </w:r>
      <w:r w:rsidRPr="002C04C9">
        <w:rPr>
          <w:rFonts w:ascii="GHEA Grapalat" w:hAnsi="GHEA Grapalat"/>
        </w:rPr>
        <w:t xml:space="preserve">которые на день подачи заявки в судебном порядке признаны банкротом; </w:t>
      </w:r>
    </w:p>
    <w:p w14:paraId="2E11FA92" w14:textId="77777777" w:rsidR="00753E6E" w:rsidRPr="002C04C9" w:rsidRDefault="00753E6E" w:rsidP="00B46D58">
      <w:pPr>
        <w:widowControl w:val="0"/>
        <w:tabs>
          <w:tab w:val="left" w:pos="1134"/>
        </w:tabs>
        <w:spacing w:after="160"/>
        <w:ind w:firstLine="567"/>
        <w:jc w:val="both"/>
        <w:rPr>
          <w:rFonts w:ascii="GHEA Grapalat" w:hAnsi="GHEA Grapalat"/>
        </w:rPr>
      </w:pPr>
      <w:r w:rsidRPr="002C04C9">
        <w:rPr>
          <w:rFonts w:ascii="GHEA Grapalat" w:hAnsi="GHEA Grapalat"/>
        </w:rPr>
        <w:lastRenderedPageBreak/>
        <w:t>3)</w:t>
      </w:r>
      <w:r w:rsidR="00E1385B" w:rsidRPr="002C04C9">
        <w:rPr>
          <w:rFonts w:ascii="GHEA Grapalat" w:hAnsi="GHEA Grapalat"/>
        </w:rPr>
        <w:tab/>
      </w:r>
      <w:r w:rsidRPr="002C04C9">
        <w:rPr>
          <w:rFonts w:ascii="GHEA Grapalat" w:hAnsi="GHEA Grapalat"/>
        </w:rPr>
        <w:t xml:space="preserve">которые или представитель исполнительного органа которых в течение </w:t>
      </w:r>
      <w:r w:rsidR="00B23A2E" w:rsidRPr="002C04C9">
        <w:rPr>
          <w:rFonts w:ascii="GHEA Grapalat" w:hAnsi="GHEA Grapalat"/>
        </w:rPr>
        <w:t>пяти</w:t>
      </w:r>
      <w:r w:rsidRPr="002C04C9">
        <w:rPr>
          <w:rFonts w:ascii="GHEA Grapalat" w:hAnsi="GHEA Grapalat"/>
        </w:rPr>
        <w:t xml:space="preserve"> лет, предшествующих дню подачи заявки, были осуждены за</w:t>
      </w:r>
      <w:r w:rsidR="003240F7" w:rsidRPr="002C04C9">
        <w:rPr>
          <w:rFonts w:ascii="Courier New" w:hAnsi="Courier New" w:cs="Courier New"/>
        </w:rPr>
        <w:t> </w:t>
      </w:r>
      <w:r w:rsidRPr="002C04C9">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2C04C9">
        <w:rPr>
          <w:rFonts w:ascii="Courier New" w:hAnsi="Courier New" w:cs="Courier New"/>
        </w:rPr>
        <w:t> </w:t>
      </w:r>
      <w:r w:rsidRPr="002C04C9">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sidRPr="002C04C9">
        <w:rPr>
          <w:rFonts w:ascii="GHEA Grapalat" w:hAnsi="GHEA Grapalat"/>
        </w:rPr>
        <w:t>или отменена</w:t>
      </w:r>
      <w:r w:rsidR="003240F7" w:rsidRPr="002C04C9">
        <w:rPr>
          <w:rFonts w:ascii="GHEA Grapalat" w:hAnsi="GHEA Grapalat"/>
        </w:rPr>
        <w:t>;</w:t>
      </w:r>
    </w:p>
    <w:p w14:paraId="02C66CD0" w14:textId="77777777" w:rsidR="00753E6E" w:rsidRPr="002C04C9" w:rsidRDefault="00753E6E" w:rsidP="00B46D58">
      <w:pPr>
        <w:widowControl w:val="0"/>
        <w:tabs>
          <w:tab w:val="left" w:pos="1134"/>
        </w:tabs>
        <w:spacing w:after="160"/>
        <w:ind w:firstLine="567"/>
        <w:jc w:val="both"/>
        <w:rPr>
          <w:rFonts w:ascii="GHEA Grapalat" w:hAnsi="GHEA Grapalat"/>
        </w:rPr>
      </w:pPr>
      <w:r w:rsidRPr="002C04C9">
        <w:rPr>
          <w:rFonts w:ascii="GHEA Grapalat" w:hAnsi="GHEA Grapalat"/>
        </w:rPr>
        <w:t>4)</w:t>
      </w:r>
      <w:r w:rsidR="00E1385B" w:rsidRPr="002C04C9">
        <w:rPr>
          <w:rFonts w:ascii="GHEA Grapalat" w:hAnsi="GHEA Grapalat"/>
        </w:rPr>
        <w:tab/>
      </w:r>
      <w:r w:rsidR="00E231AD" w:rsidRPr="002C04C9">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2C04C9">
        <w:rPr>
          <w:rFonts w:ascii="GHEA Grapalat" w:hAnsi="GHEA Grapalat"/>
        </w:rPr>
        <w:t>;</w:t>
      </w:r>
    </w:p>
    <w:p w14:paraId="11491CC4" w14:textId="77777777" w:rsidR="00753E6E" w:rsidRPr="002C04C9" w:rsidRDefault="00753E6E" w:rsidP="00B46D58">
      <w:pPr>
        <w:widowControl w:val="0"/>
        <w:tabs>
          <w:tab w:val="left" w:pos="1134"/>
        </w:tabs>
        <w:spacing w:after="160"/>
        <w:ind w:firstLine="567"/>
        <w:jc w:val="both"/>
        <w:rPr>
          <w:rFonts w:ascii="GHEA Grapalat" w:hAnsi="GHEA Grapalat"/>
        </w:rPr>
      </w:pPr>
      <w:r w:rsidRPr="002C04C9">
        <w:rPr>
          <w:rFonts w:ascii="GHEA Grapalat" w:hAnsi="GHEA Grapalat"/>
        </w:rPr>
        <w:t>5)</w:t>
      </w:r>
      <w:r w:rsidR="00E1385B" w:rsidRPr="002C04C9">
        <w:rPr>
          <w:rFonts w:ascii="GHEA Grapalat" w:hAnsi="GHEA Grapalat"/>
        </w:rPr>
        <w:tab/>
      </w:r>
      <w:r w:rsidRPr="002C04C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2C04C9">
        <w:rPr>
          <w:rFonts w:ascii="Courier New" w:hAnsi="Courier New" w:cs="Courier New"/>
        </w:rPr>
        <w:t> </w:t>
      </w:r>
      <w:r w:rsidRPr="002C04C9">
        <w:rPr>
          <w:rFonts w:ascii="GHEA Grapalat" w:hAnsi="GHEA Grapalat"/>
        </w:rPr>
        <w:t xml:space="preserve">закупках; </w:t>
      </w:r>
    </w:p>
    <w:p w14:paraId="3CE13D55" w14:textId="77777777" w:rsidR="00753E6E" w:rsidRPr="002C04C9" w:rsidRDefault="00753E6E" w:rsidP="00B46D58">
      <w:pPr>
        <w:widowControl w:val="0"/>
        <w:tabs>
          <w:tab w:val="left" w:pos="1134"/>
        </w:tabs>
        <w:spacing w:after="160"/>
        <w:ind w:firstLine="567"/>
        <w:jc w:val="both"/>
        <w:rPr>
          <w:rFonts w:ascii="GHEA Grapalat" w:hAnsi="GHEA Grapalat"/>
        </w:rPr>
      </w:pPr>
      <w:r w:rsidRPr="002C04C9">
        <w:rPr>
          <w:rFonts w:ascii="GHEA Grapalat" w:hAnsi="GHEA Grapalat"/>
        </w:rPr>
        <w:t>6)</w:t>
      </w:r>
      <w:r w:rsidR="00E1385B" w:rsidRPr="002C04C9">
        <w:rPr>
          <w:rFonts w:ascii="GHEA Grapalat" w:hAnsi="GHEA Grapalat"/>
        </w:rPr>
        <w:tab/>
      </w:r>
      <w:r w:rsidRPr="002C04C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r w:rsidR="00544918" w:rsidRPr="002C04C9">
        <w:rPr>
          <w:rFonts w:ascii="GHEA Grapalat" w:hAnsi="GHEA Grapalat"/>
        </w:rPr>
        <w:t>;</w:t>
      </w:r>
    </w:p>
    <w:p w14:paraId="27FAC437" w14:textId="77777777" w:rsidR="00544918" w:rsidRPr="002C04C9" w:rsidRDefault="00544918" w:rsidP="00544918">
      <w:pPr>
        <w:widowControl w:val="0"/>
        <w:tabs>
          <w:tab w:val="left" w:pos="1134"/>
        </w:tabs>
        <w:ind w:firstLine="567"/>
        <w:jc w:val="both"/>
        <w:rPr>
          <w:rFonts w:ascii="GHEA Grapalat" w:hAnsi="GHEA Grapalat"/>
        </w:rPr>
      </w:pPr>
      <w:r w:rsidRPr="002C04C9">
        <w:rPr>
          <w:rFonts w:ascii="GHEA Grapalat" w:hAnsi="GHEA Grapalat"/>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5A463FC1" w14:textId="77777777" w:rsidR="00544918" w:rsidRPr="002C04C9" w:rsidRDefault="00544918" w:rsidP="00B46D58">
      <w:pPr>
        <w:widowControl w:val="0"/>
        <w:tabs>
          <w:tab w:val="left" w:pos="1134"/>
        </w:tabs>
        <w:spacing w:after="160"/>
        <w:ind w:firstLine="567"/>
        <w:jc w:val="both"/>
        <w:rPr>
          <w:rFonts w:ascii="GHEA Grapalat" w:hAnsi="GHEA Grapalat"/>
        </w:rPr>
      </w:pPr>
    </w:p>
    <w:p w14:paraId="5408BDC8" w14:textId="77777777" w:rsidR="00990561" w:rsidRPr="002C04C9" w:rsidRDefault="00990561" w:rsidP="00B46D58">
      <w:pPr>
        <w:widowControl w:val="0"/>
        <w:tabs>
          <w:tab w:val="left" w:pos="1134"/>
        </w:tabs>
        <w:spacing w:after="160"/>
        <w:ind w:firstLine="567"/>
        <w:jc w:val="both"/>
        <w:rPr>
          <w:rFonts w:ascii="GHEA Grapalat" w:hAnsi="GHEA Grapalat"/>
        </w:rPr>
      </w:pPr>
      <w:r w:rsidRPr="002C04C9">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6E65865B" w14:textId="77777777" w:rsidR="004004A3" w:rsidRPr="002C04C9" w:rsidRDefault="004004A3" w:rsidP="004004A3">
      <w:pPr>
        <w:widowControl w:val="0"/>
        <w:tabs>
          <w:tab w:val="left" w:pos="1134"/>
        </w:tabs>
        <w:ind w:firstLine="567"/>
        <w:contextualSpacing/>
        <w:rPr>
          <w:rFonts w:ascii="GHEA Grapalat" w:hAnsi="GHEA Grapalat" w:cs="Sylfaen"/>
        </w:rPr>
      </w:pPr>
      <w:r w:rsidRPr="002C04C9">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47E0560E" w14:textId="77777777" w:rsidR="004004A3" w:rsidRPr="002C04C9" w:rsidRDefault="004004A3" w:rsidP="004004A3">
      <w:pPr>
        <w:pStyle w:val="ListParagraph"/>
        <w:widowControl w:val="0"/>
        <w:numPr>
          <w:ilvl w:val="0"/>
          <w:numId w:val="31"/>
        </w:numPr>
        <w:tabs>
          <w:tab w:val="left" w:pos="1134"/>
        </w:tabs>
        <w:ind w:left="426"/>
        <w:contextualSpacing/>
        <w:jc w:val="both"/>
        <w:rPr>
          <w:rFonts w:ascii="GHEA Grapalat" w:hAnsi="GHEA Grapalat" w:cs="Sylfaen"/>
        </w:rPr>
      </w:pPr>
      <w:r w:rsidRPr="002C04C9">
        <w:rPr>
          <w:rFonts w:ascii="GHEA Grapalat" w:hAnsi="GHEA Grapalat" w:cs="Sylfaen"/>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w:t>
      </w:r>
      <w:r w:rsidR="006F7DEE" w:rsidRPr="002C04C9">
        <w:rPr>
          <w:rFonts w:ascii="GHEA Grapalat" w:hAnsi="GHEA Grapalat" w:cs="Sylfaen"/>
        </w:rPr>
        <w:t xml:space="preserve">обеспечения </w:t>
      </w:r>
      <w:r w:rsidRPr="002C04C9">
        <w:rPr>
          <w:rFonts w:ascii="GHEA Grapalat" w:hAnsi="GHEA Grapalat" w:cs="Sylfaen"/>
        </w:rPr>
        <w:t>заявки</w:t>
      </w:r>
      <w:r w:rsidR="006F7DEE" w:rsidRPr="002C04C9">
        <w:rPr>
          <w:rFonts w:ascii="GHEA Grapalat" w:hAnsi="GHEA Grapalat" w:cs="Sylfaen"/>
        </w:rPr>
        <w:t xml:space="preserve"> или </w:t>
      </w:r>
      <w:r w:rsidRPr="002C04C9">
        <w:rPr>
          <w:rFonts w:ascii="GHEA Grapalat" w:hAnsi="GHEA Grapalat" w:cs="Sylfaen"/>
        </w:rPr>
        <w:t>договора;</w:t>
      </w:r>
    </w:p>
    <w:p w14:paraId="045240D0" w14:textId="77777777" w:rsidR="004004A3" w:rsidRPr="002C04C9" w:rsidRDefault="004004A3" w:rsidP="004004A3">
      <w:pPr>
        <w:widowControl w:val="0"/>
        <w:tabs>
          <w:tab w:val="left" w:pos="1134"/>
        </w:tabs>
        <w:ind w:left="66"/>
        <w:contextualSpacing/>
        <w:jc w:val="both"/>
        <w:rPr>
          <w:rFonts w:ascii="GHEA Grapalat" w:hAnsi="GHEA Grapalat" w:cs="Sylfaen"/>
        </w:rPr>
      </w:pPr>
    </w:p>
    <w:p w14:paraId="628D2A5A" w14:textId="77777777" w:rsidR="004004A3" w:rsidRPr="002C04C9" w:rsidRDefault="004004A3" w:rsidP="004004A3">
      <w:pPr>
        <w:pStyle w:val="ListParagraph"/>
        <w:widowControl w:val="0"/>
        <w:numPr>
          <w:ilvl w:val="0"/>
          <w:numId w:val="31"/>
        </w:numPr>
        <w:tabs>
          <w:tab w:val="left" w:pos="1134"/>
        </w:tabs>
        <w:ind w:left="426" w:hanging="284"/>
        <w:contextualSpacing/>
        <w:jc w:val="both"/>
        <w:rPr>
          <w:rFonts w:ascii="GHEA Grapalat" w:hAnsi="GHEA Grapalat" w:cs="Sylfaen"/>
        </w:rPr>
      </w:pPr>
      <w:r w:rsidRPr="002C04C9">
        <w:rPr>
          <w:rFonts w:ascii="GHEA Grapalat" w:hAnsi="GHEA Grapalat" w:cs="Sylfaen"/>
        </w:rPr>
        <w:t>в качестве отобранного участника отказался или лишился  права заключения договора.</w:t>
      </w:r>
    </w:p>
    <w:p w14:paraId="5C9EA0C6" w14:textId="77777777" w:rsidR="004004A3" w:rsidRPr="002C04C9" w:rsidRDefault="004004A3" w:rsidP="00B46D58">
      <w:pPr>
        <w:widowControl w:val="0"/>
        <w:tabs>
          <w:tab w:val="left" w:pos="1134"/>
        </w:tabs>
        <w:spacing w:after="160"/>
        <w:ind w:firstLine="567"/>
        <w:jc w:val="both"/>
        <w:rPr>
          <w:rFonts w:ascii="GHEA Grapalat" w:hAnsi="GHEA Grapalat" w:cs="Sylfaen"/>
        </w:rPr>
      </w:pPr>
    </w:p>
    <w:p w14:paraId="4C8AC337" w14:textId="77777777" w:rsidR="00753E6E" w:rsidRPr="002C04C9" w:rsidRDefault="00753E6E" w:rsidP="00B46D58">
      <w:pPr>
        <w:widowControl w:val="0"/>
        <w:tabs>
          <w:tab w:val="left" w:pos="1134"/>
        </w:tabs>
        <w:spacing w:after="160"/>
        <w:ind w:firstLine="567"/>
        <w:jc w:val="both"/>
        <w:rPr>
          <w:rFonts w:ascii="GHEA Grapalat" w:hAnsi="GHEA Grapalat" w:cs="Sylfaen"/>
        </w:rPr>
      </w:pPr>
      <w:r w:rsidRPr="002C04C9">
        <w:rPr>
          <w:rFonts w:ascii="GHEA Grapalat" w:hAnsi="GHEA Grapalat"/>
        </w:rPr>
        <w:t>2.2.</w:t>
      </w:r>
      <w:r w:rsidR="00E1385B" w:rsidRPr="002C04C9">
        <w:rPr>
          <w:rFonts w:ascii="GHEA Grapalat" w:hAnsi="GHEA Grapalat"/>
        </w:rPr>
        <w:tab/>
      </w:r>
      <w:r w:rsidRPr="002C04C9">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9858A0" w:rsidRPr="002C04C9">
        <w:rPr>
          <w:rFonts w:ascii="GHEA Grapalat" w:hAnsi="GHEA Grapalat"/>
        </w:rPr>
        <w:t>1</w:t>
      </w:r>
      <w:r w:rsidRPr="002C04C9">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w:t>
      </w:r>
      <w:r w:rsidRPr="002C04C9">
        <w:rPr>
          <w:rFonts w:ascii="GHEA Grapalat" w:hAnsi="GHEA Grapalat"/>
        </w:rPr>
        <w:lastRenderedPageBreak/>
        <w:t>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026FF56B" w14:textId="77777777" w:rsidR="00544918" w:rsidRPr="002C04C9" w:rsidRDefault="00BA3554" w:rsidP="00544918">
      <w:pPr>
        <w:widowControl w:val="0"/>
        <w:tabs>
          <w:tab w:val="left" w:pos="1134"/>
        </w:tabs>
        <w:ind w:firstLine="567"/>
        <w:jc w:val="both"/>
        <w:rPr>
          <w:rFonts w:ascii="GHEA Grapalat" w:hAnsi="GHEA Grapalat"/>
        </w:rPr>
      </w:pPr>
      <w:r w:rsidRPr="002C04C9">
        <w:rPr>
          <w:rFonts w:ascii="GHEA Grapalat" w:hAnsi="GHEA Grapalat"/>
        </w:rPr>
        <w:t>2.3</w:t>
      </w:r>
      <w:r w:rsidR="003240F7" w:rsidRPr="002C04C9">
        <w:rPr>
          <w:rFonts w:ascii="GHEA Grapalat" w:hAnsi="GHEA Grapalat"/>
        </w:rPr>
        <w:t>.</w:t>
      </w:r>
      <w:r w:rsidR="00E1385B" w:rsidRPr="002C04C9">
        <w:rPr>
          <w:rFonts w:ascii="GHEA Grapalat" w:hAnsi="GHEA Grapalat"/>
        </w:rPr>
        <w:tab/>
      </w:r>
      <w:r w:rsidR="00544918" w:rsidRPr="002C04C9">
        <w:rPr>
          <w:rFonts w:ascii="GHEA Grapalat" w:hAnsi="GHEA Grapalat"/>
        </w:rPr>
        <w:t>Включение участника в 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14:paraId="1C26B495" w14:textId="77777777" w:rsidR="00BA3554" w:rsidRPr="002C04C9" w:rsidRDefault="00BA3554" w:rsidP="00544918">
      <w:pPr>
        <w:widowControl w:val="0"/>
        <w:tabs>
          <w:tab w:val="left" w:pos="1134"/>
        </w:tabs>
        <w:ind w:firstLine="567"/>
        <w:jc w:val="both"/>
        <w:rPr>
          <w:rFonts w:ascii="GHEA Grapalat" w:hAnsi="GHEA Grapalat"/>
        </w:rPr>
      </w:pPr>
      <w:r w:rsidRPr="002C04C9">
        <w:rPr>
          <w:rFonts w:ascii="GHEA Grapalat" w:hAnsi="GHEA Grapalat"/>
        </w:rPr>
        <w:t>Запрещается одновременное участие в настоящей процедуре</w:t>
      </w:r>
      <w:r w:rsidR="00F4264D" w:rsidRPr="002C04C9">
        <w:rPr>
          <w:rFonts w:ascii="GHEA Grapalat" w:hAnsi="GHEA Grapalat"/>
        </w:rPr>
        <w:t xml:space="preserve"> (</w:t>
      </w:r>
      <w:r w:rsidR="00DA4643" w:rsidRPr="002C04C9">
        <w:rPr>
          <w:rFonts w:ascii="GHEA Grapalat" w:hAnsi="GHEA Grapalat"/>
        </w:rPr>
        <w:t>на о</w:t>
      </w:r>
      <w:r w:rsidR="00EE7758" w:rsidRPr="002C04C9">
        <w:rPr>
          <w:rFonts w:ascii="GHEA Grapalat" w:hAnsi="GHEA Grapalat"/>
        </w:rPr>
        <w:t>дин и тот же</w:t>
      </w:r>
      <w:r w:rsidR="00DA4643" w:rsidRPr="002C04C9">
        <w:rPr>
          <w:rFonts w:ascii="GHEA Grapalat" w:hAnsi="GHEA Grapalat"/>
        </w:rPr>
        <w:t xml:space="preserve"> лот</w:t>
      </w:r>
      <w:r w:rsidR="00F4264D" w:rsidRPr="002C04C9">
        <w:rPr>
          <w:rFonts w:ascii="GHEA Grapalat" w:hAnsi="GHEA Grapalat"/>
        </w:rPr>
        <w:t>)</w:t>
      </w:r>
      <w:r w:rsidRPr="002C04C9">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13EA8024" w14:textId="77777777" w:rsidR="00D5674E" w:rsidRPr="002C04C9"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2C04C9">
        <w:rPr>
          <w:rFonts w:ascii="GHEA Grapalat" w:hAnsi="GHEA Grapalat"/>
        </w:rPr>
        <w:t>По смыслу пункта 119 Порядка:</w:t>
      </w:r>
    </w:p>
    <w:p w14:paraId="26429E8D" w14:textId="77777777" w:rsidR="00D5674E" w:rsidRPr="002C04C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2C04C9">
        <w:rPr>
          <w:rFonts w:ascii="GHEA Grapalat" w:hAnsi="GHEA Grapalat"/>
        </w:rPr>
        <w:t>1)</w:t>
      </w:r>
      <w:r w:rsidR="00E1385B" w:rsidRPr="002C04C9">
        <w:rPr>
          <w:rFonts w:ascii="GHEA Grapalat" w:hAnsi="GHEA Grapalat"/>
        </w:rPr>
        <w:tab/>
      </w:r>
      <w:r w:rsidRPr="002C04C9">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2C04C9">
        <w:rPr>
          <w:rFonts w:ascii="GHEA Grapalat" w:hAnsi="GHEA Grapalat"/>
          <w:color w:val="000000"/>
        </w:rPr>
        <w:t xml:space="preserve"> </w:t>
      </w:r>
    </w:p>
    <w:p w14:paraId="64C946E9" w14:textId="77777777" w:rsidR="00D5674E" w:rsidRPr="002C04C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2C04C9">
        <w:rPr>
          <w:rFonts w:ascii="GHEA Grapalat" w:hAnsi="GHEA Grapalat"/>
          <w:color w:val="000000"/>
        </w:rPr>
        <w:t>2)</w:t>
      </w:r>
      <w:r w:rsidR="00E1385B" w:rsidRPr="002C04C9">
        <w:rPr>
          <w:rFonts w:ascii="GHEA Grapalat" w:hAnsi="GHEA Grapalat"/>
          <w:color w:val="000000"/>
        </w:rPr>
        <w:tab/>
      </w:r>
      <w:r w:rsidRPr="002C04C9">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18B2419F" w14:textId="77777777" w:rsidR="00D5674E" w:rsidRPr="002C04C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2C04C9">
        <w:rPr>
          <w:rFonts w:ascii="GHEA Grapalat" w:hAnsi="GHEA Grapalat"/>
          <w:color w:val="000000"/>
        </w:rPr>
        <w:t>а.</w:t>
      </w:r>
      <w:r w:rsidR="00E1385B" w:rsidRPr="002C04C9">
        <w:rPr>
          <w:rFonts w:ascii="GHEA Grapalat" w:hAnsi="GHEA Grapalat"/>
          <w:color w:val="000000"/>
        </w:rPr>
        <w:tab/>
      </w:r>
      <w:r w:rsidRPr="002C04C9">
        <w:rPr>
          <w:rFonts w:ascii="GHEA Grapalat" w:hAnsi="GHEA Grapalat"/>
          <w:color w:val="000000"/>
        </w:rPr>
        <w:t>участником, распоряжающимся более чем десятью процентами акций данного юридического лица;</w:t>
      </w:r>
    </w:p>
    <w:p w14:paraId="098C3699" w14:textId="77777777" w:rsidR="00D5674E" w:rsidRPr="002C04C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2C04C9">
        <w:rPr>
          <w:rFonts w:ascii="GHEA Grapalat" w:hAnsi="GHEA Grapalat"/>
          <w:color w:val="000000"/>
        </w:rPr>
        <w:t>б.</w:t>
      </w:r>
      <w:r w:rsidR="00E1385B" w:rsidRPr="002C04C9">
        <w:rPr>
          <w:rFonts w:ascii="GHEA Grapalat" w:hAnsi="GHEA Grapalat"/>
          <w:color w:val="000000"/>
        </w:rPr>
        <w:tab/>
      </w:r>
      <w:r w:rsidRPr="002C04C9">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63174A25" w14:textId="77777777" w:rsidR="00D5674E" w:rsidRPr="002C04C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2C04C9">
        <w:rPr>
          <w:rFonts w:ascii="GHEA Grapalat" w:hAnsi="GHEA Grapalat"/>
          <w:color w:val="000000"/>
        </w:rPr>
        <w:t>в.</w:t>
      </w:r>
      <w:r w:rsidR="00E1385B" w:rsidRPr="002C04C9">
        <w:rPr>
          <w:rFonts w:ascii="GHEA Grapalat" w:hAnsi="GHEA Grapalat"/>
          <w:color w:val="000000"/>
        </w:rPr>
        <w:tab/>
      </w:r>
      <w:r w:rsidRPr="002C04C9">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0F8460FC" w14:textId="77777777" w:rsidR="00D5674E" w:rsidRPr="002C04C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2C04C9">
        <w:rPr>
          <w:rFonts w:ascii="GHEA Grapalat" w:hAnsi="GHEA Grapalat"/>
          <w:color w:val="000000"/>
        </w:rPr>
        <w:t>г.</w:t>
      </w:r>
      <w:r w:rsidR="00E1385B" w:rsidRPr="002C04C9">
        <w:rPr>
          <w:rFonts w:ascii="GHEA Grapalat" w:hAnsi="GHEA Grapalat"/>
          <w:color w:val="000000"/>
        </w:rPr>
        <w:tab/>
      </w:r>
      <w:r w:rsidRPr="002C04C9">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64895A78" w14:textId="77777777" w:rsidR="00D5674E" w:rsidRPr="002C04C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2C04C9">
        <w:rPr>
          <w:rFonts w:ascii="GHEA Grapalat" w:hAnsi="GHEA Grapalat"/>
        </w:rPr>
        <w:t>3)</w:t>
      </w:r>
      <w:r w:rsidR="00E1385B" w:rsidRPr="002C04C9">
        <w:rPr>
          <w:rFonts w:ascii="GHEA Grapalat" w:hAnsi="GHEA Grapalat"/>
        </w:rPr>
        <w:tab/>
      </w:r>
      <w:r w:rsidRPr="002C04C9">
        <w:rPr>
          <w:rFonts w:ascii="GHEA Grapalat" w:hAnsi="GHEA Grapalat"/>
        </w:rPr>
        <w:t>участники, не имеющие статуса физического лица, считаются взаимосвязанными, если:</w:t>
      </w:r>
    </w:p>
    <w:p w14:paraId="04608CE8" w14:textId="77777777" w:rsidR="00D5674E" w:rsidRPr="002C04C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2C04C9">
        <w:rPr>
          <w:rFonts w:ascii="GHEA Grapalat" w:hAnsi="GHEA Grapalat"/>
          <w:color w:val="000000"/>
        </w:rPr>
        <w:t>а.</w:t>
      </w:r>
      <w:r w:rsidR="00E1385B" w:rsidRPr="002C04C9">
        <w:rPr>
          <w:rFonts w:ascii="GHEA Grapalat" w:hAnsi="GHEA Grapalat"/>
          <w:color w:val="000000"/>
        </w:rPr>
        <w:tab/>
      </w:r>
      <w:r w:rsidRPr="002C04C9">
        <w:rPr>
          <w:rFonts w:ascii="GHEA Grapalat" w:hAnsi="GHEA Grapalat"/>
          <w:color w:val="000000"/>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w:t>
      </w:r>
      <w:r w:rsidRPr="002C04C9">
        <w:rPr>
          <w:rFonts w:ascii="GHEA Grapalat" w:hAnsi="GHEA Grapalat"/>
          <w:color w:val="000000"/>
        </w:rPr>
        <w:lastRenderedPageBreak/>
        <w:t>договором имеет возможность предопределять решения другого</w:t>
      </w:r>
      <w:r w:rsidR="002C1982" w:rsidRPr="002C04C9">
        <w:rPr>
          <w:rFonts w:ascii="Courier New" w:hAnsi="Courier New" w:cs="Courier New"/>
          <w:color w:val="000000"/>
        </w:rPr>
        <w:t> </w:t>
      </w:r>
      <w:r w:rsidRPr="002C04C9">
        <w:rPr>
          <w:rFonts w:ascii="GHEA Grapalat" w:hAnsi="GHEA Grapalat"/>
          <w:color w:val="000000"/>
        </w:rPr>
        <w:t>лица;</w:t>
      </w:r>
    </w:p>
    <w:p w14:paraId="070A558F" w14:textId="77777777" w:rsidR="00D5674E" w:rsidRPr="002C04C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2C04C9">
        <w:rPr>
          <w:rFonts w:ascii="GHEA Grapalat" w:hAnsi="GHEA Grapalat"/>
          <w:color w:val="000000"/>
        </w:rPr>
        <w:t>б.</w:t>
      </w:r>
      <w:r w:rsidR="00E1385B" w:rsidRPr="002C04C9">
        <w:rPr>
          <w:rFonts w:ascii="GHEA Grapalat" w:hAnsi="GHEA Grapalat"/>
          <w:color w:val="000000"/>
        </w:rPr>
        <w:tab/>
      </w:r>
      <w:r w:rsidRPr="002C04C9">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3281080C" w14:textId="77777777" w:rsidR="00D5674E" w:rsidRPr="002C04C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2C04C9">
        <w:rPr>
          <w:rFonts w:ascii="GHEA Grapalat" w:hAnsi="GHEA Grapalat"/>
          <w:color w:val="000000"/>
        </w:rPr>
        <w:t>в.</w:t>
      </w:r>
      <w:r w:rsidR="00E1385B" w:rsidRPr="002C04C9">
        <w:rPr>
          <w:rFonts w:ascii="GHEA Grapalat" w:hAnsi="GHEA Grapalat"/>
          <w:color w:val="000000"/>
        </w:rPr>
        <w:tab/>
      </w:r>
      <w:r w:rsidRPr="002C04C9">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1B1E7793" w14:textId="77777777" w:rsidR="00D5674E" w:rsidRPr="002C04C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2C04C9">
        <w:rPr>
          <w:rFonts w:ascii="GHEA Grapalat" w:hAnsi="GHEA Grapalat"/>
          <w:color w:val="000000"/>
        </w:rPr>
        <w:t>г.</w:t>
      </w:r>
      <w:r w:rsidR="00E1385B" w:rsidRPr="002C04C9">
        <w:rPr>
          <w:rFonts w:ascii="GHEA Grapalat" w:hAnsi="GHEA Grapalat"/>
          <w:color w:val="000000"/>
        </w:rPr>
        <w:tab/>
      </w:r>
      <w:r w:rsidRPr="002C04C9">
        <w:rPr>
          <w:rFonts w:ascii="GHEA Grapalat" w:hAnsi="GHEA Grapalat"/>
          <w:color w:val="000000"/>
        </w:rPr>
        <w:t>они действовали или действуют согласованно, исходя из общих экономических интересов.</w:t>
      </w:r>
    </w:p>
    <w:p w14:paraId="7ADDF341" w14:textId="77777777" w:rsidR="00D5674E" w:rsidRPr="002C04C9" w:rsidRDefault="00D5674E" w:rsidP="00B46D58">
      <w:pPr>
        <w:widowControl w:val="0"/>
        <w:tabs>
          <w:tab w:val="left" w:pos="1134"/>
        </w:tabs>
        <w:spacing w:after="160"/>
        <w:ind w:firstLine="567"/>
        <w:jc w:val="both"/>
        <w:rPr>
          <w:rFonts w:ascii="GHEA Grapalat" w:hAnsi="GHEA Grapalat"/>
          <w:color w:val="000000"/>
        </w:rPr>
      </w:pPr>
      <w:r w:rsidRPr="002C04C9">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sidRPr="002C04C9">
        <w:rPr>
          <w:rFonts w:ascii="GHEA Grapalat" w:hAnsi="GHEA Grapalat"/>
          <w:color w:val="000000"/>
        </w:rPr>
        <w:t xml:space="preserve">внуки, </w:t>
      </w:r>
      <w:r w:rsidRPr="002C04C9">
        <w:rPr>
          <w:rFonts w:ascii="GHEA Grapalat" w:hAnsi="GHEA Grapalat"/>
          <w:color w:val="000000"/>
        </w:rPr>
        <w:t>супруг сестры или супруга брата и их дети.</w:t>
      </w:r>
    </w:p>
    <w:p w14:paraId="2FC9EEF0" w14:textId="77777777" w:rsidR="009F6CC6" w:rsidRPr="002C04C9" w:rsidRDefault="00096865" w:rsidP="00BB60F9">
      <w:pPr>
        <w:widowControl w:val="0"/>
        <w:tabs>
          <w:tab w:val="left" w:pos="1134"/>
        </w:tabs>
        <w:ind w:firstLine="567"/>
        <w:jc w:val="both"/>
        <w:rPr>
          <w:rFonts w:ascii="GHEA Grapalat" w:hAnsi="GHEA Grapalat" w:cs="Arial"/>
        </w:rPr>
      </w:pPr>
      <w:r w:rsidRPr="002C04C9">
        <w:rPr>
          <w:rFonts w:ascii="GHEA Grapalat" w:hAnsi="GHEA Grapalat"/>
        </w:rPr>
        <w:t>2.4</w:t>
      </w:r>
      <w:r w:rsidR="00D13662" w:rsidRPr="002C04C9">
        <w:rPr>
          <w:rFonts w:ascii="GHEA Grapalat" w:hAnsi="GHEA Grapalat"/>
        </w:rPr>
        <w:t>.</w:t>
      </w:r>
      <w:r w:rsidR="00BB60F9" w:rsidRPr="002C04C9">
        <w:rPr>
          <w:rFonts w:ascii="GHEA Grapalat" w:hAnsi="GHEA Grapalat"/>
          <w:vertAlign w:val="superscript"/>
        </w:rPr>
        <w:t>4</w:t>
      </w:r>
      <w:r w:rsidR="00BB60F9" w:rsidRPr="002C04C9">
        <w:rPr>
          <w:rFonts w:ascii="GHEA Grapalat" w:hAnsi="GHEA Grapalat"/>
        </w:rPr>
        <w:t xml:space="preserve"> </w:t>
      </w:r>
      <w:r w:rsidR="009F6CC6" w:rsidRPr="002C04C9">
        <w:rPr>
          <w:rFonts w:ascii="GHEA Grapalat" w:hAnsi="GHEA Grapalat"/>
        </w:rPr>
        <w:t>Участник должен иметь требуемые для исполнения предусмотренных заключаемым договором обязательств:</w:t>
      </w:r>
    </w:p>
    <w:p w14:paraId="70E03D6F" w14:textId="77777777" w:rsidR="009F6CC6" w:rsidRPr="002C04C9" w:rsidRDefault="009F6CC6" w:rsidP="00BB60F9">
      <w:pPr>
        <w:widowControl w:val="0"/>
        <w:tabs>
          <w:tab w:val="left" w:pos="1134"/>
        </w:tabs>
        <w:ind w:firstLine="567"/>
        <w:jc w:val="both"/>
        <w:rPr>
          <w:rFonts w:ascii="GHEA Grapalat" w:hAnsi="GHEA Grapalat" w:cs="Arial"/>
        </w:rPr>
      </w:pPr>
      <w:r w:rsidRPr="002C04C9">
        <w:rPr>
          <w:rFonts w:ascii="GHEA Grapalat" w:hAnsi="GHEA Grapalat"/>
        </w:rPr>
        <w:t>1)</w:t>
      </w:r>
      <w:r w:rsidRPr="002C04C9">
        <w:rPr>
          <w:rFonts w:ascii="GHEA Grapalat" w:hAnsi="GHEA Grapalat"/>
        </w:rPr>
        <w:tab/>
        <w:t>профессиональный опыт,</w:t>
      </w:r>
    </w:p>
    <w:p w14:paraId="7AAEBC85" w14:textId="77777777" w:rsidR="009F6CC6" w:rsidRPr="002C04C9" w:rsidRDefault="009F6CC6" w:rsidP="00BB60F9">
      <w:pPr>
        <w:widowControl w:val="0"/>
        <w:tabs>
          <w:tab w:val="left" w:pos="1134"/>
        </w:tabs>
        <w:ind w:firstLine="567"/>
        <w:jc w:val="both"/>
        <w:rPr>
          <w:rFonts w:ascii="GHEA Grapalat" w:hAnsi="GHEA Grapalat"/>
        </w:rPr>
      </w:pPr>
      <w:r w:rsidRPr="002C04C9">
        <w:rPr>
          <w:rFonts w:ascii="GHEA Grapalat" w:hAnsi="GHEA Grapalat"/>
        </w:rPr>
        <w:t>4)</w:t>
      </w:r>
      <w:r w:rsidRPr="002C04C9">
        <w:rPr>
          <w:rFonts w:ascii="GHEA Grapalat" w:hAnsi="GHEA Grapalat"/>
        </w:rPr>
        <w:tab/>
        <w:t>трудовые ресурсы.</w:t>
      </w:r>
    </w:p>
    <w:p w14:paraId="1C8340F7" w14:textId="77777777" w:rsidR="00BB60F9" w:rsidRPr="002C04C9" w:rsidRDefault="00BB60F9" w:rsidP="00BB60F9">
      <w:pPr>
        <w:widowControl w:val="0"/>
        <w:tabs>
          <w:tab w:val="left" w:pos="1134"/>
        </w:tabs>
        <w:ind w:firstLine="567"/>
        <w:jc w:val="both"/>
        <w:rPr>
          <w:rFonts w:ascii="GHEA Grapalat" w:hAnsi="GHEA Grapalat"/>
        </w:rPr>
      </w:pPr>
    </w:p>
    <w:p w14:paraId="726006F0" w14:textId="77777777" w:rsidR="009F6CC6" w:rsidRPr="002C04C9" w:rsidRDefault="009F6CC6" w:rsidP="00BB60F9">
      <w:pPr>
        <w:widowControl w:val="0"/>
        <w:tabs>
          <w:tab w:val="left" w:pos="1134"/>
        </w:tabs>
        <w:ind w:firstLine="567"/>
        <w:jc w:val="both"/>
        <w:rPr>
          <w:rFonts w:ascii="GHEA Grapalat" w:hAnsi="GHEA Grapalat" w:cs="Arial"/>
        </w:rPr>
      </w:pPr>
      <w:r w:rsidRPr="002C04C9">
        <w:rPr>
          <w:rFonts w:ascii="GHEA Grapalat" w:hAnsi="GHEA Grapalat"/>
        </w:rPr>
        <w:t>2.4.1 Предъявляемые к участнику:</w:t>
      </w:r>
      <w:r w:rsidRPr="002C04C9">
        <w:rPr>
          <w:rFonts w:ascii="GHEA Grapalat" w:hAnsi="GHEA Grapalat"/>
          <w:vertAlign w:val="superscript"/>
        </w:rPr>
        <w:t>4.1</w:t>
      </w:r>
    </w:p>
    <w:p w14:paraId="6E5597E3" w14:textId="77777777" w:rsidR="00980D92" w:rsidRPr="002C04C9" w:rsidRDefault="009F6CC6" w:rsidP="00980D92">
      <w:pPr>
        <w:widowControl w:val="0"/>
        <w:tabs>
          <w:tab w:val="left" w:pos="1134"/>
        </w:tabs>
        <w:spacing w:after="160"/>
        <w:ind w:firstLine="567"/>
        <w:jc w:val="both"/>
        <w:rPr>
          <w:rFonts w:ascii="GHEA Grapalat" w:hAnsi="GHEA Grapalat"/>
          <w:b/>
          <w:bCs/>
        </w:rPr>
      </w:pPr>
      <w:r w:rsidRPr="002C04C9">
        <w:rPr>
          <w:rFonts w:ascii="GHEA Grapalat" w:hAnsi="GHEA Grapalat"/>
        </w:rPr>
        <w:t>1)</w:t>
      </w:r>
      <w:r w:rsidRPr="002C04C9">
        <w:rPr>
          <w:rFonts w:ascii="GHEA Grapalat" w:hAnsi="GHEA Grapalat"/>
        </w:rPr>
        <w:tab/>
      </w:r>
      <w:r w:rsidR="00980D92" w:rsidRPr="002C04C9">
        <w:rPr>
          <w:rFonts w:ascii="GHEA Grapalat" w:hAnsi="GHEA Grapalat"/>
          <w:b/>
          <w:bCs/>
        </w:rPr>
        <w:t>1) Квалификационный критерий «Профессиональный опыт» устанавливается и оценивается в следующем порядке:</w:t>
      </w:r>
    </w:p>
    <w:p w14:paraId="55BBF252" w14:textId="605EDF09" w:rsidR="00147F79" w:rsidRPr="00147F79" w:rsidRDefault="00147F79" w:rsidP="00147F79">
      <w:pPr>
        <w:widowControl w:val="0"/>
        <w:tabs>
          <w:tab w:val="left" w:pos="1134"/>
        </w:tabs>
        <w:spacing w:after="160"/>
        <w:ind w:firstLine="567"/>
        <w:jc w:val="both"/>
        <w:rPr>
          <w:rFonts w:ascii="GHEA Grapalat" w:hAnsi="GHEA Grapalat"/>
          <w:b/>
          <w:bCs/>
        </w:rPr>
      </w:pPr>
      <w:r w:rsidRPr="00147F79">
        <w:rPr>
          <w:rFonts w:ascii="GHEA Grapalat" w:hAnsi="GHEA Grapalat"/>
          <w:b/>
          <w:bCs/>
        </w:rPr>
        <w:t>1. Минимальные требования к профессиональному опыту (2021–2024 гг.)</w:t>
      </w:r>
      <w:r w:rsidRPr="002C04C9">
        <w:rPr>
          <w:rFonts w:ascii="GHEA Grapalat" w:hAnsi="GHEA Grapalat"/>
          <w:b/>
          <w:bCs/>
        </w:rPr>
        <w:t>-</w:t>
      </w:r>
      <w:r w:rsidRPr="00147F79">
        <w:rPr>
          <w:rFonts w:ascii="GHEA Grapalat" w:hAnsi="GHEA Grapalat"/>
          <w:b/>
          <w:bCs/>
        </w:rPr>
        <w:t xml:space="preserve"> 30 %</w:t>
      </w:r>
    </w:p>
    <w:p w14:paraId="264C0F81" w14:textId="77777777" w:rsidR="00147F79" w:rsidRPr="002C04C9" w:rsidRDefault="00147F79" w:rsidP="00147F79">
      <w:pPr>
        <w:widowControl w:val="0"/>
        <w:tabs>
          <w:tab w:val="left" w:pos="1134"/>
        </w:tabs>
        <w:spacing w:after="160"/>
        <w:ind w:firstLine="567"/>
        <w:jc w:val="both"/>
        <w:rPr>
          <w:rFonts w:ascii="GHEA Grapalat" w:hAnsi="GHEA Grapalat"/>
          <w:b/>
          <w:bCs/>
        </w:rPr>
      </w:pPr>
      <w:r w:rsidRPr="00147F79">
        <w:rPr>
          <w:rFonts w:ascii="GHEA Grapalat" w:hAnsi="GHEA Grapalat"/>
          <w:b/>
          <w:bCs/>
        </w:rPr>
        <w:t>Строительство аналогичных общественных зданий (проектные работы)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1211"/>
        <w:gridCol w:w="1211"/>
        <w:gridCol w:w="2422"/>
        <w:gridCol w:w="3797"/>
      </w:tblGrid>
      <w:tr w:rsidR="00147F79" w:rsidRPr="002C04C9" w14:paraId="5F664F89" w14:textId="77777777" w:rsidTr="002338FF">
        <w:tc>
          <w:tcPr>
            <w:tcW w:w="5000" w:type="pct"/>
            <w:gridSpan w:val="5"/>
            <w:vAlign w:val="center"/>
          </w:tcPr>
          <w:p w14:paraId="0C34C495" w14:textId="77777777" w:rsidR="00147F79" w:rsidRPr="002C04C9" w:rsidRDefault="00147F79" w:rsidP="002338FF">
            <w:pPr>
              <w:jc w:val="center"/>
              <w:rPr>
                <w:rFonts w:ascii="Sylfaen" w:hAnsi="Sylfaen" w:cs="Arial"/>
              </w:rPr>
            </w:pPr>
            <w:r w:rsidRPr="002C04C9">
              <w:rPr>
                <w:rFonts w:ascii="Sylfaen" w:hAnsi="Sylfaen" w:cs="Sylfaen"/>
              </w:rPr>
              <w:t xml:space="preserve">Контракты* </w:t>
            </w:r>
          </w:p>
        </w:tc>
      </w:tr>
      <w:tr w:rsidR="00147F79" w:rsidRPr="002C04C9" w14:paraId="4BE9CF7D" w14:textId="77777777" w:rsidTr="002338FF">
        <w:tc>
          <w:tcPr>
            <w:tcW w:w="5000" w:type="pct"/>
            <w:gridSpan w:val="5"/>
            <w:vAlign w:val="center"/>
          </w:tcPr>
          <w:p w14:paraId="73061894" w14:textId="77777777" w:rsidR="00147F79" w:rsidRPr="002C04C9" w:rsidRDefault="00147F79" w:rsidP="002338FF">
            <w:pPr>
              <w:jc w:val="center"/>
              <w:rPr>
                <w:rFonts w:ascii="Sylfaen" w:hAnsi="Sylfaen" w:cs="Sylfaen"/>
              </w:rPr>
            </w:pPr>
            <w:r w:rsidRPr="002C04C9">
              <w:rPr>
                <w:rFonts w:ascii="Sylfaen" w:hAnsi="Sylfaen" w:cs="Sylfaen"/>
              </w:rPr>
              <w:t>строительство аналогичных общественных зданий – проектирование</w:t>
            </w:r>
          </w:p>
        </w:tc>
      </w:tr>
      <w:tr w:rsidR="00147F79" w:rsidRPr="002C04C9" w14:paraId="4671121C" w14:textId="77777777" w:rsidTr="00147F79">
        <w:tc>
          <w:tcPr>
            <w:tcW w:w="348" w:type="pct"/>
          </w:tcPr>
          <w:p w14:paraId="63C9D3A3" w14:textId="77777777" w:rsidR="00147F79" w:rsidRPr="002C04C9" w:rsidRDefault="00147F79" w:rsidP="002338FF">
            <w:pPr>
              <w:jc w:val="center"/>
              <w:rPr>
                <w:rFonts w:ascii="Sylfaen" w:hAnsi="Sylfaen" w:cs="Arial Armenian"/>
                <w:sz w:val="20"/>
              </w:rPr>
            </w:pPr>
            <w:r w:rsidRPr="002C04C9">
              <w:rPr>
                <w:rFonts w:ascii="Sylfaen" w:hAnsi="Sylfaen" w:cs="Arial Armenian"/>
                <w:sz w:val="20"/>
              </w:rPr>
              <w:t>N**</w:t>
            </w:r>
          </w:p>
        </w:tc>
        <w:tc>
          <w:tcPr>
            <w:tcW w:w="652" w:type="pct"/>
          </w:tcPr>
          <w:p w14:paraId="50C8FD43" w14:textId="77777777" w:rsidR="00147F79" w:rsidRPr="002C04C9" w:rsidRDefault="00147F79" w:rsidP="002338FF">
            <w:pPr>
              <w:jc w:val="center"/>
              <w:rPr>
                <w:rFonts w:ascii="Sylfaen" w:hAnsi="Sylfaen" w:cs="Arial Armenian"/>
                <w:sz w:val="20"/>
              </w:rPr>
            </w:pPr>
            <w:r w:rsidRPr="002C04C9">
              <w:rPr>
                <w:rFonts w:ascii="Sylfaen" w:hAnsi="Sylfaen" w:cs="Sylfaen"/>
                <w:sz w:val="20"/>
              </w:rPr>
              <w:t>Год</w:t>
            </w:r>
          </w:p>
        </w:tc>
        <w:tc>
          <w:tcPr>
            <w:tcW w:w="652" w:type="pct"/>
          </w:tcPr>
          <w:p w14:paraId="49A8E681" w14:textId="77777777" w:rsidR="00147F79" w:rsidRPr="002C04C9" w:rsidRDefault="00147F79" w:rsidP="002338FF">
            <w:pPr>
              <w:jc w:val="center"/>
              <w:rPr>
                <w:rFonts w:ascii="Sylfaen" w:hAnsi="Sylfaen" w:cs="Arial Armenian"/>
                <w:sz w:val="20"/>
              </w:rPr>
            </w:pPr>
            <w:r w:rsidRPr="002C04C9">
              <w:rPr>
                <w:rFonts w:ascii="Sylfaen" w:hAnsi="Sylfaen" w:cs="Sylfaen"/>
                <w:sz w:val="20"/>
              </w:rPr>
              <w:t>Сумма</w:t>
            </w:r>
          </w:p>
        </w:tc>
        <w:tc>
          <w:tcPr>
            <w:tcW w:w="1304" w:type="pct"/>
          </w:tcPr>
          <w:p w14:paraId="6F9FC3AB" w14:textId="77777777" w:rsidR="00147F79" w:rsidRPr="002C04C9" w:rsidRDefault="00147F79" w:rsidP="002338FF">
            <w:pPr>
              <w:jc w:val="center"/>
              <w:rPr>
                <w:rFonts w:ascii="Sylfaen" w:hAnsi="Sylfaen" w:cs="Arial"/>
                <w:sz w:val="20"/>
              </w:rPr>
            </w:pPr>
            <w:r w:rsidRPr="002C04C9">
              <w:rPr>
                <w:rFonts w:ascii="Sylfaen" w:hAnsi="Sylfaen" w:cs="Sylfaen"/>
                <w:sz w:val="20"/>
              </w:rPr>
              <w:t xml:space="preserve">Наименование </w:t>
            </w:r>
          </w:p>
        </w:tc>
        <w:tc>
          <w:tcPr>
            <w:tcW w:w="2044" w:type="pct"/>
            <w:vAlign w:val="center"/>
          </w:tcPr>
          <w:p w14:paraId="5F226B09" w14:textId="77777777" w:rsidR="00147F79" w:rsidRPr="002C04C9" w:rsidRDefault="00147F79" w:rsidP="002338FF">
            <w:pPr>
              <w:jc w:val="center"/>
              <w:rPr>
                <w:rFonts w:ascii="Sylfaen" w:hAnsi="Sylfaen" w:cs="Sylfaen"/>
                <w:sz w:val="20"/>
              </w:rPr>
            </w:pPr>
            <w:r w:rsidRPr="002C04C9">
              <w:rPr>
                <w:rFonts w:ascii="Sylfaen" w:hAnsi="Sylfaen" w:cs="Sylfaen"/>
                <w:sz w:val="20"/>
              </w:rPr>
              <w:t>Контактные данные заказчика՝ номер телефона, эл. Почта</w:t>
            </w:r>
          </w:p>
        </w:tc>
      </w:tr>
      <w:tr w:rsidR="00147F79" w:rsidRPr="002C04C9" w14:paraId="276CDD2F" w14:textId="77777777" w:rsidTr="00147F79">
        <w:tc>
          <w:tcPr>
            <w:tcW w:w="348" w:type="pct"/>
            <w:vAlign w:val="center"/>
          </w:tcPr>
          <w:p w14:paraId="7AD08DD7" w14:textId="77777777" w:rsidR="00147F79" w:rsidRPr="002C04C9" w:rsidRDefault="00147F79" w:rsidP="002338FF">
            <w:pPr>
              <w:rPr>
                <w:rFonts w:ascii="Sylfaen" w:hAnsi="Sylfaen"/>
                <w:color w:val="000000"/>
              </w:rPr>
            </w:pPr>
          </w:p>
        </w:tc>
        <w:tc>
          <w:tcPr>
            <w:tcW w:w="652" w:type="pct"/>
            <w:vAlign w:val="center"/>
          </w:tcPr>
          <w:p w14:paraId="2DDE70DC" w14:textId="77777777" w:rsidR="00147F79" w:rsidRPr="002C04C9" w:rsidRDefault="00147F79" w:rsidP="002338FF">
            <w:pPr>
              <w:rPr>
                <w:rFonts w:ascii="Sylfaen" w:hAnsi="Sylfaen"/>
                <w:color w:val="000000"/>
              </w:rPr>
            </w:pPr>
          </w:p>
        </w:tc>
        <w:tc>
          <w:tcPr>
            <w:tcW w:w="652" w:type="pct"/>
            <w:vAlign w:val="center"/>
          </w:tcPr>
          <w:p w14:paraId="499C7639" w14:textId="77777777" w:rsidR="00147F79" w:rsidRPr="002C04C9" w:rsidRDefault="00147F79" w:rsidP="002338FF">
            <w:pPr>
              <w:rPr>
                <w:rFonts w:ascii="Sylfaen" w:hAnsi="Sylfaen"/>
                <w:color w:val="000000"/>
              </w:rPr>
            </w:pPr>
          </w:p>
        </w:tc>
        <w:tc>
          <w:tcPr>
            <w:tcW w:w="1304" w:type="pct"/>
            <w:vAlign w:val="center"/>
          </w:tcPr>
          <w:p w14:paraId="12703B6E" w14:textId="77777777" w:rsidR="00147F79" w:rsidRPr="002C04C9" w:rsidRDefault="00147F79" w:rsidP="002338FF">
            <w:pPr>
              <w:ind w:firstLine="567"/>
              <w:jc w:val="center"/>
              <w:rPr>
                <w:rFonts w:ascii="Sylfaen" w:hAnsi="Sylfaen" w:cs="Arial Armenian"/>
              </w:rPr>
            </w:pPr>
          </w:p>
        </w:tc>
        <w:tc>
          <w:tcPr>
            <w:tcW w:w="2044" w:type="pct"/>
          </w:tcPr>
          <w:p w14:paraId="76A4B2D0" w14:textId="77777777" w:rsidR="00147F79" w:rsidRPr="002C04C9" w:rsidRDefault="00147F79" w:rsidP="002338FF">
            <w:pPr>
              <w:ind w:firstLine="567"/>
              <w:jc w:val="center"/>
              <w:rPr>
                <w:rFonts w:ascii="Sylfaen" w:hAnsi="Sylfaen" w:cs="Arial Armenian"/>
              </w:rPr>
            </w:pPr>
          </w:p>
        </w:tc>
      </w:tr>
      <w:tr w:rsidR="00147F79" w:rsidRPr="002C04C9" w14:paraId="5BC9FD7D" w14:textId="77777777" w:rsidTr="00147F79">
        <w:tc>
          <w:tcPr>
            <w:tcW w:w="348" w:type="pct"/>
            <w:vAlign w:val="center"/>
          </w:tcPr>
          <w:p w14:paraId="166E2539" w14:textId="77777777" w:rsidR="00147F79" w:rsidRPr="002C04C9" w:rsidRDefault="00147F79" w:rsidP="002338FF">
            <w:pPr>
              <w:rPr>
                <w:rFonts w:ascii="Sylfaen" w:hAnsi="Sylfaen"/>
                <w:color w:val="000000"/>
              </w:rPr>
            </w:pPr>
          </w:p>
        </w:tc>
        <w:tc>
          <w:tcPr>
            <w:tcW w:w="652" w:type="pct"/>
            <w:vAlign w:val="center"/>
          </w:tcPr>
          <w:p w14:paraId="1A96CAAF" w14:textId="77777777" w:rsidR="00147F79" w:rsidRPr="002C04C9" w:rsidRDefault="00147F79" w:rsidP="002338FF">
            <w:pPr>
              <w:rPr>
                <w:rFonts w:ascii="Sylfaen" w:hAnsi="Sylfaen"/>
                <w:color w:val="000000"/>
              </w:rPr>
            </w:pPr>
          </w:p>
        </w:tc>
        <w:tc>
          <w:tcPr>
            <w:tcW w:w="652" w:type="pct"/>
            <w:vAlign w:val="center"/>
          </w:tcPr>
          <w:p w14:paraId="25EA6049" w14:textId="77777777" w:rsidR="00147F79" w:rsidRPr="002C04C9" w:rsidRDefault="00147F79" w:rsidP="002338FF">
            <w:pPr>
              <w:rPr>
                <w:rFonts w:ascii="Sylfaen" w:hAnsi="Sylfaen"/>
                <w:color w:val="000000"/>
              </w:rPr>
            </w:pPr>
          </w:p>
        </w:tc>
        <w:tc>
          <w:tcPr>
            <w:tcW w:w="1304" w:type="pct"/>
            <w:vAlign w:val="center"/>
          </w:tcPr>
          <w:p w14:paraId="2B7C99A7" w14:textId="77777777" w:rsidR="00147F79" w:rsidRPr="002C04C9" w:rsidRDefault="00147F79" w:rsidP="002338FF">
            <w:pPr>
              <w:ind w:firstLine="567"/>
              <w:jc w:val="center"/>
              <w:rPr>
                <w:rFonts w:ascii="Sylfaen" w:hAnsi="Sylfaen" w:cs="Arial Armenian"/>
              </w:rPr>
            </w:pPr>
          </w:p>
        </w:tc>
        <w:tc>
          <w:tcPr>
            <w:tcW w:w="2044" w:type="pct"/>
          </w:tcPr>
          <w:p w14:paraId="661F59EE" w14:textId="77777777" w:rsidR="00147F79" w:rsidRPr="002C04C9" w:rsidRDefault="00147F79" w:rsidP="002338FF">
            <w:pPr>
              <w:ind w:firstLine="567"/>
              <w:jc w:val="center"/>
              <w:rPr>
                <w:rFonts w:ascii="Sylfaen" w:hAnsi="Sylfaen" w:cs="Arial Armenian"/>
              </w:rPr>
            </w:pPr>
          </w:p>
        </w:tc>
      </w:tr>
      <w:tr w:rsidR="00147F79" w:rsidRPr="002C04C9" w14:paraId="1C3F5B5F" w14:textId="77777777" w:rsidTr="00147F79">
        <w:tc>
          <w:tcPr>
            <w:tcW w:w="348" w:type="pct"/>
            <w:vAlign w:val="center"/>
          </w:tcPr>
          <w:p w14:paraId="6F0E922D" w14:textId="77777777" w:rsidR="00147F79" w:rsidRPr="002C04C9" w:rsidRDefault="00147F79" w:rsidP="002338FF">
            <w:pPr>
              <w:rPr>
                <w:rFonts w:ascii="Sylfaen" w:hAnsi="Sylfaen"/>
                <w:color w:val="000000"/>
                <w:highlight w:val="yellow"/>
              </w:rPr>
            </w:pPr>
          </w:p>
        </w:tc>
        <w:tc>
          <w:tcPr>
            <w:tcW w:w="652" w:type="pct"/>
            <w:vAlign w:val="center"/>
          </w:tcPr>
          <w:p w14:paraId="1D0ACC86" w14:textId="77777777" w:rsidR="00147F79" w:rsidRPr="002C04C9" w:rsidRDefault="00147F79" w:rsidP="002338FF">
            <w:pPr>
              <w:rPr>
                <w:rFonts w:ascii="Sylfaen" w:hAnsi="Sylfaen"/>
                <w:color w:val="000000"/>
                <w:highlight w:val="yellow"/>
              </w:rPr>
            </w:pPr>
          </w:p>
        </w:tc>
        <w:tc>
          <w:tcPr>
            <w:tcW w:w="652" w:type="pct"/>
            <w:vAlign w:val="center"/>
          </w:tcPr>
          <w:p w14:paraId="4254F40A" w14:textId="77777777" w:rsidR="00147F79" w:rsidRPr="002C04C9" w:rsidRDefault="00147F79" w:rsidP="002338FF">
            <w:pPr>
              <w:rPr>
                <w:rFonts w:ascii="Sylfaen" w:hAnsi="Sylfaen"/>
                <w:color w:val="000000"/>
                <w:highlight w:val="yellow"/>
              </w:rPr>
            </w:pPr>
          </w:p>
        </w:tc>
        <w:tc>
          <w:tcPr>
            <w:tcW w:w="1304" w:type="pct"/>
            <w:vAlign w:val="center"/>
          </w:tcPr>
          <w:p w14:paraId="502308C9" w14:textId="77777777" w:rsidR="00147F79" w:rsidRPr="002C04C9" w:rsidRDefault="00147F79" w:rsidP="002338FF">
            <w:pPr>
              <w:ind w:firstLine="567"/>
              <w:jc w:val="center"/>
              <w:rPr>
                <w:rFonts w:ascii="Sylfaen" w:hAnsi="Sylfaen" w:cs="Arial Armenian"/>
                <w:highlight w:val="yellow"/>
              </w:rPr>
            </w:pPr>
          </w:p>
        </w:tc>
        <w:tc>
          <w:tcPr>
            <w:tcW w:w="2044" w:type="pct"/>
          </w:tcPr>
          <w:p w14:paraId="6B14E919" w14:textId="77777777" w:rsidR="00147F79" w:rsidRPr="002C04C9" w:rsidRDefault="00147F79" w:rsidP="002338FF">
            <w:pPr>
              <w:ind w:firstLine="567"/>
              <w:jc w:val="center"/>
              <w:rPr>
                <w:rFonts w:ascii="Sylfaen" w:hAnsi="Sylfaen" w:cs="Arial Armenian"/>
                <w:highlight w:val="yellow"/>
              </w:rPr>
            </w:pPr>
          </w:p>
        </w:tc>
      </w:tr>
      <w:tr w:rsidR="00147F79" w:rsidRPr="002C04C9" w14:paraId="7EC6D0FE" w14:textId="77777777" w:rsidTr="00147F79">
        <w:tc>
          <w:tcPr>
            <w:tcW w:w="348" w:type="pct"/>
            <w:vAlign w:val="center"/>
          </w:tcPr>
          <w:p w14:paraId="45A10595" w14:textId="77777777" w:rsidR="00147F79" w:rsidRPr="002C04C9" w:rsidRDefault="00147F79" w:rsidP="002338FF">
            <w:pPr>
              <w:rPr>
                <w:rFonts w:ascii="Sylfaen" w:hAnsi="Sylfaen"/>
                <w:color w:val="000000"/>
                <w:highlight w:val="yellow"/>
              </w:rPr>
            </w:pPr>
          </w:p>
        </w:tc>
        <w:tc>
          <w:tcPr>
            <w:tcW w:w="652" w:type="pct"/>
            <w:vAlign w:val="center"/>
          </w:tcPr>
          <w:p w14:paraId="4D5FF633" w14:textId="77777777" w:rsidR="00147F79" w:rsidRPr="002C04C9" w:rsidRDefault="00147F79" w:rsidP="002338FF">
            <w:pPr>
              <w:rPr>
                <w:rFonts w:ascii="Sylfaen" w:hAnsi="Sylfaen"/>
                <w:color w:val="000000"/>
                <w:highlight w:val="yellow"/>
              </w:rPr>
            </w:pPr>
          </w:p>
        </w:tc>
        <w:tc>
          <w:tcPr>
            <w:tcW w:w="652" w:type="pct"/>
            <w:vAlign w:val="center"/>
          </w:tcPr>
          <w:p w14:paraId="7574F0E5" w14:textId="77777777" w:rsidR="00147F79" w:rsidRPr="002C04C9" w:rsidRDefault="00147F79" w:rsidP="002338FF">
            <w:pPr>
              <w:rPr>
                <w:rFonts w:ascii="Sylfaen" w:hAnsi="Sylfaen"/>
                <w:color w:val="000000"/>
                <w:highlight w:val="yellow"/>
              </w:rPr>
            </w:pPr>
          </w:p>
        </w:tc>
        <w:tc>
          <w:tcPr>
            <w:tcW w:w="1304" w:type="pct"/>
            <w:vAlign w:val="center"/>
          </w:tcPr>
          <w:p w14:paraId="224A7063" w14:textId="77777777" w:rsidR="00147F79" w:rsidRPr="002C04C9" w:rsidRDefault="00147F79" w:rsidP="002338FF">
            <w:pPr>
              <w:ind w:firstLine="567"/>
              <w:jc w:val="center"/>
              <w:rPr>
                <w:rFonts w:ascii="Sylfaen" w:hAnsi="Sylfaen" w:cs="Arial Armenian"/>
                <w:highlight w:val="yellow"/>
              </w:rPr>
            </w:pPr>
          </w:p>
        </w:tc>
        <w:tc>
          <w:tcPr>
            <w:tcW w:w="2044" w:type="pct"/>
          </w:tcPr>
          <w:p w14:paraId="1CC64EB9" w14:textId="77777777" w:rsidR="00147F79" w:rsidRPr="002C04C9" w:rsidRDefault="00147F79" w:rsidP="002338FF">
            <w:pPr>
              <w:ind w:firstLine="567"/>
              <w:jc w:val="center"/>
              <w:rPr>
                <w:rFonts w:ascii="Sylfaen" w:hAnsi="Sylfaen" w:cs="Arial Armenian"/>
                <w:highlight w:val="yellow"/>
              </w:rPr>
            </w:pPr>
          </w:p>
        </w:tc>
      </w:tr>
      <w:tr w:rsidR="00147F79" w:rsidRPr="002C04C9" w14:paraId="7F717034" w14:textId="77777777" w:rsidTr="00147F79">
        <w:tc>
          <w:tcPr>
            <w:tcW w:w="348" w:type="pct"/>
            <w:vAlign w:val="center"/>
          </w:tcPr>
          <w:p w14:paraId="2C4C8C8C" w14:textId="77777777" w:rsidR="00147F79" w:rsidRPr="002C04C9" w:rsidRDefault="00147F79" w:rsidP="002338FF">
            <w:pPr>
              <w:rPr>
                <w:rFonts w:ascii="Sylfaen" w:hAnsi="Sylfaen" w:cs="Sylfaen"/>
                <w:color w:val="000000"/>
                <w:highlight w:val="yellow"/>
              </w:rPr>
            </w:pPr>
          </w:p>
        </w:tc>
        <w:tc>
          <w:tcPr>
            <w:tcW w:w="652" w:type="pct"/>
            <w:vAlign w:val="center"/>
          </w:tcPr>
          <w:p w14:paraId="0FB89C79" w14:textId="77777777" w:rsidR="00147F79" w:rsidRPr="002C04C9" w:rsidRDefault="00147F79" w:rsidP="002338FF">
            <w:pPr>
              <w:rPr>
                <w:rFonts w:ascii="Sylfaen" w:hAnsi="Sylfaen" w:cs="Sylfaen"/>
                <w:color w:val="000000"/>
                <w:highlight w:val="yellow"/>
              </w:rPr>
            </w:pPr>
          </w:p>
        </w:tc>
        <w:tc>
          <w:tcPr>
            <w:tcW w:w="652" w:type="pct"/>
            <w:vAlign w:val="center"/>
          </w:tcPr>
          <w:p w14:paraId="3857779E" w14:textId="77777777" w:rsidR="00147F79" w:rsidRPr="002C04C9" w:rsidRDefault="00147F79" w:rsidP="002338FF">
            <w:pPr>
              <w:rPr>
                <w:rFonts w:ascii="Sylfaen" w:hAnsi="Sylfaen" w:cs="Sylfaen"/>
                <w:color w:val="000000"/>
                <w:highlight w:val="yellow"/>
              </w:rPr>
            </w:pPr>
          </w:p>
        </w:tc>
        <w:tc>
          <w:tcPr>
            <w:tcW w:w="1304" w:type="pct"/>
            <w:vAlign w:val="center"/>
          </w:tcPr>
          <w:p w14:paraId="0E94C1F1" w14:textId="77777777" w:rsidR="00147F79" w:rsidRPr="002C04C9" w:rsidRDefault="00147F79" w:rsidP="002338FF">
            <w:pPr>
              <w:ind w:firstLine="567"/>
              <w:jc w:val="center"/>
              <w:rPr>
                <w:rFonts w:ascii="Sylfaen" w:hAnsi="Sylfaen" w:cs="Arial Armenian"/>
                <w:highlight w:val="yellow"/>
              </w:rPr>
            </w:pPr>
          </w:p>
        </w:tc>
        <w:tc>
          <w:tcPr>
            <w:tcW w:w="2044" w:type="pct"/>
          </w:tcPr>
          <w:p w14:paraId="7BE0F059" w14:textId="77777777" w:rsidR="00147F79" w:rsidRPr="002C04C9" w:rsidRDefault="00147F79" w:rsidP="002338FF">
            <w:pPr>
              <w:ind w:firstLine="567"/>
              <w:jc w:val="center"/>
              <w:rPr>
                <w:rFonts w:ascii="Sylfaen" w:hAnsi="Sylfaen" w:cs="Arial Armenian"/>
                <w:highlight w:val="yellow"/>
              </w:rPr>
            </w:pPr>
          </w:p>
        </w:tc>
      </w:tr>
      <w:tr w:rsidR="00147F79" w:rsidRPr="002C04C9" w14:paraId="7547C7BE" w14:textId="77777777" w:rsidTr="00147F79">
        <w:tc>
          <w:tcPr>
            <w:tcW w:w="348" w:type="pct"/>
            <w:vAlign w:val="center"/>
          </w:tcPr>
          <w:p w14:paraId="3DEA6E0E" w14:textId="77777777" w:rsidR="00147F79" w:rsidRPr="002C04C9" w:rsidRDefault="00147F79" w:rsidP="002338FF">
            <w:pPr>
              <w:rPr>
                <w:rFonts w:ascii="Sylfaen" w:hAnsi="Sylfaen" w:cs="Sylfaen"/>
                <w:color w:val="000000"/>
                <w:highlight w:val="yellow"/>
              </w:rPr>
            </w:pPr>
          </w:p>
        </w:tc>
        <w:tc>
          <w:tcPr>
            <w:tcW w:w="652" w:type="pct"/>
            <w:vAlign w:val="center"/>
          </w:tcPr>
          <w:p w14:paraId="658CEFF7" w14:textId="77777777" w:rsidR="00147F79" w:rsidRPr="002C04C9" w:rsidRDefault="00147F79" w:rsidP="002338FF">
            <w:pPr>
              <w:rPr>
                <w:rFonts w:ascii="Sylfaen" w:hAnsi="Sylfaen" w:cs="Sylfaen"/>
                <w:color w:val="000000"/>
                <w:highlight w:val="yellow"/>
              </w:rPr>
            </w:pPr>
          </w:p>
        </w:tc>
        <w:tc>
          <w:tcPr>
            <w:tcW w:w="652" w:type="pct"/>
            <w:vAlign w:val="center"/>
          </w:tcPr>
          <w:p w14:paraId="6ADED19C" w14:textId="77777777" w:rsidR="00147F79" w:rsidRPr="002C04C9" w:rsidRDefault="00147F79" w:rsidP="002338FF">
            <w:pPr>
              <w:rPr>
                <w:rFonts w:ascii="Sylfaen" w:hAnsi="Sylfaen" w:cs="Sylfaen"/>
                <w:color w:val="000000"/>
                <w:highlight w:val="yellow"/>
              </w:rPr>
            </w:pPr>
          </w:p>
        </w:tc>
        <w:tc>
          <w:tcPr>
            <w:tcW w:w="1304" w:type="pct"/>
            <w:vAlign w:val="center"/>
          </w:tcPr>
          <w:p w14:paraId="011C49AF" w14:textId="77777777" w:rsidR="00147F79" w:rsidRPr="002C04C9" w:rsidRDefault="00147F79" w:rsidP="002338FF">
            <w:pPr>
              <w:ind w:firstLine="567"/>
              <w:jc w:val="center"/>
              <w:rPr>
                <w:rFonts w:ascii="Sylfaen" w:hAnsi="Sylfaen" w:cs="Arial Armenian"/>
              </w:rPr>
            </w:pPr>
          </w:p>
        </w:tc>
        <w:tc>
          <w:tcPr>
            <w:tcW w:w="2044" w:type="pct"/>
          </w:tcPr>
          <w:p w14:paraId="3543635D" w14:textId="77777777" w:rsidR="00147F79" w:rsidRPr="002C04C9" w:rsidRDefault="00147F79" w:rsidP="002338FF">
            <w:pPr>
              <w:ind w:firstLine="567"/>
              <w:jc w:val="center"/>
              <w:rPr>
                <w:rFonts w:ascii="Sylfaen" w:hAnsi="Sylfaen" w:cs="Arial Armenian"/>
              </w:rPr>
            </w:pPr>
          </w:p>
        </w:tc>
      </w:tr>
    </w:tbl>
    <w:tbl>
      <w:tblPr>
        <w:tblStyle w:val="TableGrid"/>
        <w:tblW w:w="0" w:type="auto"/>
        <w:tblLook w:val="04A0" w:firstRow="1" w:lastRow="0" w:firstColumn="1" w:lastColumn="0" w:noHBand="0" w:noVBand="1"/>
      </w:tblPr>
      <w:tblGrid>
        <w:gridCol w:w="675"/>
        <w:gridCol w:w="3261"/>
        <w:gridCol w:w="3028"/>
        <w:gridCol w:w="2322"/>
      </w:tblGrid>
      <w:tr w:rsidR="00147F79" w:rsidRPr="002C04C9" w14:paraId="53D1CDD6" w14:textId="77777777" w:rsidTr="002338FF">
        <w:tc>
          <w:tcPr>
            <w:tcW w:w="675" w:type="dxa"/>
          </w:tcPr>
          <w:p w14:paraId="430BADC8" w14:textId="77777777" w:rsidR="00147F79" w:rsidRPr="002C04C9" w:rsidRDefault="00147F79" w:rsidP="002338FF">
            <w:pPr>
              <w:widowControl w:val="0"/>
              <w:tabs>
                <w:tab w:val="left" w:pos="1134"/>
              </w:tabs>
              <w:spacing w:after="160"/>
              <w:jc w:val="both"/>
              <w:rPr>
                <w:rFonts w:ascii="GHEA Grapalat" w:hAnsi="GHEA Grapalat"/>
                <w:color w:val="000000"/>
              </w:rPr>
            </w:pPr>
            <w:r w:rsidRPr="002C04C9">
              <w:rPr>
                <w:rFonts w:ascii="GHEA Grapalat" w:hAnsi="GHEA Grapalat" w:cs="Arial Armenian"/>
                <w:sz w:val="20"/>
              </w:rPr>
              <w:t>N</w:t>
            </w:r>
          </w:p>
        </w:tc>
        <w:tc>
          <w:tcPr>
            <w:tcW w:w="3261" w:type="dxa"/>
          </w:tcPr>
          <w:p w14:paraId="32169A0A" w14:textId="77777777" w:rsidR="00147F79" w:rsidRPr="002C04C9" w:rsidRDefault="00147F79" w:rsidP="002338FF">
            <w:pPr>
              <w:widowControl w:val="0"/>
              <w:tabs>
                <w:tab w:val="left" w:pos="1134"/>
              </w:tabs>
              <w:spacing w:after="160"/>
              <w:jc w:val="both"/>
              <w:rPr>
                <w:rFonts w:ascii="GHEA Grapalat" w:hAnsi="GHEA Grapalat"/>
              </w:rPr>
            </w:pPr>
            <w:r w:rsidRPr="002C04C9">
              <w:rPr>
                <w:rFonts w:ascii="GHEA Grapalat" w:hAnsi="GHEA Grapalat"/>
              </w:rPr>
              <w:t xml:space="preserve">Условия, представленные к </w:t>
            </w:r>
            <w:r w:rsidRPr="002C04C9">
              <w:rPr>
                <w:rFonts w:ascii="GHEA Grapalat" w:hAnsi="GHEA Grapalat"/>
              </w:rPr>
              <w:lastRenderedPageBreak/>
              <w:t>опыту</w:t>
            </w:r>
          </w:p>
        </w:tc>
        <w:tc>
          <w:tcPr>
            <w:tcW w:w="3028" w:type="dxa"/>
          </w:tcPr>
          <w:p w14:paraId="282036F1" w14:textId="77777777" w:rsidR="00147F79" w:rsidRPr="002C04C9" w:rsidRDefault="00147F79" w:rsidP="002338FF">
            <w:pPr>
              <w:widowControl w:val="0"/>
              <w:tabs>
                <w:tab w:val="left" w:pos="1134"/>
              </w:tabs>
              <w:spacing w:after="160"/>
              <w:jc w:val="both"/>
              <w:rPr>
                <w:rFonts w:ascii="GHEA Grapalat" w:hAnsi="GHEA Grapalat"/>
              </w:rPr>
            </w:pPr>
            <w:r w:rsidRPr="002C04C9">
              <w:rPr>
                <w:rFonts w:ascii="GHEA Grapalat" w:hAnsi="GHEA Grapalat"/>
              </w:rPr>
              <w:lastRenderedPageBreak/>
              <w:t xml:space="preserve">Требуемые документы и </w:t>
            </w:r>
            <w:r w:rsidRPr="002C04C9">
              <w:rPr>
                <w:rFonts w:ascii="GHEA Grapalat" w:hAnsi="GHEA Grapalat"/>
              </w:rPr>
              <w:lastRenderedPageBreak/>
              <w:t>условия к последним</w:t>
            </w:r>
          </w:p>
        </w:tc>
        <w:tc>
          <w:tcPr>
            <w:tcW w:w="2322" w:type="dxa"/>
          </w:tcPr>
          <w:p w14:paraId="76E89610" w14:textId="77777777" w:rsidR="00147F79" w:rsidRPr="002C04C9" w:rsidRDefault="00147F79" w:rsidP="002338FF">
            <w:pPr>
              <w:widowControl w:val="0"/>
              <w:tabs>
                <w:tab w:val="left" w:pos="1134"/>
              </w:tabs>
              <w:spacing w:after="160"/>
              <w:jc w:val="both"/>
              <w:rPr>
                <w:rFonts w:ascii="GHEA Grapalat" w:hAnsi="GHEA Grapalat"/>
                <w:color w:val="000000"/>
              </w:rPr>
            </w:pPr>
            <w:r w:rsidRPr="002C04C9">
              <w:rPr>
                <w:rFonts w:ascii="GHEA Grapalat" w:hAnsi="GHEA Grapalat"/>
                <w:color w:val="000000"/>
              </w:rPr>
              <w:lastRenderedPageBreak/>
              <w:t>Аналогичность</w:t>
            </w:r>
          </w:p>
        </w:tc>
      </w:tr>
      <w:tr w:rsidR="00147F79" w:rsidRPr="002C04C9" w14:paraId="693A77C5" w14:textId="77777777" w:rsidTr="002338FF">
        <w:trPr>
          <w:trHeight w:val="230"/>
        </w:trPr>
        <w:tc>
          <w:tcPr>
            <w:tcW w:w="675" w:type="dxa"/>
          </w:tcPr>
          <w:p w14:paraId="32D2657B" w14:textId="77777777" w:rsidR="00147F79" w:rsidRPr="002C04C9" w:rsidRDefault="00147F79" w:rsidP="002338FF">
            <w:pPr>
              <w:widowControl w:val="0"/>
              <w:tabs>
                <w:tab w:val="left" w:pos="1134"/>
              </w:tabs>
              <w:spacing w:after="160"/>
              <w:jc w:val="both"/>
              <w:rPr>
                <w:rFonts w:ascii="GHEA Grapalat" w:hAnsi="GHEA Grapalat"/>
                <w:color w:val="000000"/>
              </w:rPr>
            </w:pPr>
          </w:p>
        </w:tc>
        <w:tc>
          <w:tcPr>
            <w:tcW w:w="3261" w:type="dxa"/>
          </w:tcPr>
          <w:p w14:paraId="4C8BF840" w14:textId="77777777" w:rsidR="00147F79" w:rsidRPr="002C04C9" w:rsidRDefault="00147F79" w:rsidP="002338FF">
            <w:pPr>
              <w:widowControl w:val="0"/>
              <w:tabs>
                <w:tab w:val="left" w:pos="1134"/>
              </w:tabs>
              <w:spacing w:after="160"/>
              <w:jc w:val="both"/>
              <w:rPr>
                <w:rFonts w:ascii="GHEA Grapalat" w:hAnsi="GHEA Grapalat"/>
                <w:color w:val="000000"/>
              </w:rPr>
            </w:pPr>
          </w:p>
        </w:tc>
        <w:tc>
          <w:tcPr>
            <w:tcW w:w="3028" w:type="dxa"/>
          </w:tcPr>
          <w:p w14:paraId="30BF7D8D" w14:textId="77777777" w:rsidR="00147F79" w:rsidRPr="002C04C9" w:rsidRDefault="00147F79" w:rsidP="002338FF">
            <w:pPr>
              <w:widowControl w:val="0"/>
              <w:tabs>
                <w:tab w:val="left" w:pos="1134"/>
              </w:tabs>
              <w:spacing w:after="160"/>
              <w:jc w:val="both"/>
              <w:rPr>
                <w:rFonts w:ascii="GHEA Grapalat" w:hAnsi="GHEA Grapalat"/>
                <w:color w:val="000000"/>
              </w:rPr>
            </w:pPr>
          </w:p>
        </w:tc>
        <w:tc>
          <w:tcPr>
            <w:tcW w:w="2322" w:type="dxa"/>
          </w:tcPr>
          <w:p w14:paraId="3D405CF2" w14:textId="77777777" w:rsidR="00147F79" w:rsidRPr="002C04C9" w:rsidRDefault="00147F79" w:rsidP="002338FF">
            <w:pPr>
              <w:widowControl w:val="0"/>
              <w:tabs>
                <w:tab w:val="left" w:pos="1134"/>
              </w:tabs>
              <w:spacing w:after="160"/>
              <w:jc w:val="both"/>
              <w:rPr>
                <w:rFonts w:ascii="GHEA Grapalat" w:hAnsi="GHEA Grapalat"/>
                <w:color w:val="000000"/>
              </w:rPr>
            </w:pPr>
          </w:p>
        </w:tc>
      </w:tr>
      <w:tr w:rsidR="00147F79" w:rsidRPr="002C04C9" w14:paraId="0B78F76F" w14:textId="77777777" w:rsidTr="002338FF">
        <w:trPr>
          <w:trHeight w:val="308"/>
        </w:trPr>
        <w:tc>
          <w:tcPr>
            <w:tcW w:w="675" w:type="dxa"/>
          </w:tcPr>
          <w:p w14:paraId="0311A1D4" w14:textId="77777777" w:rsidR="00147F79" w:rsidRPr="002C04C9" w:rsidRDefault="00147F79" w:rsidP="002338FF">
            <w:pPr>
              <w:widowControl w:val="0"/>
              <w:tabs>
                <w:tab w:val="left" w:pos="1134"/>
              </w:tabs>
              <w:spacing w:after="160"/>
              <w:jc w:val="both"/>
              <w:rPr>
                <w:rFonts w:ascii="GHEA Grapalat" w:hAnsi="GHEA Grapalat"/>
                <w:color w:val="000000"/>
              </w:rPr>
            </w:pPr>
          </w:p>
        </w:tc>
        <w:tc>
          <w:tcPr>
            <w:tcW w:w="3261" w:type="dxa"/>
          </w:tcPr>
          <w:p w14:paraId="5679ECA6" w14:textId="77777777" w:rsidR="00147F79" w:rsidRPr="002C04C9" w:rsidRDefault="00147F79" w:rsidP="002338FF">
            <w:pPr>
              <w:widowControl w:val="0"/>
              <w:tabs>
                <w:tab w:val="left" w:pos="1134"/>
              </w:tabs>
              <w:spacing w:after="160"/>
              <w:jc w:val="both"/>
              <w:rPr>
                <w:rFonts w:ascii="GHEA Grapalat" w:hAnsi="GHEA Grapalat"/>
                <w:color w:val="000000"/>
              </w:rPr>
            </w:pPr>
          </w:p>
        </w:tc>
        <w:tc>
          <w:tcPr>
            <w:tcW w:w="3028" w:type="dxa"/>
          </w:tcPr>
          <w:p w14:paraId="1E7883B6" w14:textId="77777777" w:rsidR="00147F79" w:rsidRPr="002C04C9" w:rsidRDefault="00147F79" w:rsidP="002338FF">
            <w:pPr>
              <w:widowControl w:val="0"/>
              <w:tabs>
                <w:tab w:val="left" w:pos="1134"/>
              </w:tabs>
              <w:spacing w:after="160"/>
              <w:jc w:val="both"/>
              <w:rPr>
                <w:rFonts w:ascii="GHEA Grapalat" w:hAnsi="GHEA Grapalat"/>
                <w:color w:val="000000"/>
              </w:rPr>
            </w:pPr>
          </w:p>
        </w:tc>
        <w:tc>
          <w:tcPr>
            <w:tcW w:w="2322" w:type="dxa"/>
          </w:tcPr>
          <w:p w14:paraId="10619AB6" w14:textId="77777777" w:rsidR="00147F79" w:rsidRPr="002C04C9" w:rsidRDefault="00147F79" w:rsidP="002338FF">
            <w:pPr>
              <w:widowControl w:val="0"/>
              <w:tabs>
                <w:tab w:val="left" w:pos="1134"/>
              </w:tabs>
              <w:spacing w:after="160"/>
              <w:jc w:val="both"/>
              <w:rPr>
                <w:rFonts w:ascii="GHEA Grapalat" w:hAnsi="GHEA Grapalat"/>
                <w:color w:val="000000"/>
              </w:rPr>
            </w:pPr>
          </w:p>
        </w:tc>
      </w:tr>
    </w:tbl>
    <w:p w14:paraId="25582EE4" w14:textId="77777777" w:rsidR="00147F79" w:rsidRPr="00147F79" w:rsidRDefault="00147F79" w:rsidP="00147F79">
      <w:pPr>
        <w:widowControl w:val="0"/>
        <w:tabs>
          <w:tab w:val="left" w:pos="1134"/>
        </w:tabs>
        <w:spacing w:after="160"/>
        <w:ind w:firstLine="567"/>
        <w:jc w:val="both"/>
        <w:rPr>
          <w:rFonts w:ascii="GHEA Grapalat" w:hAnsi="GHEA Grapalat"/>
          <w:b/>
          <w:bCs/>
        </w:rPr>
      </w:pPr>
    </w:p>
    <w:p w14:paraId="56AC0508" w14:textId="77777777" w:rsidR="00147F79" w:rsidRPr="00147F79" w:rsidRDefault="00147F79" w:rsidP="00147F79">
      <w:pPr>
        <w:widowControl w:val="0"/>
        <w:tabs>
          <w:tab w:val="left" w:pos="1134"/>
        </w:tabs>
        <w:spacing w:after="160"/>
        <w:ind w:firstLine="567"/>
        <w:jc w:val="both"/>
        <w:rPr>
          <w:rFonts w:ascii="GHEA Grapalat" w:hAnsi="GHEA Grapalat"/>
          <w:b/>
          <w:bCs/>
        </w:rPr>
      </w:pPr>
      <w:r w:rsidRPr="00147F79">
        <w:rPr>
          <w:rFonts w:ascii="GHEA Grapalat" w:hAnsi="GHEA Grapalat"/>
          <w:b/>
          <w:bCs/>
        </w:rPr>
        <w:t>* При оценке, при необходимости, Заказчик может потребовать представить копии указанных договоров.</w:t>
      </w:r>
      <w:r w:rsidRPr="00147F79">
        <w:rPr>
          <w:rFonts w:ascii="GHEA Grapalat" w:hAnsi="GHEA Grapalat"/>
          <w:b/>
          <w:bCs/>
        </w:rPr>
        <w:br/>
        <w:t>** Критерий оценки — участник должен в течение года подачи заявки и трёх предшествующих лет надлежащим образом выполнить как минимум один аналогичный договор.</w:t>
      </w:r>
    </w:p>
    <w:p w14:paraId="2049ECA9" w14:textId="77777777" w:rsidR="00147F79" w:rsidRPr="00147F79" w:rsidRDefault="00147F79" w:rsidP="00147F79">
      <w:pPr>
        <w:widowControl w:val="0"/>
        <w:tabs>
          <w:tab w:val="left" w:pos="1134"/>
        </w:tabs>
        <w:spacing w:after="160"/>
        <w:ind w:firstLine="567"/>
        <w:jc w:val="both"/>
        <w:rPr>
          <w:rFonts w:ascii="GHEA Grapalat" w:hAnsi="GHEA Grapalat"/>
          <w:b/>
          <w:bCs/>
        </w:rPr>
      </w:pPr>
      <w:r w:rsidRPr="00147F79">
        <w:rPr>
          <w:rFonts w:ascii="GHEA Grapalat" w:hAnsi="GHEA Grapalat"/>
          <w:b/>
          <w:bCs/>
        </w:rPr>
        <w:t>Ранее выполненный договор (или договоры) считается аналогичным, если объём выполненных работ (или их совокупный объём) в денежном выражении не меньше, чем сметная стоимость, предусмотренная в рамках данной процедуры.</w:t>
      </w:r>
      <w:r w:rsidRPr="00147F79">
        <w:rPr>
          <w:rFonts w:ascii="GHEA Grapalat" w:hAnsi="GHEA Grapalat"/>
          <w:b/>
          <w:bCs/>
        </w:rPr>
        <w:br/>
        <w:t>При этом объём работ, выполненных по минимум одному договору, должен быть не меньше 50 % от сметной стоимости, предусмотренной настоящей процедурой.</w:t>
      </w:r>
    </w:p>
    <w:p w14:paraId="4F08C052" w14:textId="77777777" w:rsidR="00147F79" w:rsidRPr="00147F79" w:rsidRDefault="00147F79" w:rsidP="00147F79">
      <w:pPr>
        <w:widowControl w:val="0"/>
        <w:tabs>
          <w:tab w:val="left" w:pos="1134"/>
        </w:tabs>
        <w:spacing w:after="160"/>
        <w:ind w:firstLine="567"/>
        <w:jc w:val="both"/>
        <w:rPr>
          <w:rFonts w:ascii="GHEA Grapalat" w:hAnsi="GHEA Grapalat"/>
          <w:b/>
          <w:bCs/>
        </w:rPr>
      </w:pPr>
      <w:r w:rsidRPr="00147F79">
        <w:rPr>
          <w:rFonts w:ascii="GHEA Grapalat" w:hAnsi="GHEA Grapalat"/>
          <w:b/>
          <w:bCs/>
        </w:rPr>
        <w:t>Участник должен иметь опыт оказания консультационных услуг по подготовке проектно-сметной документации для строительства футбольной инфраструктуры.</w:t>
      </w:r>
    </w:p>
    <w:p w14:paraId="5FD63C01" w14:textId="77777777" w:rsidR="009F6CC6" w:rsidRPr="002C04C9" w:rsidRDefault="009F6CC6" w:rsidP="00147F79">
      <w:pPr>
        <w:ind w:firstLine="567"/>
        <w:jc w:val="both"/>
        <w:rPr>
          <w:rFonts w:ascii="GHEA Grapalat" w:hAnsi="GHEA Grapalat"/>
          <w:b/>
          <w:bCs/>
        </w:rPr>
      </w:pPr>
      <w:r w:rsidRPr="002C04C9">
        <w:rPr>
          <w:rFonts w:ascii="GHEA Grapalat" w:hAnsi="GHEA Grapalat"/>
          <w:b/>
          <w:bCs/>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38C8E6A7" w14:textId="77777777" w:rsidR="009F6CC6" w:rsidRPr="002C04C9" w:rsidRDefault="009F6CC6" w:rsidP="009F6CC6">
      <w:pPr>
        <w:jc w:val="both"/>
        <w:rPr>
          <w:rFonts w:ascii="GHEA Grapalat" w:hAnsi="GHEA Grapalat"/>
          <w:b/>
          <w:bCs/>
        </w:rPr>
      </w:pPr>
      <w:r w:rsidRPr="002C04C9">
        <w:rPr>
          <w:rFonts w:ascii="GHEA Grapalat" w:hAnsi="GHEA Grapalat"/>
          <w:b/>
          <w:bCs/>
        </w:rPr>
        <w:t>-----------------------------------------</w:t>
      </w:r>
    </w:p>
    <w:p w14:paraId="0E456AEA" w14:textId="77777777" w:rsidR="009F6CC6" w:rsidRPr="002C04C9" w:rsidRDefault="009F6CC6" w:rsidP="00BB60F9">
      <w:pPr>
        <w:widowControl w:val="0"/>
        <w:tabs>
          <w:tab w:val="left" w:pos="1134"/>
        </w:tabs>
        <w:ind w:firstLine="567"/>
        <w:jc w:val="both"/>
        <w:rPr>
          <w:rStyle w:val="ezkurwreuab5ozgtqnkl"/>
          <w:i/>
          <w:sz w:val="20"/>
          <w:szCs w:val="20"/>
        </w:rPr>
      </w:pPr>
      <w:r w:rsidRPr="002C04C9">
        <w:rPr>
          <w:rStyle w:val="ezkurwreuab5ozgtqnkl"/>
          <w:i/>
          <w:sz w:val="20"/>
          <w:szCs w:val="20"/>
          <w:vertAlign w:val="superscript"/>
        </w:rPr>
        <w:t>4</w:t>
      </w:r>
      <w:r w:rsidRPr="002C04C9">
        <w:rPr>
          <w:rStyle w:val="ezkurwreuab5ozgtqnkl"/>
          <w:i/>
          <w:sz w:val="20"/>
          <w:szCs w:val="20"/>
        </w:rPr>
        <w:t>Квалификационные</w:t>
      </w:r>
      <w:r w:rsidRPr="002C04C9">
        <w:rPr>
          <w:i/>
          <w:sz w:val="20"/>
          <w:szCs w:val="20"/>
        </w:rPr>
        <w:t xml:space="preserve"> </w:t>
      </w:r>
      <w:r w:rsidRPr="002C04C9">
        <w:rPr>
          <w:rStyle w:val="ezkurwreuab5ozgtqnkl"/>
          <w:i/>
          <w:sz w:val="20"/>
          <w:szCs w:val="20"/>
        </w:rPr>
        <w:t>критерии/ критер</w:t>
      </w:r>
      <w:r w:rsidR="00BB60F9" w:rsidRPr="002C04C9">
        <w:rPr>
          <w:rStyle w:val="ezkurwreuab5ozgtqnkl"/>
          <w:i/>
          <w:sz w:val="20"/>
          <w:szCs w:val="20"/>
        </w:rPr>
        <w:t>ий</w:t>
      </w:r>
      <w:r w:rsidRPr="002C04C9">
        <w:rPr>
          <w:rStyle w:val="ezkurwreuab5ozgtqnkl"/>
          <w:i/>
          <w:sz w:val="20"/>
          <w:szCs w:val="20"/>
        </w:rPr>
        <w:t xml:space="preserve"> / устанавливаются</w:t>
      </w:r>
      <w:r w:rsidRPr="002C04C9">
        <w:rPr>
          <w:i/>
          <w:sz w:val="20"/>
          <w:szCs w:val="20"/>
        </w:rPr>
        <w:t xml:space="preserve"> </w:t>
      </w:r>
      <w:r w:rsidRPr="002C04C9">
        <w:rPr>
          <w:rStyle w:val="ezkurwreuab5ozgtqnkl"/>
          <w:i/>
          <w:sz w:val="20"/>
          <w:szCs w:val="20"/>
        </w:rPr>
        <w:t>заказчиком</w:t>
      </w:r>
      <w:r w:rsidRPr="002C04C9">
        <w:rPr>
          <w:i/>
          <w:sz w:val="20"/>
          <w:szCs w:val="20"/>
        </w:rPr>
        <w:t xml:space="preserve"> </w:t>
      </w:r>
      <w:r w:rsidRPr="002C04C9">
        <w:rPr>
          <w:rStyle w:val="ezkurwreuab5ozgtqnkl"/>
          <w:i/>
          <w:sz w:val="20"/>
          <w:szCs w:val="20"/>
        </w:rPr>
        <w:t>по</w:t>
      </w:r>
      <w:r w:rsidRPr="002C04C9">
        <w:rPr>
          <w:i/>
          <w:sz w:val="20"/>
          <w:szCs w:val="20"/>
        </w:rPr>
        <w:t xml:space="preserve"> </w:t>
      </w:r>
      <w:r w:rsidRPr="002C04C9">
        <w:rPr>
          <w:rStyle w:val="ezkurwreuab5ozgtqnkl"/>
          <w:i/>
          <w:sz w:val="20"/>
          <w:szCs w:val="20"/>
        </w:rPr>
        <w:t>мере необходимости..</w:t>
      </w:r>
    </w:p>
    <w:p w14:paraId="1823491C" w14:textId="77777777" w:rsidR="009F6CC6" w:rsidRPr="002C04C9" w:rsidRDefault="009F6CC6" w:rsidP="00BB60F9">
      <w:pPr>
        <w:widowControl w:val="0"/>
        <w:tabs>
          <w:tab w:val="left" w:pos="1134"/>
        </w:tabs>
        <w:ind w:firstLine="567"/>
        <w:jc w:val="both"/>
        <w:rPr>
          <w:rFonts w:ascii="GHEA Grapalat" w:hAnsi="GHEA Grapalat"/>
          <w:i/>
          <w:sz w:val="20"/>
          <w:szCs w:val="20"/>
        </w:rPr>
      </w:pPr>
      <w:r w:rsidRPr="002C04C9">
        <w:rPr>
          <w:rStyle w:val="ezkurwreuab5ozgtqnkl"/>
          <w:i/>
          <w:sz w:val="20"/>
          <w:szCs w:val="20"/>
          <w:vertAlign w:val="superscript"/>
        </w:rPr>
        <w:t>4.1</w:t>
      </w:r>
      <w:r w:rsidRPr="002C04C9">
        <w:rPr>
          <w:rStyle w:val="ezkurwreuab5ozgtqnkl"/>
          <w:i/>
          <w:sz w:val="20"/>
          <w:szCs w:val="20"/>
        </w:rPr>
        <w:t xml:space="preserve"> Требования, предъявляемые к квалификационным критериям, предусмотренным пунктом 2.4.1</w:t>
      </w:r>
      <w:r w:rsidRPr="002C04C9">
        <w:rPr>
          <w:i/>
          <w:sz w:val="20"/>
          <w:szCs w:val="20"/>
        </w:rPr>
        <w:t xml:space="preserve">, </w:t>
      </w:r>
      <w:r w:rsidRPr="002C04C9">
        <w:rPr>
          <w:rStyle w:val="ezkurwreuab5ozgtqnkl"/>
          <w:i/>
          <w:sz w:val="20"/>
          <w:szCs w:val="20"/>
        </w:rPr>
        <w:t>и порядок</w:t>
      </w:r>
      <w:r w:rsidRPr="002C04C9">
        <w:rPr>
          <w:i/>
          <w:sz w:val="20"/>
          <w:szCs w:val="20"/>
        </w:rPr>
        <w:t xml:space="preserve"> </w:t>
      </w:r>
      <w:r w:rsidRPr="002C04C9">
        <w:rPr>
          <w:rStyle w:val="ezkurwreuab5ozgtqnkl"/>
          <w:i/>
          <w:sz w:val="20"/>
          <w:szCs w:val="20"/>
        </w:rPr>
        <w:t>их оценки, в том</w:t>
      </w:r>
      <w:r w:rsidRPr="002C04C9">
        <w:rPr>
          <w:i/>
          <w:sz w:val="20"/>
          <w:szCs w:val="20"/>
        </w:rPr>
        <w:t xml:space="preserve"> </w:t>
      </w:r>
      <w:r w:rsidRPr="002C04C9">
        <w:rPr>
          <w:rStyle w:val="ezkurwreuab5ozgtqnkl"/>
          <w:i/>
          <w:sz w:val="20"/>
          <w:szCs w:val="20"/>
        </w:rPr>
        <w:t>числе</w:t>
      </w:r>
      <w:r w:rsidRPr="002C04C9">
        <w:rPr>
          <w:i/>
          <w:sz w:val="20"/>
          <w:szCs w:val="20"/>
        </w:rPr>
        <w:t xml:space="preserve"> </w:t>
      </w:r>
      <w:r w:rsidRPr="002C04C9">
        <w:rPr>
          <w:rStyle w:val="ezkurwreuab5ozgtqnkl"/>
          <w:i/>
          <w:sz w:val="20"/>
          <w:szCs w:val="20"/>
        </w:rPr>
        <w:t>документы, предусмотренные</w:t>
      </w:r>
      <w:r w:rsidRPr="002C04C9">
        <w:rPr>
          <w:i/>
          <w:sz w:val="20"/>
          <w:szCs w:val="20"/>
        </w:rPr>
        <w:t xml:space="preserve"> </w:t>
      </w:r>
      <w:r w:rsidRPr="002C04C9">
        <w:rPr>
          <w:rStyle w:val="ezkurwreuab5ozgtqnkl"/>
          <w:i/>
          <w:sz w:val="20"/>
          <w:szCs w:val="20"/>
        </w:rPr>
        <w:t>пунктом</w:t>
      </w:r>
      <w:r w:rsidRPr="002C04C9">
        <w:rPr>
          <w:i/>
          <w:sz w:val="20"/>
          <w:szCs w:val="20"/>
        </w:rPr>
        <w:t xml:space="preserve"> </w:t>
      </w:r>
      <w:r w:rsidRPr="002C04C9">
        <w:rPr>
          <w:rStyle w:val="ezkurwreuab5ozgtqnkl"/>
          <w:i/>
          <w:sz w:val="20"/>
          <w:szCs w:val="20"/>
        </w:rPr>
        <w:t>2.2.1 части</w:t>
      </w:r>
      <w:r w:rsidRPr="002C04C9">
        <w:rPr>
          <w:i/>
          <w:sz w:val="20"/>
          <w:szCs w:val="20"/>
        </w:rPr>
        <w:t xml:space="preserve"> </w:t>
      </w:r>
      <w:r w:rsidRPr="002C04C9">
        <w:rPr>
          <w:rStyle w:val="ezkurwreuab5ozgtqnkl"/>
          <w:i/>
          <w:sz w:val="20"/>
          <w:szCs w:val="20"/>
        </w:rPr>
        <w:t>2</w:t>
      </w:r>
      <w:r w:rsidRPr="002C04C9">
        <w:rPr>
          <w:i/>
          <w:sz w:val="20"/>
          <w:szCs w:val="20"/>
        </w:rPr>
        <w:t xml:space="preserve"> </w:t>
      </w:r>
      <w:r w:rsidRPr="002C04C9">
        <w:rPr>
          <w:rStyle w:val="ezkurwreuab5ozgtqnkl"/>
          <w:i/>
          <w:sz w:val="20"/>
          <w:szCs w:val="20"/>
        </w:rPr>
        <w:t>настоящего</w:t>
      </w:r>
      <w:r w:rsidRPr="002C04C9">
        <w:rPr>
          <w:i/>
          <w:sz w:val="20"/>
          <w:szCs w:val="20"/>
        </w:rPr>
        <w:t xml:space="preserve"> </w:t>
      </w:r>
      <w:r w:rsidRPr="002C04C9">
        <w:rPr>
          <w:rStyle w:val="ezkurwreuab5ozgtqnkl"/>
          <w:i/>
          <w:sz w:val="20"/>
          <w:szCs w:val="20"/>
        </w:rPr>
        <w:t>приглашения, являются</w:t>
      </w:r>
      <w:r w:rsidRPr="002C04C9">
        <w:rPr>
          <w:i/>
          <w:sz w:val="20"/>
          <w:szCs w:val="20"/>
        </w:rPr>
        <w:t xml:space="preserve"> </w:t>
      </w:r>
      <w:r w:rsidRPr="002C04C9">
        <w:rPr>
          <w:rStyle w:val="ezkurwreuab5ozgtqnkl"/>
          <w:i/>
          <w:sz w:val="20"/>
          <w:szCs w:val="20"/>
        </w:rPr>
        <w:t>условными</w:t>
      </w:r>
      <w:r w:rsidRPr="002C04C9">
        <w:rPr>
          <w:i/>
          <w:sz w:val="20"/>
          <w:szCs w:val="20"/>
        </w:rPr>
        <w:t xml:space="preserve"> </w:t>
      </w:r>
      <w:r w:rsidRPr="002C04C9">
        <w:rPr>
          <w:rStyle w:val="ezkurwreuab5ozgtqnkl"/>
          <w:i/>
          <w:sz w:val="20"/>
          <w:szCs w:val="20"/>
        </w:rPr>
        <w:t>примерами</w:t>
      </w:r>
      <w:r w:rsidRPr="002C04C9">
        <w:rPr>
          <w:i/>
          <w:sz w:val="20"/>
          <w:szCs w:val="20"/>
        </w:rPr>
        <w:t xml:space="preserve"> </w:t>
      </w:r>
      <w:r w:rsidRPr="002C04C9">
        <w:rPr>
          <w:rStyle w:val="ezkurwreuab5ozgtqnkl"/>
          <w:i/>
          <w:sz w:val="20"/>
          <w:szCs w:val="20"/>
        </w:rPr>
        <w:t>и</w:t>
      </w:r>
      <w:r w:rsidRPr="002C04C9">
        <w:rPr>
          <w:i/>
          <w:sz w:val="20"/>
          <w:szCs w:val="20"/>
        </w:rPr>
        <w:t xml:space="preserve"> </w:t>
      </w:r>
      <w:r w:rsidRPr="002C04C9">
        <w:rPr>
          <w:rStyle w:val="ezkurwreuab5ozgtqnkl"/>
          <w:i/>
          <w:sz w:val="20"/>
          <w:szCs w:val="20"/>
        </w:rPr>
        <w:t>могут</w:t>
      </w:r>
      <w:r w:rsidRPr="002C04C9">
        <w:rPr>
          <w:i/>
          <w:sz w:val="20"/>
          <w:szCs w:val="20"/>
        </w:rPr>
        <w:t xml:space="preserve"> </w:t>
      </w:r>
      <w:r w:rsidRPr="002C04C9">
        <w:rPr>
          <w:rStyle w:val="ezkurwreuab5ozgtqnkl"/>
          <w:i/>
          <w:sz w:val="20"/>
          <w:szCs w:val="20"/>
        </w:rPr>
        <w:t>быть отредактированы</w:t>
      </w:r>
      <w:r w:rsidRPr="002C04C9">
        <w:rPr>
          <w:i/>
          <w:sz w:val="20"/>
          <w:szCs w:val="20"/>
        </w:rPr>
        <w:t xml:space="preserve"> </w:t>
      </w:r>
      <w:r w:rsidRPr="002C04C9">
        <w:rPr>
          <w:rStyle w:val="ezkurwreuab5ozgtqnkl"/>
          <w:i/>
          <w:sz w:val="20"/>
          <w:szCs w:val="20"/>
        </w:rPr>
        <w:t>в соответствии с</w:t>
      </w:r>
      <w:r w:rsidRPr="002C04C9">
        <w:rPr>
          <w:i/>
          <w:sz w:val="20"/>
          <w:szCs w:val="20"/>
        </w:rPr>
        <w:t xml:space="preserve"> </w:t>
      </w:r>
      <w:r w:rsidRPr="002C04C9">
        <w:rPr>
          <w:rStyle w:val="ezkurwreuab5ozgtqnkl"/>
          <w:i/>
          <w:sz w:val="20"/>
          <w:szCs w:val="20"/>
        </w:rPr>
        <w:t>требованиями, установленными заказчиком.</w:t>
      </w:r>
    </w:p>
    <w:p w14:paraId="1CB87032" w14:textId="77777777" w:rsidR="00BB60F9" w:rsidRPr="002C04C9" w:rsidRDefault="00BB60F9" w:rsidP="009F6CC6">
      <w:pPr>
        <w:widowControl w:val="0"/>
        <w:tabs>
          <w:tab w:val="left" w:pos="1134"/>
        </w:tabs>
        <w:spacing w:after="160" w:line="360" w:lineRule="auto"/>
        <w:ind w:firstLine="567"/>
        <w:jc w:val="both"/>
        <w:rPr>
          <w:rFonts w:ascii="GHEA Grapalat" w:hAnsi="GHEA Grapalat"/>
        </w:rPr>
      </w:pPr>
    </w:p>
    <w:p w14:paraId="0D5BA348" w14:textId="77777777" w:rsidR="009F6CC6" w:rsidRPr="002C04C9" w:rsidRDefault="009F6CC6" w:rsidP="009F6CC6">
      <w:pPr>
        <w:widowControl w:val="0"/>
        <w:tabs>
          <w:tab w:val="left" w:pos="1134"/>
        </w:tabs>
        <w:spacing w:after="160" w:line="360" w:lineRule="auto"/>
        <w:ind w:firstLine="567"/>
        <w:jc w:val="both"/>
        <w:rPr>
          <w:rFonts w:ascii="GHEA Grapalat" w:hAnsi="GHEA Grapalat"/>
        </w:rPr>
      </w:pPr>
      <w:r w:rsidRPr="002C04C9">
        <w:rPr>
          <w:rFonts w:ascii="GHEA Grapalat" w:hAnsi="GHEA Grapalat"/>
        </w:rPr>
        <w:t>4)</w:t>
      </w:r>
      <w:r w:rsidRPr="002C04C9">
        <w:rPr>
          <w:rFonts w:ascii="GHEA Grapalat" w:hAnsi="GHEA Grapalat"/>
        </w:rPr>
        <w:tab/>
        <w:t>квалификационный критерий "Трудовые ресурсы" устанавливается и оценивается в следующем порядке:</w:t>
      </w:r>
    </w:p>
    <w:p w14:paraId="22B7AE7B" w14:textId="77777777" w:rsidR="00147F79" w:rsidRPr="002C04C9" w:rsidRDefault="00147F79" w:rsidP="00147F79">
      <w:pPr>
        <w:pStyle w:val="HTMLPreformatted"/>
        <w:shd w:val="clear" w:color="auto" w:fill="F8F9FA"/>
        <w:spacing w:line="276" w:lineRule="auto"/>
        <w:jc w:val="both"/>
        <w:rPr>
          <w:rFonts w:ascii="GHEA Grapalat" w:hAnsi="GHEA Grapalat" w:cs="Times New Roman"/>
          <w:b/>
          <w:sz w:val="24"/>
          <w:szCs w:val="24"/>
          <w:lang w:val="ru-RU" w:eastAsia="ru-RU" w:bidi="ru-RU"/>
        </w:rPr>
      </w:pPr>
      <w:r w:rsidRPr="002C04C9">
        <w:rPr>
          <w:rFonts w:ascii="GHEA Grapalat" w:hAnsi="GHEA Grapalat" w:cs="Times New Roman"/>
          <w:b/>
          <w:sz w:val="24"/>
          <w:szCs w:val="24"/>
          <w:lang w:val="ru-RU" w:eastAsia="ru-RU" w:bidi="ru-RU"/>
        </w:rPr>
        <w:t>А. В состав персонала, представляемого организацией, должны быть включены следующие необходимые специалисты:</w:t>
      </w:r>
    </w:p>
    <w:p w14:paraId="7BAD5D67" w14:textId="77777777" w:rsidR="00147F79" w:rsidRPr="002C04C9" w:rsidRDefault="00147F79" w:rsidP="00147F79">
      <w:pPr>
        <w:widowControl w:val="0"/>
        <w:tabs>
          <w:tab w:val="left" w:pos="1134"/>
        </w:tabs>
        <w:spacing w:after="160"/>
        <w:ind w:firstLine="567"/>
        <w:jc w:val="both"/>
        <w:rPr>
          <w:rFonts w:ascii="GHEA Grapalat" w:hAnsi="GHEA Grapala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25"/>
        <w:gridCol w:w="2285"/>
        <w:gridCol w:w="3577"/>
      </w:tblGrid>
      <w:tr w:rsidR="00147F79" w:rsidRPr="002C04C9" w14:paraId="25DCFE6A" w14:textId="77777777" w:rsidTr="002338FF">
        <w:tc>
          <w:tcPr>
            <w:tcW w:w="5000" w:type="pct"/>
            <w:gridSpan w:val="3"/>
            <w:tcBorders>
              <w:top w:val="single" w:sz="4" w:space="0" w:color="auto"/>
              <w:left w:val="single" w:sz="4" w:space="0" w:color="auto"/>
              <w:bottom w:val="single" w:sz="4" w:space="0" w:color="auto"/>
              <w:right w:val="single" w:sz="4" w:space="0" w:color="auto"/>
            </w:tcBorders>
            <w:vAlign w:val="center"/>
          </w:tcPr>
          <w:p w14:paraId="44E52583" w14:textId="77777777" w:rsidR="00147F79" w:rsidRPr="002C04C9" w:rsidRDefault="00147F79" w:rsidP="002338FF">
            <w:pPr>
              <w:jc w:val="center"/>
              <w:rPr>
                <w:rFonts w:ascii="Sylfaen" w:hAnsi="Sylfaen" w:cs="Arial"/>
              </w:rPr>
            </w:pPr>
            <w:r w:rsidRPr="002C04C9">
              <w:rPr>
                <w:rFonts w:ascii="Sylfaen" w:hAnsi="Sylfaen" w:cs="Arial"/>
              </w:rPr>
              <w:t>Специалисты***</w:t>
            </w:r>
          </w:p>
        </w:tc>
      </w:tr>
      <w:tr w:rsidR="00147F79" w:rsidRPr="002C04C9" w14:paraId="4A68FA6A" w14:textId="77777777" w:rsidTr="002338FF">
        <w:tblPrEx>
          <w:tblLook w:val="01E0" w:firstRow="1" w:lastRow="1" w:firstColumn="1" w:lastColumn="1" w:noHBand="0" w:noVBand="0"/>
        </w:tblPrEx>
        <w:tc>
          <w:tcPr>
            <w:tcW w:w="1844" w:type="pct"/>
            <w:vMerge w:val="restart"/>
            <w:vAlign w:val="center"/>
          </w:tcPr>
          <w:p w14:paraId="2A18EA99" w14:textId="77777777" w:rsidR="00147F79" w:rsidRPr="002C04C9" w:rsidRDefault="00147F79" w:rsidP="002338FF">
            <w:pPr>
              <w:jc w:val="center"/>
              <w:rPr>
                <w:rFonts w:ascii="Sylfaen" w:hAnsi="Sylfaen" w:cs="Arial"/>
                <w:highlight w:val="yellow"/>
              </w:rPr>
            </w:pPr>
            <w:r w:rsidRPr="002C04C9">
              <w:rPr>
                <w:rFonts w:ascii="Sylfaen" w:hAnsi="Sylfaen" w:cs="Sylfaen"/>
              </w:rPr>
              <w:t>квалификация</w:t>
            </w:r>
          </w:p>
        </w:tc>
        <w:tc>
          <w:tcPr>
            <w:tcW w:w="3156" w:type="pct"/>
            <w:gridSpan w:val="2"/>
          </w:tcPr>
          <w:p w14:paraId="18ECAB01" w14:textId="77777777" w:rsidR="00147F79" w:rsidRPr="002C04C9" w:rsidRDefault="00147F79" w:rsidP="002338FF">
            <w:pPr>
              <w:ind w:firstLine="567"/>
              <w:jc w:val="center"/>
              <w:rPr>
                <w:rFonts w:ascii="Sylfaen" w:hAnsi="Sylfaen" w:cs="Arial"/>
              </w:rPr>
            </w:pPr>
            <w:r w:rsidRPr="002C04C9">
              <w:rPr>
                <w:rFonts w:ascii="Sylfaen" w:hAnsi="Sylfaen" w:cs="Sylfaen"/>
              </w:rPr>
              <w:t>опыт работы</w:t>
            </w:r>
          </w:p>
        </w:tc>
      </w:tr>
      <w:tr w:rsidR="00147F79" w:rsidRPr="002C04C9" w14:paraId="55B7A1F9" w14:textId="77777777" w:rsidTr="002338FF">
        <w:tblPrEx>
          <w:tblLook w:val="01E0" w:firstRow="1" w:lastRow="1" w:firstColumn="1" w:lastColumn="1" w:noHBand="0" w:noVBand="0"/>
        </w:tblPrEx>
        <w:tc>
          <w:tcPr>
            <w:tcW w:w="1844" w:type="pct"/>
            <w:vMerge/>
          </w:tcPr>
          <w:p w14:paraId="385B7F10" w14:textId="77777777" w:rsidR="00147F79" w:rsidRPr="002C04C9" w:rsidRDefault="00147F79" w:rsidP="002338FF">
            <w:pPr>
              <w:ind w:firstLine="567"/>
              <w:jc w:val="both"/>
              <w:rPr>
                <w:rFonts w:ascii="Sylfaen" w:hAnsi="Sylfaen" w:cs="Arial Armenian"/>
                <w:highlight w:val="yellow"/>
              </w:rPr>
            </w:pPr>
          </w:p>
        </w:tc>
        <w:tc>
          <w:tcPr>
            <w:tcW w:w="1230" w:type="pct"/>
          </w:tcPr>
          <w:p w14:paraId="29265863" w14:textId="77777777" w:rsidR="00147F79" w:rsidRPr="002C04C9" w:rsidRDefault="00147F79" w:rsidP="002338FF">
            <w:pPr>
              <w:jc w:val="center"/>
              <w:rPr>
                <w:rFonts w:ascii="Sylfaen" w:hAnsi="Sylfaen" w:cs="Arial"/>
              </w:rPr>
            </w:pPr>
            <w:r w:rsidRPr="002C04C9">
              <w:rPr>
                <w:rFonts w:ascii="Sylfaen" w:hAnsi="Sylfaen" w:cs="Sylfaen"/>
              </w:rPr>
              <w:t>Срок</w:t>
            </w:r>
          </w:p>
        </w:tc>
        <w:tc>
          <w:tcPr>
            <w:tcW w:w="1926" w:type="pct"/>
            <w:vAlign w:val="center"/>
          </w:tcPr>
          <w:p w14:paraId="3F19A40F" w14:textId="77777777" w:rsidR="00147F79" w:rsidRPr="002C04C9" w:rsidRDefault="00147F79" w:rsidP="002338FF">
            <w:pPr>
              <w:jc w:val="center"/>
              <w:rPr>
                <w:rFonts w:ascii="Sylfaen" w:hAnsi="Sylfaen" w:cs="Arial"/>
              </w:rPr>
            </w:pPr>
            <w:r w:rsidRPr="002C04C9">
              <w:rPr>
                <w:rFonts w:ascii="Sylfaen" w:hAnsi="Sylfaen" w:cs="Sylfaen"/>
              </w:rPr>
              <w:t>сфера деятельности и проделанная работа</w:t>
            </w:r>
          </w:p>
        </w:tc>
      </w:tr>
      <w:tr w:rsidR="00147F79" w:rsidRPr="002C04C9" w14:paraId="6EA8C87C" w14:textId="77777777" w:rsidTr="002338FF">
        <w:tblPrEx>
          <w:tblLook w:val="01E0" w:firstRow="1" w:lastRow="1" w:firstColumn="1" w:lastColumn="1" w:noHBand="0" w:noVBand="0"/>
        </w:tblPrEx>
        <w:tc>
          <w:tcPr>
            <w:tcW w:w="5000" w:type="pct"/>
            <w:gridSpan w:val="3"/>
            <w:vAlign w:val="center"/>
          </w:tcPr>
          <w:p w14:paraId="00CDB516" w14:textId="77777777" w:rsidR="00147F79" w:rsidRPr="002C04C9" w:rsidRDefault="00147F79" w:rsidP="002338FF">
            <w:pPr>
              <w:rPr>
                <w:rFonts w:ascii="Sylfaen" w:hAnsi="Sylfaen" w:cs="Arial Armenian"/>
                <w:b/>
                <w:highlight w:val="yellow"/>
              </w:rPr>
            </w:pPr>
            <w:r w:rsidRPr="002C04C9">
              <w:rPr>
                <w:rFonts w:ascii="Sylfaen" w:hAnsi="Sylfaen"/>
                <w:b/>
                <w:color w:val="000000"/>
              </w:rPr>
              <w:t>Основной персонал ****</w:t>
            </w:r>
          </w:p>
        </w:tc>
      </w:tr>
      <w:tr w:rsidR="00147F79" w:rsidRPr="002C04C9" w14:paraId="7265DA33" w14:textId="77777777" w:rsidTr="002338FF">
        <w:tblPrEx>
          <w:tblLook w:val="01E0" w:firstRow="1" w:lastRow="1" w:firstColumn="1" w:lastColumn="1" w:noHBand="0" w:noVBand="0"/>
        </w:tblPrEx>
        <w:tc>
          <w:tcPr>
            <w:tcW w:w="1844" w:type="pct"/>
            <w:vAlign w:val="center"/>
          </w:tcPr>
          <w:p w14:paraId="5C201F6D" w14:textId="77777777" w:rsidR="00147F79" w:rsidRPr="002C04C9" w:rsidRDefault="00147F79" w:rsidP="002338FF">
            <w:pPr>
              <w:rPr>
                <w:rFonts w:ascii="Sylfaen" w:hAnsi="Sylfaen"/>
                <w:color w:val="000000"/>
                <w:highlight w:val="yellow"/>
              </w:rPr>
            </w:pPr>
            <w:r w:rsidRPr="002C04C9">
              <w:rPr>
                <w:rFonts w:ascii="Sylfaen" w:hAnsi="Sylfaen"/>
                <w:color w:val="000000"/>
              </w:rPr>
              <w:t>-</w:t>
            </w:r>
          </w:p>
        </w:tc>
        <w:tc>
          <w:tcPr>
            <w:tcW w:w="1230" w:type="pct"/>
            <w:vAlign w:val="center"/>
          </w:tcPr>
          <w:p w14:paraId="57629102" w14:textId="77777777" w:rsidR="00147F79" w:rsidRPr="002C04C9" w:rsidRDefault="00147F79" w:rsidP="002338FF">
            <w:pPr>
              <w:ind w:firstLine="567"/>
              <w:jc w:val="center"/>
              <w:rPr>
                <w:rFonts w:ascii="Sylfaen" w:hAnsi="Sylfaen" w:cs="Arial Armenian"/>
              </w:rPr>
            </w:pPr>
            <w:r w:rsidRPr="002C04C9">
              <w:rPr>
                <w:rFonts w:ascii="Sylfaen" w:hAnsi="Sylfaen" w:cs="Arial Armenian"/>
              </w:rPr>
              <w:t>5 лет</w:t>
            </w:r>
          </w:p>
        </w:tc>
        <w:tc>
          <w:tcPr>
            <w:tcW w:w="1926" w:type="pct"/>
          </w:tcPr>
          <w:p w14:paraId="7B61CF97" w14:textId="77777777" w:rsidR="00147F79" w:rsidRPr="002C04C9" w:rsidRDefault="00147F79" w:rsidP="002338FF">
            <w:pPr>
              <w:ind w:firstLine="567"/>
              <w:jc w:val="center"/>
              <w:rPr>
                <w:rFonts w:ascii="Sylfaen" w:hAnsi="Sylfaen" w:cs="Arial Armenian"/>
                <w:highlight w:val="yellow"/>
              </w:rPr>
            </w:pPr>
            <w:r w:rsidRPr="002C04C9">
              <w:rPr>
                <w:rFonts w:ascii="Sylfaen" w:hAnsi="Sylfaen" w:cs="Sylfaen"/>
                <w:color w:val="000000"/>
              </w:rPr>
              <w:t>руководитель группы</w:t>
            </w:r>
          </w:p>
        </w:tc>
      </w:tr>
      <w:tr w:rsidR="00147F79" w:rsidRPr="002C04C9" w14:paraId="00402E4D" w14:textId="77777777" w:rsidTr="002338FF">
        <w:tblPrEx>
          <w:tblLook w:val="01E0" w:firstRow="1" w:lastRow="1" w:firstColumn="1" w:lastColumn="1" w:noHBand="0" w:noVBand="0"/>
        </w:tblPrEx>
        <w:tc>
          <w:tcPr>
            <w:tcW w:w="1844" w:type="pct"/>
            <w:vAlign w:val="center"/>
          </w:tcPr>
          <w:p w14:paraId="4870CA97" w14:textId="77777777" w:rsidR="00147F79" w:rsidRPr="002C04C9" w:rsidRDefault="00147F79" w:rsidP="002338FF">
            <w:pPr>
              <w:rPr>
                <w:rFonts w:ascii="Sylfaen" w:hAnsi="Sylfaen"/>
                <w:color w:val="000000"/>
              </w:rPr>
            </w:pPr>
            <w:r w:rsidRPr="002C04C9">
              <w:rPr>
                <w:rFonts w:ascii="Sylfaen" w:hAnsi="Sylfaen"/>
                <w:color w:val="000000"/>
              </w:rPr>
              <w:t>Архитектор</w:t>
            </w:r>
          </w:p>
        </w:tc>
        <w:tc>
          <w:tcPr>
            <w:tcW w:w="1230" w:type="pct"/>
            <w:vAlign w:val="center"/>
          </w:tcPr>
          <w:p w14:paraId="2A18EAA2" w14:textId="77777777" w:rsidR="00147F79" w:rsidRPr="002C04C9" w:rsidRDefault="00147F79" w:rsidP="002338FF">
            <w:pPr>
              <w:ind w:firstLine="567"/>
              <w:jc w:val="center"/>
              <w:rPr>
                <w:rFonts w:ascii="Sylfaen" w:hAnsi="Sylfaen" w:cs="Arial Armenian"/>
              </w:rPr>
            </w:pPr>
            <w:r w:rsidRPr="002C04C9">
              <w:rPr>
                <w:rFonts w:ascii="Sylfaen" w:hAnsi="Sylfaen" w:cs="Arial Armenian"/>
              </w:rPr>
              <w:t>5 лет</w:t>
            </w:r>
          </w:p>
        </w:tc>
        <w:tc>
          <w:tcPr>
            <w:tcW w:w="1926" w:type="pct"/>
          </w:tcPr>
          <w:p w14:paraId="18EE1249" w14:textId="77777777" w:rsidR="00147F79" w:rsidRPr="002C04C9" w:rsidRDefault="00147F79" w:rsidP="002338FF">
            <w:r w:rsidRPr="002C04C9">
              <w:rPr>
                <w:rFonts w:ascii="Sylfaen" w:hAnsi="Sylfaen"/>
                <w:color w:val="000000"/>
              </w:rPr>
              <w:t>Архитектор</w:t>
            </w:r>
          </w:p>
        </w:tc>
      </w:tr>
      <w:tr w:rsidR="00147F79" w:rsidRPr="002C04C9" w14:paraId="6B46B986" w14:textId="77777777" w:rsidTr="002338FF">
        <w:tblPrEx>
          <w:tblLook w:val="01E0" w:firstRow="1" w:lastRow="1" w:firstColumn="1" w:lastColumn="1" w:noHBand="0" w:noVBand="0"/>
        </w:tblPrEx>
        <w:tc>
          <w:tcPr>
            <w:tcW w:w="1844" w:type="pct"/>
            <w:vAlign w:val="center"/>
          </w:tcPr>
          <w:p w14:paraId="393CE0CB" w14:textId="77777777" w:rsidR="00147F79" w:rsidRPr="002C04C9" w:rsidRDefault="00147F79" w:rsidP="002338FF">
            <w:pPr>
              <w:rPr>
                <w:rFonts w:ascii="Sylfaen" w:hAnsi="Sylfaen"/>
                <w:color w:val="000000"/>
              </w:rPr>
            </w:pPr>
            <w:r w:rsidRPr="002C04C9">
              <w:rPr>
                <w:rFonts w:ascii="Sylfaen" w:hAnsi="Sylfaen"/>
                <w:color w:val="000000"/>
              </w:rPr>
              <w:lastRenderedPageBreak/>
              <w:t>Инженер-конструктор</w:t>
            </w:r>
          </w:p>
        </w:tc>
        <w:tc>
          <w:tcPr>
            <w:tcW w:w="1230" w:type="pct"/>
            <w:vAlign w:val="center"/>
          </w:tcPr>
          <w:p w14:paraId="6F8894A6" w14:textId="77777777" w:rsidR="00147F79" w:rsidRPr="002C04C9" w:rsidRDefault="00147F79" w:rsidP="002338FF">
            <w:pPr>
              <w:ind w:firstLine="567"/>
              <w:jc w:val="center"/>
              <w:rPr>
                <w:rFonts w:ascii="Sylfaen" w:hAnsi="Sylfaen" w:cs="Arial Armenian"/>
              </w:rPr>
            </w:pPr>
            <w:r w:rsidRPr="002C04C9">
              <w:rPr>
                <w:rFonts w:ascii="Sylfaen" w:hAnsi="Sylfaen" w:cs="Arial Armenian"/>
              </w:rPr>
              <w:t>5 лет</w:t>
            </w:r>
          </w:p>
        </w:tc>
        <w:tc>
          <w:tcPr>
            <w:tcW w:w="1926" w:type="pct"/>
          </w:tcPr>
          <w:p w14:paraId="65BBA8C7" w14:textId="77777777" w:rsidR="00147F79" w:rsidRPr="002C04C9" w:rsidRDefault="00147F79" w:rsidP="002338FF">
            <w:r w:rsidRPr="002C04C9">
              <w:rPr>
                <w:rFonts w:ascii="Sylfaen" w:hAnsi="Sylfaen"/>
                <w:color w:val="000000"/>
              </w:rPr>
              <w:t>Инженер-конструктор</w:t>
            </w:r>
          </w:p>
        </w:tc>
      </w:tr>
      <w:tr w:rsidR="00147F79" w:rsidRPr="002C04C9" w14:paraId="269072CE" w14:textId="77777777" w:rsidTr="002338FF">
        <w:tblPrEx>
          <w:tblLook w:val="01E0" w:firstRow="1" w:lastRow="1" w:firstColumn="1" w:lastColumn="1" w:noHBand="0" w:noVBand="0"/>
        </w:tblPrEx>
        <w:tc>
          <w:tcPr>
            <w:tcW w:w="1844" w:type="pct"/>
            <w:vAlign w:val="center"/>
          </w:tcPr>
          <w:p w14:paraId="134844B7" w14:textId="77777777" w:rsidR="00147F79" w:rsidRPr="002C04C9" w:rsidRDefault="00147F79" w:rsidP="002338FF">
            <w:pPr>
              <w:rPr>
                <w:rFonts w:ascii="Sylfaen" w:hAnsi="Sylfaen"/>
                <w:color w:val="000000"/>
                <w:highlight w:val="yellow"/>
              </w:rPr>
            </w:pPr>
            <w:r w:rsidRPr="002C04C9">
              <w:rPr>
                <w:rFonts w:ascii="Sylfaen" w:hAnsi="Sylfaen"/>
                <w:color w:val="000000"/>
              </w:rPr>
              <w:t>Специалист по электроснабжению</w:t>
            </w:r>
          </w:p>
        </w:tc>
        <w:tc>
          <w:tcPr>
            <w:tcW w:w="1230" w:type="pct"/>
            <w:vAlign w:val="center"/>
          </w:tcPr>
          <w:p w14:paraId="5680DDD8" w14:textId="77777777" w:rsidR="00147F79" w:rsidRPr="002C04C9" w:rsidRDefault="00147F79" w:rsidP="002338FF">
            <w:pPr>
              <w:ind w:firstLine="567"/>
              <w:jc w:val="center"/>
              <w:rPr>
                <w:rFonts w:ascii="Sylfaen" w:hAnsi="Sylfaen" w:cs="Arial Armenian"/>
              </w:rPr>
            </w:pPr>
            <w:r w:rsidRPr="002C04C9">
              <w:rPr>
                <w:rFonts w:ascii="Sylfaen" w:hAnsi="Sylfaen" w:cs="Arial Armenian"/>
              </w:rPr>
              <w:t>3 лет</w:t>
            </w:r>
          </w:p>
        </w:tc>
        <w:tc>
          <w:tcPr>
            <w:tcW w:w="1926" w:type="pct"/>
          </w:tcPr>
          <w:p w14:paraId="28CB9E9B" w14:textId="77777777" w:rsidR="00147F79" w:rsidRPr="002C04C9" w:rsidRDefault="00147F79" w:rsidP="002338FF">
            <w:pPr>
              <w:jc w:val="center"/>
            </w:pPr>
            <w:r w:rsidRPr="002C04C9">
              <w:t xml:space="preserve">специалист </w:t>
            </w:r>
            <w:r w:rsidRPr="002C04C9">
              <w:rPr>
                <w:rFonts w:ascii="Sylfaen" w:hAnsi="Sylfaen"/>
                <w:color w:val="000000"/>
              </w:rPr>
              <w:t>по электроснабжению</w:t>
            </w:r>
          </w:p>
        </w:tc>
      </w:tr>
      <w:tr w:rsidR="00147F79" w:rsidRPr="002C04C9" w14:paraId="1B9ADFB6" w14:textId="77777777" w:rsidTr="002338FF">
        <w:tblPrEx>
          <w:tblLook w:val="01E0" w:firstRow="1" w:lastRow="1" w:firstColumn="1" w:lastColumn="1" w:noHBand="0" w:noVBand="0"/>
        </w:tblPrEx>
        <w:tc>
          <w:tcPr>
            <w:tcW w:w="1844" w:type="pct"/>
            <w:vAlign w:val="center"/>
          </w:tcPr>
          <w:p w14:paraId="0E912227" w14:textId="77777777" w:rsidR="00147F79" w:rsidRPr="002C04C9" w:rsidRDefault="00147F79" w:rsidP="002338FF">
            <w:pPr>
              <w:rPr>
                <w:rFonts w:ascii="Sylfaen" w:hAnsi="Sylfaen"/>
                <w:color w:val="000000"/>
                <w:highlight w:val="yellow"/>
              </w:rPr>
            </w:pPr>
            <w:r w:rsidRPr="002C04C9">
              <w:rPr>
                <w:rFonts w:ascii="Sylfaen" w:hAnsi="Sylfaen"/>
                <w:color w:val="000000"/>
              </w:rPr>
              <w:t>Специалист по водоснабжению</w:t>
            </w:r>
          </w:p>
        </w:tc>
        <w:tc>
          <w:tcPr>
            <w:tcW w:w="1230" w:type="pct"/>
            <w:vAlign w:val="center"/>
          </w:tcPr>
          <w:p w14:paraId="70D7F96C" w14:textId="77777777" w:rsidR="00147F79" w:rsidRPr="002C04C9" w:rsidRDefault="00147F79" w:rsidP="002338FF">
            <w:pPr>
              <w:ind w:firstLine="567"/>
              <w:jc w:val="center"/>
              <w:rPr>
                <w:rFonts w:ascii="Sylfaen" w:hAnsi="Sylfaen" w:cs="Arial Armenian"/>
              </w:rPr>
            </w:pPr>
            <w:r w:rsidRPr="002C04C9">
              <w:rPr>
                <w:rFonts w:ascii="Sylfaen" w:hAnsi="Sylfaen" w:cs="Arial Armenian"/>
              </w:rPr>
              <w:t>3 года</w:t>
            </w:r>
          </w:p>
        </w:tc>
        <w:tc>
          <w:tcPr>
            <w:tcW w:w="1926" w:type="pct"/>
          </w:tcPr>
          <w:p w14:paraId="28889A79" w14:textId="77777777" w:rsidR="00147F79" w:rsidRPr="002C04C9" w:rsidRDefault="00147F79" w:rsidP="002338FF">
            <w:pPr>
              <w:jc w:val="center"/>
            </w:pPr>
            <w:r w:rsidRPr="002C04C9">
              <w:rPr>
                <w:rFonts w:ascii="Sylfaen" w:hAnsi="Sylfaen"/>
                <w:color w:val="000000"/>
              </w:rPr>
              <w:t>Специалист по водоснабжению</w:t>
            </w:r>
          </w:p>
        </w:tc>
      </w:tr>
      <w:tr w:rsidR="00147F79" w:rsidRPr="002C04C9" w14:paraId="4F871A9A" w14:textId="77777777" w:rsidTr="002338FF">
        <w:tblPrEx>
          <w:tblLook w:val="01E0" w:firstRow="1" w:lastRow="1" w:firstColumn="1" w:lastColumn="1" w:noHBand="0" w:noVBand="0"/>
        </w:tblPrEx>
        <w:tc>
          <w:tcPr>
            <w:tcW w:w="5000" w:type="pct"/>
            <w:gridSpan w:val="3"/>
            <w:vAlign w:val="center"/>
          </w:tcPr>
          <w:p w14:paraId="1F851519" w14:textId="77777777" w:rsidR="00147F79" w:rsidRPr="002C04C9" w:rsidRDefault="00147F79" w:rsidP="002338FF">
            <w:pPr>
              <w:rPr>
                <w:rFonts w:ascii="Sylfaen" w:hAnsi="Sylfaen" w:cs="Sylfaen"/>
                <w:b/>
                <w:color w:val="000000"/>
              </w:rPr>
            </w:pPr>
            <w:r w:rsidRPr="002C04C9">
              <w:rPr>
                <w:rFonts w:ascii="Sylfaen" w:hAnsi="Sylfaen" w:cs="Sylfaen"/>
                <w:b/>
                <w:color w:val="000000"/>
              </w:rPr>
              <w:t>Не основной персонал</w:t>
            </w:r>
          </w:p>
        </w:tc>
      </w:tr>
      <w:tr w:rsidR="00147F79" w:rsidRPr="002C04C9" w14:paraId="76E8E420" w14:textId="77777777" w:rsidTr="002338FF">
        <w:tblPrEx>
          <w:tblLook w:val="01E0" w:firstRow="1" w:lastRow="1" w:firstColumn="1" w:lastColumn="1" w:noHBand="0" w:noVBand="0"/>
        </w:tblPrEx>
        <w:tc>
          <w:tcPr>
            <w:tcW w:w="1844" w:type="pct"/>
            <w:vAlign w:val="center"/>
          </w:tcPr>
          <w:p w14:paraId="0D145A78" w14:textId="77777777" w:rsidR="00147F79" w:rsidRPr="002C04C9" w:rsidRDefault="00147F79" w:rsidP="002338FF">
            <w:pPr>
              <w:rPr>
                <w:rFonts w:ascii="Sylfaen" w:hAnsi="Sylfaen" w:cs="Sylfaen"/>
                <w:color w:val="000000"/>
              </w:rPr>
            </w:pPr>
            <w:r w:rsidRPr="002C04C9">
              <w:rPr>
                <w:rFonts w:ascii="Sylfaen" w:hAnsi="Sylfaen" w:cs="Sylfaen"/>
                <w:color w:val="000000"/>
              </w:rPr>
              <w:t>Геолог</w:t>
            </w:r>
          </w:p>
        </w:tc>
        <w:tc>
          <w:tcPr>
            <w:tcW w:w="1230" w:type="pct"/>
            <w:vAlign w:val="center"/>
          </w:tcPr>
          <w:p w14:paraId="60DF5CDF" w14:textId="77777777" w:rsidR="00147F79" w:rsidRPr="002C04C9" w:rsidRDefault="00147F79" w:rsidP="002338FF">
            <w:pPr>
              <w:ind w:firstLine="567"/>
              <w:jc w:val="center"/>
              <w:rPr>
                <w:rFonts w:ascii="Sylfaen" w:hAnsi="Sylfaen" w:cs="Arial Armenian"/>
                <w:highlight w:val="yellow"/>
              </w:rPr>
            </w:pPr>
            <w:r w:rsidRPr="002C04C9">
              <w:rPr>
                <w:rFonts w:ascii="Sylfaen" w:hAnsi="Sylfaen" w:cs="Arial Armenian"/>
              </w:rPr>
              <w:t>3 года</w:t>
            </w:r>
          </w:p>
        </w:tc>
        <w:tc>
          <w:tcPr>
            <w:tcW w:w="1926" w:type="pct"/>
            <w:vAlign w:val="center"/>
          </w:tcPr>
          <w:p w14:paraId="73FAC873" w14:textId="77777777" w:rsidR="00147F79" w:rsidRPr="002C04C9" w:rsidRDefault="00147F79" w:rsidP="002338FF">
            <w:pPr>
              <w:jc w:val="center"/>
              <w:rPr>
                <w:rFonts w:ascii="Sylfaen" w:hAnsi="Sylfaen" w:cs="Sylfaen"/>
                <w:color w:val="000000"/>
              </w:rPr>
            </w:pPr>
            <w:r w:rsidRPr="002C04C9">
              <w:rPr>
                <w:rFonts w:ascii="Sylfaen" w:hAnsi="Sylfaen" w:cs="Sylfaen"/>
                <w:color w:val="000000"/>
              </w:rPr>
              <w:t>Геолог</w:t>
            </w:r>
          </w:p>
        </w:tc>
      </w:tr>
      <w:tr w:rsidR="00147F79" w:rsidRPr="002C04C9" w14:paraId="6BE4D472" w14:textId="77777777" w:rsidTr="002338FF">
        <w:tblPrEx>
          <w:tblLook w:val="01E0" w:firstRow="1" w:lastRow="1" w:firstColumn="1" w:lastColumn="1" w:noHBand="0" w:noVBand="0"/>
        </w:tblPrEx>
        <w:tc>
          <w:tcPr>
            <w:tcW w:w="1844" w:type="pct"/>
            <w:vAlign w:val="center"/>
          </w:tcPr>
          <w:p w14:paraId="5F84A5AC" w14:textId="77777777" w:rsidR="00147F79" w:rsidRPr="002C04C9" w:rsidRDefault="00147F79" w:rsidP="002338FF">
            <w:pPr>
              <w:rPr>
                <w:rFonts w:ascii="Sylfaen" w:hAnsi="Sylfaen" w:cs="Sylfaen"/>
                <w:color w:val="000000"/>
              </w:rPr>
            </w:pPr>
            <w:r w:rsidRPr="002C04C9">
              <w:rPr>
                <w:rFonts w:ascii="Sylfaen" w:hAnsi="Sylfaen" w:cs="Sylfaen"/>
                <w:color w:val="000000"/>
              </w:rPr>
              <w:t>Геодезист</w:t>
            </w:r>
          </w:p>
        </w:tc>
        <w:tc>
          <w:tcPr>
            <w:tcW w:w="1230" w:type="pct"/>
            <w:vAlign w:val="center"/>
          </w:tcPr>
          <w:p w14:paraId="7ED48FAC" w14:textId="77777777" w:rsidR="00147F79" w:rsidRPr="002C04C9" w:rsidRDefault="00147F79" w:rsidP="002338FF">
            <w:pPr>
              <w:ind w:firstLine="567"/>
              <w:jc w:val="center"/>
              <w:rPr>
                <w:rFonts w:ascii="Sylfaen" w:hAnsi="Sylfaen" w:cs="Arial Armenian"/>
              </w:rPr>
            </w:pPr>
            <w:r w:rsidRPr="002C04C9">
              <w:rPr>
                <w:rFonts w:ascii="Sylfaen" w:hAnsi="Sylfaen" w:cs="Arial Armenian"/>
              </w:rPr>
              <w:t>3 года</w:t>
            </w:r>
          </w:p>
        </w:tc>
        <w:tc>
          <w:tcPr>
            <w:tcW w:w="1926" w:type="pct"/>
            <w:vAlign w:val="center"/>
          </w:tcPr>
          <w:p w14:paraId="3B98B1AC" w14:textId="77777777" w:rsidR="00147F79" w:rsidRPr="002C04C9" w:rsidRDefault="00147F79" w:rsidP="002338FF">
            <w:pPr>
              <w:jc w:val="center"/>
              <w:rPr>
                <w:rFonts w:ascii="Sylfaen" w:hAnsi="Sylfaen" w:cs="Sylfaen"/>
                <w:color w:val="000000"/>
              </w:rPr>
            </w:pPr>
            <w:r w:rsidRPr="002C04C9">
              <w:rPr>
                <w:rFonts w:ascii="Sylfaen" w:hAnsi="Sylfaen" w:cs="Sylfaen"/>
                <w:color w:val="000000"/>
              </w:rPr>
              <w:t>Геодезист</w:t>
            </w:r>
          </w:p>
        </w:tc>
      </w:tr>
      <w:tr w:rsidR="00147F79" w:rsidRPr="002C04C9" w14:paraId="318BF9BC" w14:textId="77777777" w:rsidTr="002338FF">
        <w:tblPrEx>
          <w:tblLook w:val="01E0" w:firstRow="1" w:lastRow="1" w:firstColumn="1" w:lastColumn="1" w:noHBand="0" w:noVBand="0"/>
        </w:tblPrEx>
        <w:tc>
          <w:tcPr>
            <w:tcW w:w="1844" w:type="pct"/>
            <w:vAlign w:val="center"/>
          </w:tcPr>
          <w:p w14:paraId="44B705C3" w14:textId="77777777" w:rsidR="00147F79" w:rsidRPr="002C04C9" w:rsidRDefault="00147F79" w:rsidP="002338FF">
            <w:pPr>
              <w:rPr>
                <w:rFonts w:ascii="Sylfaen" w:hAnsi="Sylfaen" w:cs="Sylfaen"/>
                <w:color w:val="000000"/>
              </w:rPr>
            </w:pPr>
            <w:r w:rsidRPr="002C04C9">
              <w:rPr>
                <w:rFonts w:ascii="Sylfaen" w:hAnsi="Sylfaen" w:cs="Sylfaen"/>
                <w:color w:val="000000"/>
              </w:rPr>
              <w:t>Сметчик</w:t>
            </w:r>
          </w:p>
        </w:tc>
        <w:tc>
          <w:tcPr>
            <w:tcW w:w="1230" w:type="pct"/>
            <w:vAlign w:val="center"/>
          </w:tcPr>
          <w:p w14:paraId="3C64D67E" w14:textId="77777777" w:rsidR="00147F79" w:rsidRPr="002C04C9" w:rsidRDefault="00147F79" w:rsidP="002338FF">
            <w:pPr>
              <w:ind w:firstLine="567"/>
              <w:jc w:val="center"/>
              <w:rPr>
                <w:rFonts w:ascii="Sylfaen" w:hAnsi="Sylfaen" w:cs="Arial Armenian"/>
              </w:rPr>
            </w:pPr>
            <w:r w:rsidRPr="002C04C9">
              <w:rPr>
                <w:rFonts w:ascii="Sylfaen" w:hAnsi="Sylfaen" w:cs="Arial Armenian"/>
              </w:rPr>
              <w:t>3 года</w:t>
            </w:r>
          </w:p>
        </w:tc>
        <w:tc>
          <w:tcPr>
            <w:tcW w:w="1926" w:type="pct"/>
            <w:vAlign w:val="center"/>
          </w:tcPr>
          <w:p w14:paraId="038572A6" w14:textId="77777777" w:rsidR="00147F79" w:rsidRPr="002C04C9" w:rsidRDefault="00147F79" w:rsidP="002338FF">
            <w:pPr>
              <w:jc w:val="center"/>
              <w:rPr>
                <w:rFonts w:ascii="Sylfaen" w:hAnsi="Sylfaen" w:cs="Sylfaen"/>
                <w:color w:val="000000"/>
              </w:rPr>
            </w:pPr>
            <w:r w:rsidRPr="002C04C9">
              <w:rPr>
                <w:rFonts w:ascii="Sylfaen" w:hAnsi="Sylfaen" w:cs="Sylfaen"/>
                <w:color w:val="000000"/>
              </w:rPr>
              <w:t>Сметчик</w:t>
            </w:r>
          </w:p>
        </w:tc>
      </w:tr>
    </w:tbl>
    <w:p w14:paraId="61F87A4F" w14:textId="77777777" w:rsidR="00147F79" w:rsidRPr="002C04C9" w:rsidRDefault="00147F79" w:rsidP="00147F79">
      <w:pPr>
        <w:widowControl w:val="0"/>
        <w:ind w:firstLine="375"/>
        <w:jc w:val="both"/>
        <w:rPr>
          <w:rFonts w:ascii="Sylfaen" w:hAnsi="Sylfaen"/>
          <w:b/>
        </w:rPr>
      </w:pPr>
      <w:r w:rsidRPr="002C04C9">
        <w:rPr>
          <w:rFonts w:ascii="Sylfaen" w:hAnsi="Sylfaen"/>
          <w:b/>
        </w:rPr>
        <w:t>*** При оценке, по необходимости, заказчиком могут потребоваться также копии документов, обосновывающих квалификацию представленных специалистов.</w:t>
      </w:r>
    </w:p>
    <w:p w14:paraId="147920D0" w14:textId="77777777" w:rsidR="00147F79" w:rsidRPr="002C04C9" w:rsidRDefault="00147F79" w:rsidP="00147F79">
      <w:pPr>
        <w:widowControl w:val="0"/>
        <w:ind w:firstLine="375"/>
        <w:jc w:val="both"/>
        <w:rPr>
          <w:rFonts w:ascii="Sylfaen" w:hAnsi="Sylfaen"/>
          <w:b/>
        </w:rPr>
      </w:pPr>
      <w:r w:rsidRPr="002C04C9">
        <w:rPr>
          <w:rFonts w:ascii="Sylfaen" w:hAnsi="Sylfaen"/>
          <w:b/>
        </w:rPr>
        <w:t>**** Специалисты, удовлетворяющие минимальным требованиям в неосновном аппарате, будут оцениваться в равных проходных единицах, а оценка специалистов, включенных в основной аппарат, будет определяться в порядке сравнения периода опыта работы .</w:t>
      </w:r>
    </w:p>
    <w:p w14:paraId="05EC8590" w14:textId="77777777" w:rsidR="00147F79" w:rsidRPr="002C04C9" w:rsidRDefault="00147F79" w:rsidP="00147F79">
      <w:pPr>
        <w:widowControl w:val="0"/>
        <w:tabs>
          <w:tab w:val="left" w:pos="1134"/>
        </w:tabs>
        <w:spacing w:after="160"/>
        <w:ind w:firstLine="567"/>
        <w:jc w:val="both"/>
        <w:rPr>
          <w:rFonts w:ascii="GHEA Grapalat" w:hAnsi="GHEA Grapalat"/>
        </w:rPr>
      </w:pPr>
    </w:p>
    <w:p w14:paraId="5DCC890D" w14:textId="77777777" w:rsidR="00147F79" w:rsidRPr="002C04C9" w:rsidRDefault="00147F79" w:rsidP="00147F79">
      <w:pPr>
        <w:widowControl w:val="0"/>
        <w:tabs>
          <w:tab w:val="left" w:pos="1134"/>
        </w:tabs>
        <w:spacing w:after="160"/>
        <w:ind w:firstLine="567"/>
        <w:jc w:val="both"/>
        <w:rPr>
          <w:rFonts w:ascii="GHEA Grapalat" w:hAnsi="GHEA Grapalat"/>
          <w:b/>
        </w:rPr>
      </w:pPr>
      <w:r w:rsidRPr="002C04C9">
        <w:rPr>
          <w:rFonts w:ascii="GHEA Grapalat" w:hAnsi="GHEA Grapalat"/>
          <w:b/>
        </w:rPr>
        <w:t>б. участник представляет в заявке данные специалистов, выдвинутых для выполнения работ, установленных настоящим приглашением:</w:t>
      </w:r>
    </w:p>
    <w:tbl>
      <w:tblPr>
        <w:tblW w:w="10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783"/>
        <w:gridCol w:w="1561"/>
        <w:gridCol w:w="2694"/>
        <w:gridCol w:w="2269"/>
      </w:tblGrid>
      <w:tr w:rsidR="00147F79" w:rsidRPr="002C04C9" w14:paraId="0338C871" w14:textId="77777777" w:rsidTr="002338FF">
        <w:tc>
          <w:tcPr>
            <w:tcW w:w="10031" w:type="dxa"/>
            <w:gridSpan w:val="5"/>
            <w:tcBorders>
              <w:top w:val="single" w:sz="4" w:space="0" w:color="auto"/>
              <w:left w:val="single" w:sz="4" w:space="0" w:color="auto"/>
              <w:bottom w:val="single" w:sz="4" w:space="0" w:color="auto"/>
              <w:right w:val="single" w:sz="4" w:space="0" w:color="auto"/>
            </w:tcBorders>
            <w:hideMark/>
          </w:tcPr>
          <w:p w14:paraId="0AB2AA37" w14:textId="77777777" w:rsidR="00147F79" w:rsidRPr="002C04C9" w:rsidRDefault="00147F79" w:rsidP="002338FF">
            <w:pPr>
              <w:ind w:firstLine="567"/>
              <w:jc w:val="center"/>
              <w:rPr>
                <w:rFonts w:ascii="GHEA Grapalat" w:hAnsi="GHEA Grapalat" w:cs="Arial"/>
                <w:b/>
                <w:sz w:val="20"/>
              </w:rPr>
            </w:pPr>
            <w:r w:rsidRPr="002C04C9">
              <w:rPr>
                <w:rFonts w:ascii="GHEA Grapalat" w:hAnsi="GHEA Grapalat"/>
                <w:b/>
              </w:rPr>
              <w:t>Специалисты, включенные в состав основного персонала</w:t>
            </w:r>
          </w:p>
        </w:tc>
      </w:tr>
      <w:tr w:rsidR="00147F79" w:rsidRPr="002C04C9" w14:paraId="19742E90" w14:textId="77777777" w:rsidTr="002338FF">
        <w:tc>
          <w:tcPr>
            <w:tcW w:w="1728" w:type="dxa"/>
            <w:vMerge w:val="restart"/>
            <w:tcBorders>
              <w:top w:val="single" w:sz="4" w:space="0" w:color="auto"/>
              <w:left w:val="single" w:sz="4" w:space="0" w:color="auto"/>
              <w:bottom w:val="single" w:sz="4" w:space="0" w:color="auto"/>
              <w:right w:val="single" w:sz="4" w:space="0" w:color="auto"/>
            </w:tcBorders>
            <w:vAlign w:val="center"/>
            <w:hideMark/>
          </w:tcPr>
          <w:p w14:paraId="346E3CF7" w14:textId="77777777" w:rsidR="00147F79" w:rsidRPr="002C04C9" w:rsidRDefault="00147F79" w:rsidP="002338FF">
            <w:pPr>
              <w:pStyle w:val="BodyTextIndent2"/>
              <w:widowControl w:val="0"/>
              <w:spacing w:after="120" w:line="240" w:lineRule="auto"/>
              <w:ind w:firstLine="0"/>
              <w:jc w:val="center"/>
              <w:rPr>
                <w:rFonts w:ascii="GHEA Grapalat" w:hAnsi="GHEA Grapalat"/>
                <w:b/>
                <w:szCs w:val="24"/>
              </w:rPr>
            </w:pPr>
            <w:r w:rsidRPr="002C04C9">
              <w:rPr>
                <w:rFonts w:ascii="GHEA Grapalat" w:hAnsi="GHEA Grapalat"/>
                <w:b/>
                <w:szCs w:val="24"/>
              </w:rPr>
              <w:t>имя, фамилия</w:t>
            </w:r>
          </w:p>
        </w:tc>
        <w:tc>
          <w:tcPr>
            <w:tcW w:w="1782" w:type="dxa"/>
            <w:vMerge w:val="restart"/>
            <w:tcBorders>
              <w:top w:val="single" w:sz="4" w:space="0" w:color="auto"/>
              <w:left w:val="single" w:sz="4" w:space="0" w:color="auto"/>
              <w:bottom w:val="single" w:sz="4" w:space="0" w:color="auto"/>
              <w:right w:val="single" w:sz="4" w:space="0" w:color="auto"/>
            </w:tcBorders>
            <w:vAlign w:val="center"/>
            <w:hideMark/>
          </w:tcPr>
          <w:p w14:paraId="0425A621" w14:textId="77777777" w:rsidR="00147F79" w:rsidRPr="002C04C9" w:rsidRDefault="00147F79" w:rsidP="002338FF">
            <w:pPr>
              <w:pStyle w:val="BodyTextIndent2"/>
              <w:widowControl w:val="0"/>
              <w:autoSpaceDE w:val="0"/>
              <w:autoSpaceDN w:val="0"/>
              <w:adjustRightInd w:val="0"/>
              <w:spacing w:after="120" w:line="240" w:lineRule="auto"/>
              <w:ind w:firstLine="0"/>
              <w:jc w:val="center"/>
              <w:rPr>
                <w:rFonts w:ascii="GHEA Grapalat" w:hAnsi="GHEA Grapalat"/>
                <w:b/>
                <w:szCs w:val="24"/>
              </w:rPr>
            </w:pPr>
            <w:r w:rsidRPr="002C04C9">
              <w:rPr>
                <w:rFonts w:ascii="GHEA Grapalat" w:hAnsi="GHEA Grapalat"/>
                <w:b/>
                <w:szCs w:val="24"/>
              </w:rPr>
              <w:t>квалификация</w:t>
            </w:r>
          </w:p>
        </w:tc>
        <w:tc>
          <w:tcPr>
            <w:tcW w:w="4253" w:type="dxa"/>
            <w:gridSpan w:val="2"/>
            <w:tcBorders>
              <w:top w:val="single" w:sz="4" w:space="0" w:color="auto"/>
              <w:left w:val="single" w:sz="4" w:space="0" w:color="auto"/>
              <w:bottom w:val="single" w:sz="4" w:space="0" w:color="auto"/>
              <w:right w:val="single" w:sz="4" w:space="0" w:color="auto"/>
            </w:tcBorders>
            <w:hideMark/>
          </w:tcPr>
          <w:p w14:paraId="3362F4AA" w14:textId="77777777" w:rsidR="00147F79" w:rsidRPr="002C04C9" w:rsidRDefault="00147F79" w:rsidP="002338FF">
            <w:pPr>
              <w:pStyle w:val="BodyTextIndent2"/>
              <w:widowControl w:val="0"/>
              <w:spacing w:after="120" w:line="240" w:lineRule="auto"/>
              <w:ind w:firstLine="0"/>
              <w:jc w:val="center"/>
              <w:rPr>
                <w:rFonts w:ascii="GHEA Grapalat" w:hAnsi="GHEA Grapalat"/>
                <w:b/>
                <w:szCs w:val="24"/>
              </w:rPr>
            </w:pPr>
            <w:r w:rsidRPr="002C04C9">
              <w:rPr>
                <w:rFonts w:ascii="GHEA Grapalat" w:hAnsi="GHEA Grapalat"/>
                <w:b/>
                <w:szCs w:val="24"/>
              </w:rPr>
              <w:t xml:space="preserve">трудовой опыт </w:t>
            </w:r>
          </w:p>
        </w:tc>
        <w:tc>
          <w:tcPr>
            <w:tcW w:w="2268" w:type="dxa"/>
            <w:vMerge w:val="restart"/>
            <w:tcBorders>
              <w:top w:val="single" w:sz="4" w:space="0" w:color="auto"/>
              <w:left w:val="single" w:sz="4" w:space="0" w:color="auto"/>
              <w:bottom w:val="single" w:sz="4" w:space="0" w:color="auto"/>
              <w:right w:val="single" w:sz="4" w:space="0" w:color="auto"/>
            </w:tcBorders>
            <w:hideMark/>
          </w:tcPr>
          <w:p w14:paraId="7650EBD5" w14:textId="77777777" w:rsidR="00147F79" w:rsidRPr="002C04C9" w:rsidRDefault="00147F79" w:rsidP="002338FF">
            <w:pPr>
              <w:pStyle w:val="BodyTextIndent2"/>
              <w:widowControl w:val="0"/>
              <w:spacing w:after="120" w:line="240" w:lineRule="auto"/>
              <w:ind w:firstLine="0"/>
              <w:jc w:val="center"/>
              <w:rPr>
                <w:rFonts w:ascii="GHEA Grapalat" w:hAnsi="GHEA Grapalat"/>
                <w:b/>
                <w:szCs w:val="24"/>
              </w:rPr>
            </w:pPr>
            <w:r w:rsidRPr="002C04C9">
              <w:rPr>
                <w:rFonts w:ascii="GHEA Grapalat" w:hAnsi="GHEA Grapalat"/>
                <w:b/>
                <w:szCs w:val="24"/>
              </w:rPr>
              <w:t>наименование работодателя</w:t>
            </w:r>
          </w:p>
        </w:tc>
      </w:tr>
      <w:tr w:rsidR="00147F79" w:rsidRPr="002C04C9" w14:paraId="1845E9F0" w14:textId="77777777" w:rsidTr="002338FF">
        <w:tc>
          <w:tcPr>
            <w:tcW w:w="10031" w:type="dxa"/>
            <w:vMerge/>
            <w:tcBorders>
              <w:top w:val="single" w:sz="4" w:space="0" w:color="auto"/>
              <w:left w:val="single" w:sz="4" w:space="0" w:color="auto"/>
              <w:bottom w:val="single" w:sz="4" w:space="0" w:color="auto"/>
              <w:right w:val="single" w:sz="4" w:space="0" w:color="auto"/>
            </w:tcBorders>
            <w:vAlign w:val="center"/>
            <w:hideMark/>
          </w:tcPr>
          <w:p w14:paraId="192AF83F" w14:textId="77777777" w:rsidR="00147F79" w:rsidRPr="002C04C9" w:rsidRDefault="00147F79" w:rsidP="002338FF">
            <w:pPr>
              <w:rPr>
                <w:rFonts w:ascii="GHEA Grapalat" w:hAnsi="GHEA Grapalat"/>
                <w:b/>
                <w:sz w:val="20"/>
              </w:rPr>
            </w:pPr>
          </w:p>
        </w:tc>
        <w:tc>
          <w:tcPr>
            <w:tcW w:w="1782" w:type="dxa"/>
            <w:vMerge/>
            <w:tcBorders>
              <w:top w:val="single" w:sz="4" w:space="0" w:color="auto"/>
              <w:left w:val="single" w:sz="4" w:space="0" w:color="auto"/>
              <w:bottom w:val="single" w:sz="4" w:space="0" w:color="auto"/>
              <w:right w:val="single" w:sz="4" w:space="0" w:color="auto"/>
            </w:tcBorders>
            <w:vAlign w:val="center"/>
            <w:hideMark/>
          </w:tcPr>
          <w:p w14:paraId="208249A1" w14:textId="77777777" w:rsidR="00147F79" w:rsidRPr="002C04C9" w:rsidRDefault="00147F79" w:rsidP="002338FF">
            <w:pPr>
              <w:rPr>
                <w:rFonts w:ascii="GHEA Grapalat" w:hAnsi="GHEA Grapalat"/>
                <w:b/>
                <w:sz w:val="20"/>
              </w:rPr>
            </w:pPr>
          </w:p>
        </w:tc>
        <w:tc>
          <w:tcPr>
            <w:tcW w:w="1560" w:type="dxa"/>
            <w:tcBorders>
              <w:top w:val="single" w:sz="4" w:space="0" w:color="auto"/>
              <w:left w:val="single" w:sz="4" w:space="0" w:color="auto"/>
              <w:bottom w:val="single" w:sz="4" w:space="0" w:color="auto"/>
              <w:right w:val="single" w:sz="4" w:space="0" w:color="auto"/>
            </w:tcBorders>
            <w:hideMark/>
          </w:tcPr>
          <w:p w14:paraId="414F5691" w14:textId="77777777" w:rsidR="00147F79" w:rsidRPr="002C04C9" w:rsidRDefault="00147F79" w:rsidP="002338FF">
            <w:pPr>
              <w:pStyle w:val="BodyTextIndent2"/>
              <w:widowControl w:val="0"/>
              <w:autoSpaceDE w:val="0"/>
              <w:autoSpaceDN w:val="0"/>
              <w:adjustRightInd w:val="0"/>
              <w:spacing w:after="120" w:line="240" w:lineRule="auto"/>
              <w:ind w:firstLine="0"/>
              <w:jc w:val="center"/>
              <w:rPr>
                <w:rFonts w:ascii="GHEA Grapalat" w:hAnsi="GHEA Grapalat"/>
                <w:b/>
                <w:szCs w:val="24"/>
              </w:rPr>
            </w:pPr>
            <w:r w:rsidRPr="002C04C9">
              <w:rPr>
                <w:rFonts w:ascii="GHEA Grapalat" w:hAnsi="GHEA Grapalat"/>
                <w:b/>
                <w:szCs w:val="24"/>
              </w:rPr>
              <w:t>период</w:t>
            </w:r>
          </w:p>
        </w:tc>
        <w:tc>
          <w:tcPr>
            <w:tcW w:w="2693" w:type="dxa"/>
            <w:tcBorders>
              <w:top w:val="single" w:sz="4" w:space="0" w:color="auto"/>
              <w:left w:val="single" w:sz="4" w:space="0" w:color="auto"/>
              <w:bottom w:val="single" w:sz="4" w:space="0" w:color="auto"/>
              <w:right w:val="single" w:sz="4" w:space="0" w:color="auto"/>
            </w:tcBorders>
            <w:vAlign w:val="center"/>
            <w:hideMark/>
          </w:tcPr>
          <w:p w14:paraId="1BB8D18B" w14:textId="77777777" w:rsidR="00147F79" w:rsidRPr="002C04C9" w:rsidRDefault="00147F79" w:rsidP="002338FF">
            <w:pPr>
              <w:pStyle w:val="BodyTextIndent2"/>
              <w:widowControl w:val="0"/>
              <w:autoSpaceDE w:val="0"/>
              <w:autoSpaceDN w:val="0"/>
              <w:adjustRightInd w:val="0"/>
              <w:spacing w:after="120" w:line="240" w:lineRule="auto"/>
              <w:ind w:firstLine="0"/>
              <w:jc w:val="center"/>
              <w:rPr>
                <w:rFonts w:ascii="GHEA Grapalat" w:hAnsi="GHEA Grapalat"/>
                <w:b/>
                <w:szCs w:val="24"/>
              </w:rPr>
            </w:pPr>
            <w:r w:rsidRPr="002C04C9">
              <w:rPr>
                <w:rFonts w:ascii="GHEA Grapalat" w:hAnsi="GHEA Grapalat"/>
                <w:b/>
                <w:szCs w:val="24"/>
              </w:rPr>
              <w:t>сфера деятельности и выполненная работа</w:t>
            </w: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1C4B854F" w14:textId="77777777" w:rsidR="00147F79" w:rsidRPr="002C04C9" w:rsidRDefault="00147F79" w:rsidP="002338FF">
            <w:pPr>
              <w:rPr>
                <w:rFonts w:ascii="GHEA Grapalat" w:hAnsi="GHEA Grapalat"/>
                <w:b/>
                <w:sz w:val="20"/>
              </w:rPr>
            </w:pPr>
          </w:p>
        </w:tc>
      </w:tr>
      <w:tr w:rsidR="00147F79" w:rsidRPr="002C04C9" w14:paraId="3E12DE12" w14:textId="77777777" w:rsidTr="002338FF">
        <w:tc>
          <w:tcPr>
            <w:tcW w:w="1728" w:type="dxa"/>
            <w:tcBorders>
              <w:top w:val="single" w:sz="4" w:space="0" w:color="auto"/>
              <w:left w:val="single" w:sz="4" w:space="0" w:color="auto"/>
              <w:bottom w:val="single" w:sz="4" w:space="0" w:color="auto"/>
              <w:right w:val="single" w:sz="4" w:space="0" w:color="auto"/>
            </w:tcBorders>
            <w:hideMark/>
          </w:tcPr>
          <w:p w14:paraId="4D2C658B" w14:textId="77777777" w:rsidR="00147F79" w:rsidRPr="002C04C9" w:rsidRDefault="00147F79" w:rsidP="002338FF">
            <w:pPr>
              <w:jc w:val="center"/>
              <w:rPr>
                <w:rFonts w:ascii="GHEA Grapalat" w:hAnsi="GHEA Grapalat" w:cs="Arial Armenian"/>
                <w:b/>
                <w:sz w:val="20"/>
              </w:rPr>
            </w:pPr>
            <w:r w:rsidRPr="002C04C9">
              <w:rPr>
                <w:rFonts w:ascii="GHEA Grapalat" w:hAnsi="GHEA Grapalat" w:cs="Arial Armenian"/>
                <w:b/>
                <w:sz w:val="20"/>
              </w:rPr>
              <w:t>1</w:t>
            </w:r>
          </w:p>
        </w:tc>
        <w:tc>
          <w:tcPr>
            <w:tcW w:w="1782" w:type="dxa"/>
            <w:tcBorders>
              <w:top w:val="single" w:sz="4" w:space="0" w:color="auto"/>
              <w:left w:val="single" w:sz="4" w:space="0" w:color="auto"/>
              <w:bottom w:val="single" w:sz="4" w:space="0" w:color="auto"/>
              <w:right w:val="single" w:sz="4" w:space="0" w:color="auto"/>
            </w:tcBorders>
            <w:hideMark/>
          </w:tcPr>
          <w:p w14:paraId="3B4058AB" w14:textId="77777777" w:rsidR="00147F79" w:rsidRPr="002C04C9" w:rsidRDefault="00147F79" w:rsidP="002338FF">
            <w:pPr>
              <w:jc w:val="center"/>
              <w:rPr>
                <w:rFonts w:ascii="GHEA Grapalat" w:hAnsi="GHEA Grapalat" w:cs="Arial Armenian"/>
                <w:b/>
                <w:sz w:val="20"/>
              </w:rPr>
            </w:pPr>
            <w:r w:rsidRPr="002C04C9">
              <w:rPr>
                <w:rFonts w:ascii="GHEA Grapalat" w:hAnsi="GHEA Grapalat" w:cs="Arial Armenian"/>
                <w:b/>
                <w:sz w:val="20"/>
              </w:rPr>
              <w:t>2</w:t>
            </w:r>
          </w:p>
        </w:tc>
        <w:tc>
          <w:tcPr>
            <w:tcW w:w="1560" w:type="dxa"/>
            <w:tcBorders>
              <w:top w:val="single" w:sz="4" w:space="0" w:color="auto"/>
              <w:left w:val="single" w:sz="4" w:space="0" w:color="auto"/>
              <w:bottom w:val="single" w:sz="4" w:space="0" w:color="auto"/>
              <w:right w:val="single" w:sz="4" w:space="0" w:color="auto"/>
            </w:tcBorders>
            <w:hideMark/>
          </w:tcPr>
          <w:p w14:paraId="2E96636D" w14:textId="77777777" w:rsidR="00147F79" w:rsidRPr="002C04C9" w:rsidRDefault="00147F79" w:rsidP="002338FF">
            <w:pPr>
              <w:jc w:val="center"/>
              <w:rPr>
                <w:rFonts w:ascii="GHEA Grapalat" w:hAnsi="GHEA Grapalat" w:cs="Arial Armenian"/>
                <w:b/>
                <w:sz w:val="20"/>
              </w:rPr>
            </w:pPr>
            <w:r w:rsidRPr="002C04C9">
              <w:rPr>
                <w:rFonts w:ascii="GHEA Grapalat" w:hAnsi="GHEA Grapalat" w:cs="Arial Armenian"/>
                <w:b/>
                <w:sz w:val="20"/>
              </w:rPr>
              <w:t>3</w:t>
            </w:r>
          </w:p>
        </w:tc>
        <w:tc>
          <w:tcPr>
            <w:tcW w:w="2693" w:type="dxa"/>
            <w:tcBorders>
              <w:top w:val="single" w:sz="4" w:space="0" w:color="auto"/>
              <w:left w:val="single" w:sz="4" w:space="0" w:color="auto"/>
              <w:bottom w:val="single" w:sz="4" w:space="0" w:color="auto"/>
              <w:right w:val="single" w:sz="4" w:space="0" w:color="auto"/>
            </w:tcBorders>
            <w:hideMark/>
          </w:tcPr>
          <w:p w14:paraId="5A711521" w14:textId="77777777" w:rsidR="00147F79" w:rsidRPr="002C04C9" w:rsidRDefault="00147F79" w:rsidP="002338FF">
            <w:pPr>
              <w:jc w:val="center"/>
              <w:rPr>
                <w:rFonts w:ascii="GHEA Grapalat" w:hAnsi="GHEA Grapalat" w:cs="Arial Armenian"/>
                <w:b/>
                <w:sz w:val="20"/>
              </w:rPr>
            </w:pPr>
            <w:r w:rsidRPr="002C04C9">
              <w:rPr>
                <w:rFonts w:ascii="GHEA Grapalat" w:hAnsi="GHEA Grapalat" w:cs="Arial Armenian"/>
                <w:b/>
                <w:sz w:val="20"/>
              </w:rPr>
              <w:t>4</w:t>
            </w:r>
          </w:p>
        </w:tc>
        <w:tc>
          <w:tcPr>
            <w:tcW w:w="2268" w:type="dxa"/>
            <w:tcBorders>
              <w:top w:val="single" w:sz="4" w:space="0" w:color="auto"/>
              <w:left w:val="single" w:sz="4" w:space="0" w:color="auto"/>
              <w:bottom w:val="single" w:sz="4" w:space="0" w:color="auto"/>
              <w:right w:val="single" w:sz="4" w:space="0" w:color="auto"/>
            </w:tcBorders>
            <w:hideMark/>
          </w:tcPr>
          <w:p w14:paraId="3F44663C" w14:textId="77777777" w:rsidR="00147F79" w:rsidRPr="002C04C9" w:rsidRDefault="00147F79" w:rsidP="002338FF">
            <w:pPr>
              <w:jc w:val="center"/>
              <w:rPr>
                <w:rFonts w:ascii="GHEA Grapalat" w:hAnsi="GHEA Grapalat" w:cs="Arial Armenian"/>
                <w:b/>
                <w:sz w:val="20"/>
              </w:rPr>
            </w:pPr>
            <w:r w:rsidRPr="002C04C9">
              <w:rPr>
                <w:rFonts w:ascii="GHEA Grapalat" w:hAnsi="GHEA Grapalat" w:cs="Arial Armenian"/>
                <w:b/>
                <w:sz w:val="20"/>
              </w:rPr>
              <w:t>5</w:t>
            </w:r>
          </w:p>
        </w:tc>
      </w:tr>
      <w:tr w:rsidR="00147F79" w:rsidRPr="002C04C9" w14:paraId="38C4D54E" w14:textId="77777777" w:rsidTr="002338FF">
        <w:tc>
          <w:tcPr>
            <w:tcW w:w="1728" w:type="dxa"/>
            <w:tcBorders>
              <w:top w:val="single" w:sz="4" w:space="0" w:color="auto"/>
              <w:left w:val="single" w:sz="4" w:space="0" w:color="auto"/>
              <w:bottom w:val="single" w:sz="4" w:space="0" w:color="auto"/>
              <w:right w:val="single" w:sz="4" w:space="0" w:color="auto"/>
            </w:tcBorders>
            <w:hideMark/>
          </w:tcPr>
          <w:p w14:paraId="74DE1CF2" w14:textId="77777777" w:rsidR="00147F79" w:rsidRPr="002C04C9" w:rsidRDefault="00147F79" w:rsidP="002338FF">
            <w:pPr>
              <w:ind w:firstLine="567"/>
              <w:jc w:val="both"/>
              <w:rPr>
                <w:rFonts w:ascii="GHEA Grapalat" w:hAnsi="GHEA Grapalat" w:cs="Arial Armenian"/>
                <w:b/>
                <w:sz w:val="20"/>
              </w:rPr>
            </w:pPr>
            <w:r w:rsidRPr="002C04C9">
              <w:rPr>
                <w:rFonts w:ascii="GHEA Grapalat" w:hAnsi="GHEA Grapalat" w:cs="Arial Armenian"/>
                <w:b/>
                <w:sz w:val="20"/>
              </w:rPr>
              <w:t>1.</w:t>
            </w:r>
          </w:p>
        </w:tc>
        <w:tc>
          <w:tcPr>
            <w:tcW w:w="1782" w:type="dxa"/>
            <w:tcBorders>
              <w:top w:val="single" w:sz="4" w:space="0" w:color="auto"/>
              <w:left w:val="single" w:sz="4" w:space="0" w:color="auto"/>
              <w:bottom w:val="single" w:sz="4" w:space="0" w:color="auto"/>
              <w:right w:val="single" w:sz="4" w:space="0" w:color="auto"/>
            </w:tcBorders>
          </w:tcPr>
          <w:p w14:paraId="080969E7" w14:textId="77777777" w:rsidR="00147F79" w:rsidRPr="002C04C9" w:rsidRDefault="00147F79" w:rsidP="002338FF">
            <w:pPr>
              <w:ind w:firstLine="567"/>
              <w:jc w:val="both"/>
              <w:rPr>
                <w:rFonts w:ascii="GHEA Grapalat" w:hAnsi="GHEA Grapalat" w:cs="Arial Armenian"/>
                <w:b/>
                <w:sz w:val="20"/>
              </w:rPr>
            </w:pPr>
          </w:p>
        </w:tc>
        <w:tc>
          <w:tcPr>
            <w:tcW w:w="1560" w:type="dxa"/>
            <w:tcBorders>
              <w:top w:val="single" w:sz="4" w:space="0" w:color="auto"/>
              <w:left w:val="single" w:sz="4" w:space="0" w:color="auto"/>
              <w:bottom w:val="single" w:sz="4" w:space="0" w:color="auto"/>
              <w:right w:val="single" w:sz="4" w:space="0" w:color="auto"/>
            </w:tcBorders>
          </w:tcPr>
          <w:p w14:paraId="6C306B4D" w14:textId="77777777" w:rsidR="00147F79" w:rsidRPr="002C04C9" w:rsidRDefault="00147F79" w:rsidP="002338FF">
            <w:pPr>
              <w:ind w:firstLine="567"/>
              <w:jc w:val="both"/>
              <w:rPr>
                <w:rFonts w:ascii="GHEA Grapalat" w:hAnsi="GHEA Grapalat" w:cs="Arial Armenian"/>
                <w:b/>
                <w:sz w:val="20"/>
              </w:rPr>
            </w:pPr>
          </w:p>
        </w:tc>
        <w:tc>
          <w:tcPr>
            <w:tcW w:w="2693" w:type="dxa"/>
            <w:tcBorders>
              <w:top w:val="single" w:sz="4" w:space="0" w:color="auto"/>
              <w:left w:val="single" w:sz="4" w:space="0" w:color="auto"/>
              <w:bottom w:val="single" w:sz="4" w:space="0" w:color="auto"/>
              <w:right w:val="single" w:sz="4" w:space="0" w:color="auto"/>
            </w:tcBorders>
          </w:tcPr>
          <w:p w14:paraId="18916582" w14:textId="77777777" w:rsidR="00147F79" w:rsidRPr="002C04C9" w:rsidRDefault="00147F79" w:rsidP="002338FF">
            <w:pPr>
              <w:ind w:firstLine="567"/>
              <w:jc w:val="both"/>
              <w:rPr>
                <w:rFonts w:ascii="GHEA Grapalat" w:hAnsi="GHEA Grapalat" w:cs="Arial Armenian"/>
                <w:b/>
                <w:sz w:val="20"/>
              </w:rPr>
            </w:pPr>
          </w:p>
        </w:tc>
        <w:tc>
          <w:tcPr>
            <w:tcW w:w="2268" w:type="dxa"/>
            <w:tcBorders>
              <w:top w:val="single" w:sz="4" w:space="0" w:color="auto"/>
              <w:left w:val="single" w:sz="4" w:space="0" w:color="auto"/>
              <w:bottom w:val="single" w:sz="4" w:space="0" w:color="auto"/>
              <w:right w:val="single" w:sz="4" w:space="0" w:color="auto"/>
            </w:tcBorders>
          </w:tcPr>
          <w:p w14:paraId="1CEFDB82" w14:textId="77777777" w:rsidR="00147F79" w:rsidRPr="002C04C9" w:rsidRDefault="00147F79" w:rsidP="002338FF">
            <w:pPr>
              <w:ind w:firstLine="567"/>
              <w:jc w:val="both"/>
              <w:rPr>
                <w:rFonts w:ascii="GHEA Grapalat" w:hAnsi="GHEA Grapalat" w:cs="Arial Armenian"/>
                <w:b/>
                <w:sz w:val="20"/>
              </w:rPr>
            </w:pPr>
          </w:p>
        </w:tc>
      </w:tr>
      <w:tr w:rsidR="00147F79" w:rsidRPr="002C04C9" w14:paraId="02384AF2" w14:textId="77777777" w:rsidTr="002338FF">
        <w:tc>
          <w:tcPr>
            <w:tcW w:w="1728" w:type="dxa"/>
            <w:tcBorders>
              <w:top w:val="single" w:sz="4" w:space="0" w:color="auto"/>
              <w:left w:val="single" w:sz="4" w:space="0" w:color="auto"/>
              <w:bottom w:val="single" w:sz="4" w:space="0" w:color="auto"/>
              <w:right w:val="single" w:sz="4" w:space="0" w:color="auto"/>
            </w:tcBorders>
            <w:hideMark/>
          </w:tcPr>
          <w:p w14:paraId="7237EB52" w14:textId="77777777" w:rsidR="00147F79" w:rsidRPr="002C04C9" w:rsidRDefault="00147F79" w:rsidP="002338FF">
            <w:pPr>
              <w:ind w:firstLine="567"/>
              <w:jc w:val="both"/>
              <w:rPr>
                <w:rFonts w:ascii="GHEA Grapalat" w:hAnsi="GHEA Grapalat" w:cs="Arial Armenian"/>
                <w:b/>
                <w:sz w:val="20"/>
              </w:rPr>
            </w:pPr>
            <w:r w:rsidRPr="002C04C9">
              <w:rPr>
                <w:rFonts w:ascii="GHEA Grapalat" w:hAnsi="GHEA Grapalat" w:cs="Arial Armenian"/>
                <w:b/>
                <w:sz w:val="20"/>
              </w:rPr>
              <w:t>2.</w:t>
            </w:r>
          </w:p>
        </w:tc>
        <w:tc>
          <w:tcPr>
            <w:tcW w:w="1782" w:type="dxa"/>
            <w:tcBorders>
              <w:top w:val="single" w:sz="4" w:space="0" w:color="auto"/>
              <w:left w:val="single" w:sz="4" w:space="0" w:color="auto"/>
              <w:bottom w:val="single" w:sz="4" w:space="0" w:color="auto"/>
              <w:right w:val="single" w:sz="4" w:space="0" w:color="auto"/>
            </w:tcBorders>
          </w:tcPr>
          <w:p w14:paraId="664BAEC2" w14:textId="77777777" w:rsidR="00147F79" w:rsidRPr="002C04C9" w:rsidRDefault="00147F79" w:rsidP="002338FF">
            <w:pPr>
              <w:ind w:firstLine="567"/>
              <w:jc w:val="both"/>
              <w:rPr>
                <w:rFonts w:ascii="GHEA Grapalat" w:hAnsi="GHEA Grapalat" w:cs="Arial Armenian"/>
                <w:b/>
                <w:sz w:val="20"/>
              </w:rPr>
            </w:pPr>
          </w:p>
        </w:tc>
        <w:tc>
          <w:tcPr>
            <w:tcW w:w="1560" w:type="dxa"/>
            <w:tcBorders>
              <w:top w:val="single" w:sz="4" w:space="0" w:color="auto"/>
              <w:left w:val="single" w:sz="4" w:space="0" w:color="auto"/>
              <w:bottom w:val="single" w:sz="4" w:space="0" w:color="auto"/>
              <w:right w:val="single" w:sz="4" w:space="0" w:color="auto"/>
            </w:tcBorders>
          </w:tcPr>
          <w:p w14:paraId="007C3FFE" w14:textId="77777777" w:rsidR="00147F79" w:rsidRPr="002C04C9" w:rsidRDefault="00147F79" w:rsidP="002338FF">
            <w:pPr>
              <w:ind w:firstLine="567"/>
              <w:jc w:val="both"/>
              <w:rPr>
                <w:rFonts w:ascii="GHEA Grapalat" w:hAnsi="GHEA Grapalat" w:cs="Arial Armenian"/>
                <w:b/>
                <w:sz w:val="20"/>
              </w:rPr>
            </w:pPr>
          </w:p>
        </w:tc>
        <w:tc>
          <w:tcPr>
            <w:tcW w:w="2693" w:type="dxa"/>
            <w:tcBorders>
              <w:top w:val="single" w:sz="4" w:space="0" w:color="auto"/>
              <w:left w:val="single" w:sz="4" w:space="0" w:color="auto"/>
              <w:bottom w:val="single" w:sz="4" w:space="0" w:color="auto"/>
              <w:right w:val="single" w:sz="4" w:space="0" w:color="auto"/>
            </w:tcBorders>
          </w:tcPr>
          <w:p w14:paraId="39AF9BE3" w14:textId="77777777" w:rsidR="00147F79" w:rsidRPr="002C04C9" w:rsidRDefault="00147F79" w:rsidP="002338FF">
            <w:pPr>
              <w:ind w:firstLine="567"/>
              <w:jc w:val="both"/>
              <w:rPr>
                <w:rFonts w:ascii="GHEA Grapalat" w:hAnsi="GHEA Grapalat" w:cs="Arial Armenian"/>
                <w:b/>
                <w:sz w:val="20"/>
              </w:rPr>
            </w:pPr>
          </w:p>
        </w:tc>
        <w:tc>
          <w:tcPr>
            <w:tcW w:w="2268" w:type="dxa"/>
            <w:tcBorders>
              <w:top w:val="single" w:sz="4" w:space="0" w:color="auto"/>
              <w:left w:val="single" w:sz="4" w:space="0" w:color="auto"/>
              <w:bottom w:val="single" w:sz="4" w:space="0" w:color="auto"/>
              <w:right w:val="single" w:sz="4" w:space="0" w:color="auto"/>
            </w:tcBorders>
          </w:tcPr>
          <w:p w14:paraId="20FC182D" w14:textId="77777777" w:rsidR="00147F79" w:rsidRPr="002C04C9" w:rsidRDefault="00147F79" w:rsidP="002338FF">
            <w:pPr>
              <w:ind w:firstLine="567"/>
              <w:jc w:val="both"/>
              <w:rPr>
                <w:rFonts w:ascii="GHEA Grapalat" w:hAnsi="GHEA Grapalat" w:cs="Arial Armenian"/>
                <w:b/>
                <w:sz w:val="20"/>
              </w:rPr>
            </w:pPr>
          </w:p>
        </w:tc>
      </w:tr>
      <w:tr w:rsidR="00147F79" w:rsidRPr="002C04C9" w14:paraId="5A41805E" w14:textId="77777777" w:rsidTr="002338FF">
        <w:tc>
          <w:tcPr>
            <w:tcW w:w="1728" w:type="dxa"/>
            <w:tcBorders>
              <w:top w:val="single" w:sz="4" w:space="0" w:color="auto"/>
              <w:left w:val="single" w:sz="4" w:space="0" w:color="auto"/>
              <w:bottom w:val="single" w:sz="4" w:space="0" w:color="auto"/>
              <w:right w:val="single" w:sz="4" w:space="0" w:color="auto"/>
            </w:tcBorders>
            <w:hideMark/>
          </w:tcPr>
          <w:p w14:paraId="449FDC2A" w14:textId="77777777" w:rsidR="00147F79" w:rsidRPr="002C04C9" w:rsidRDefault="00147F79" w:rsidP="002338FF">
            <w:pPr>
              <w:ind w:firstLine="567"/>
              <w:jc w:val="both"/>
              <w:rPr>
                <w:rFonts w:ascii="GHEA Grapalat" w:hAnsi="GHEA Grapalat" w:cs="Arial Armenian"/>
                <w:b/>
                <w:sz w:val="20"/>
              </w:rPr>
            </w:pPr>
            <w:r w:rsidRPr="002C04C9">
              <w:rPr>
                <w:rFonts w:ascii="GHEA Grapalat" w:hAnsi="GHEA Grapalat" w:cs="Arial Armenian"/>
                <w:b/>
                <w:sz w:val="20"/>
              </w:rPr>
              <w:t>..</w:t>
            </w:r>
          </w:p>
        </w:tc>
        <w:tc>
          <w:tcPr>
            <w:tcW w:w="1782" w:type="dxa"/>
            <w:tcBorders>
              <w:top w:val="single" w:sz="4" w:space="0" w:color="auto"/>
              <w:left w:val="single" w:sz="4" w:space="0" w:color="auto"/>
              <w:bottom w:val="single" w:sz="4" w:space="0" w:color="auto"/>
              <w:right w:val="single" w:sz="4" w:space="0" w:color="auto"/>
            </w:tcBorders>
          </w:tcPr>
          <w:p w14:paraId="43CDFE38" w14:textId="77777777" w:rsidR="00147F79" w:rsidRPr="002C04C9" w:rsidRDefault="00147F79" w:rsidP="002338FF">
            <w:pPr>
              <w:ind w:firstLine="567"/>
              <w:jc w:val="both"/>
              <w:rPr>
                <w:rFonts w:ascii="GHEA Grapalat" w:hAnsi="GHEA Grapalat" w:cs="Arial Armenian"/>
                <w:b/>
                <w:sz w:val="20"/>
              </w:rPr>
            </w:pPr>
          </w:p>
        </w:tc>
        <w:tc>
          <w:tcPr>
            <w:tcW w:w="1560" w:type="dxa"/>
            <w:tcBorders>
              <w:top w:val="single" w:sz="4" w:space="0" w:color="auto"/>
              <w:left w:val="single" w:sz="4" w:space="0" w:color="auto"/>
              <w:bottom w:val="single" w:sz="4" w:space="0" w:color="auto"/>
              <w:right w:val="single" w:sz="4" w:space="0" w:color="auto"/>
            </w:tcBorders>
          </w:tcPr>
          <w:p w14:paraId="509E7559" w14:textId="77777777" w:rsidR="00147F79" w:rsidRPr="002C04C9" w:rsidRDefault="00147F79" w:rsidP="002338FF">
            <w:pPr>
              <w:ind w:firstLine="567"/>
              <w:jc w:val="both"/>
              <w:rPr>
                <w:rFonts w:ascii="GHEA Grapalat" w:hAnsi="GHEA Grapalat" w:cs="Arial Armenian"/>
                <w:b/>
                <w:sz w:val="20"/>
              </w:rPr>
            </w:pPr>
          </w:p>
        </w:tc>
        <w:tc>
          <w:tcPr>
            <w:tcW w:w="2693" w:type="dxa"/>
            <w:tcBorders>
              <w:top w:val="single" w:sz="4" w:space="0" w:color="auto"/>
              <w:left w:val="single" w:sz="4" w:space="0" w:color="auto"/>
              <w:bottom w:val="single" w:sz="4" w:space="0" w:color="auto"/>
              <w:right w:val="single" w:sz="4" w:space="0" w:color="auto"/>
            </w:tcBorders>
          </w:tcPr>
          <w:p w14:paraId="6A08AA5A" w14:textId="77777777" w:rsidR="00147F79" w:rsidRPr="002C04C9" w:rsidRDefault="00147F79" w:rsidP="002338FF">
            <w:pPr>
              <w:ind w:firstLine="567"/>
              <w:jc w:val="both"/>
              <w:rPr>
                <w:rFonts w:ascii="GHEA Grapalat" w:hAnsi="GHEA Grapalat" w:cs="Arial Armenian"/>
                <w:b/>
                <w:sz w:val="20"/>
              </w:rPr>
            </w:pPr>
          </w:p>
        </w:tc>
        <w:tc>
          <w:tcPr>
            <w:tcW w:w="2268" w:type="dxa"/>
            <w:tcBorders>
              <w:top w:val="single" w:sz="4" w:space="0" w:color="auto"/>
              <w:left w:val="single" w:sz="4" w:space="0" w:color="auto"/>
              <w:bottom w:val="single" w:sz="4" w:space="0" w:color="auto"/>
              <w:right w:val="single" w:sz="4" w:space="0" w:color="auto"/>
            </w:tcBorders>
          </w:tcPr>
          <w:p w14:paraId="697C226C" w14:textId="77777777" w:rsidR="00147F79" w:rsidRPr="002C04C9" w:rsidRDefault="00147F79" w:rsidP="002338FF">
            <w:pPr>
              <w:ind w:firstLine="567"/>
              <w:jc w:val="both"/>
              <w:rPr>
                <w:rFonts w:ascii="GHEA Grapalat" w:hAnsi="GHEA Grapalat" w:cs="Arial Armenian"/>
                <w:b/>
                <w:sz w:val="20"/>
              </w:rPr>
            </w:pPr>
          </w:p>
        </w:tc>
      </w:tr>
      <w:tr w:rsidR="00147F79" w:rsidRPr="002C04C9" w14:paraId="3109190B" w14:textId="77777777" w:rsidTr="002338FF">
        <w:tc>
          <w:tcPr>
            <w:tcW w:w="10031" w:type="dxa"/>
            <w:gridSpan w:val="5"/>
            <w:tcBorders>
              <w:top w:val="single" w:sz="4" w:space="0" w:color="auto"/>
              <w:left w:val="single" w:sz="4" w:space="0" w:color="auto"/>
              <w:bottom w:val="single" w:sz="4" w:space="0" w:color="auto"/>
              <w:right w:val="single" w:sz="4" w:space="0" w:color="auto"/>
            </w:tcBorders>
            <w:hideMark/>
          </w:tcPr>
          <w:p w14:paraId="1DE68F03" w14:textId="77777777" w:rsidR="00147F79" w:rsidRPr="002C04C9" w:rsidRDefault="00147F79" w:rsidP="002338FF">
            <w:pPr>
              <w:ind w:firstLine="567"/>
              <w:jc w:val="center"/>
              <w:rPr>
                <w:rFonts w:ascii="GHEA Grapalat" w:hAnsi="GHEA Grapalat" w:cs="Arial"/>
                <w:b/>
                <w:sz w:val="20"/>
              </w:rPr>
            </w:pPr>
            <w:r w:rsidRPr="002C04C9">
              <w:rPr>
                <w:rFonts w:ascii="GHEA Grapalat" w:hAnsi="GHEA Grapalat"/>
                <w:b/>
              </w:rPr>
              <w:t>Специалисты, включенные в состав неосновного персонала</w:t>
            </w:r>
          </w:p>
        </w:tc>
      </w:tr>
      <w:tr w:rsidR="00147F79" w:rsidRPr="002C04C9" w14:paraId="285427C5" w14:textId="77777777" w:rsidTr="002338FF">
        <w:tc>
          <w:tcPr>
            <w:tcW w:w="1728" w:type="dxa"/>
            <w:vMerge w:val="restart"/>
            <w:tcBorders>
              <w:top w:val="single" w:sz="4" w:space="0" w:color="auto"/>
              <w:left w:val="single" w:sz="4" w:space="0" w:color="auto"/>
              <w:bottom w:val="single" w:sz="4" w:space="0" w:color="auto"/>
              <w:right w:val="single" w:sz="4" w:space="0" w:color="auto"/>
            </w:tcBorders>
            <w:vAlign w:val="center"/>
            <w:hideMark/>
          </w:tcPr>
          <w:p w14:paraId="45128241" w14:textId="77777777" w:rsidR="00147F79" w:rsidRPr="002C04C9" w:rsidRDefault="00147F79" w:rsidP="002338FF">
            <w:pPr>
              <w:pStyle w:val="BodyTextIndent2"/>
              <w:widowControl w:val="0"/>
              <w:spacing w:after="120" w:line="240" w:lineRule="auto"/>
              <w:ind w:firstLine="0"/>
              <w:jc w:val="center"/>
              <w:rPr>
                <w:rFonts w:ascii="GHEA Grapalat" w:hAnsi="GHEA Grapalat"/>
                <w:b/>
                <w:szCs w:val="24"/>
              </w:rPr>
            </w:pPr>
            <w:r w:rsidRPr="002C04C9">
              <w:rPr>
                <w:rFonts w:ascii="GHEA Grapalat" w:hAnsi="GHEA Grapalat"/>
                <w:b/>
                <w:szCs w:val="24"/>
              </w:rPr>
              <w:t>имя, фамилия</w:t>
            </w:r>
          </w:p>
        </w:tc>
        <w:tc>
          <w:tcPr>
            <w:tcW w:w="1782" w:type="dxa"/>
            <w:vMerge w:val="restart"/>
            <w:tcBorders>
              <w:top w:val="single" w:sz="4" w:space="0" w:color="auto"/>
              <w:left w:val="single" w:sz="4" w:space="0" w:color="auto"/>
              <w:bottom w:val="single" w:sz="4" w:space="0" w:color="auto"/>
              <w:right w:val="single" w:sz="4" w:space="0" w:color="auto"/>
            </w:tcBorders>
            <w:vAlign w:val="center"/>
            <w:hideMark/>
          </w:tcPr>
          <w:p w14:paraId="721BC77C" w14:textId="77777777" w:rsidR="00147F79" w:rsidRPr="002C04C9" w:rsidRDefault="00147F79" w:rsidP="002338FF">
            <w:pPr>
              <w:pStyle w:val="BodyTextIndent2"/>
              <w:widowControl w:val="0"/>
              <w:autoSpaceDE w:val="0"/>
              <w:autoSpaceDN w:val="0"/>
              <w:adjustRightInd w:val="0"/>
              <w:spacing w:after="120" w:line="240" w:lineRule="auto"/>
              <w:ind w:firstLine="0"/>
              <w:jc w:val="center"/>
              <w:rPr>
                <w:rFonts w:ascii="GHEA Grapalat" w:hAnsi="GHEA Grapalat"/>
                <w:b/>
                <w:szCs w:val="24"/>
              </w:rPr>
            </w:pPr>
            <w:r w:rsidRPr="002C04C9">
              <w:rPr>
                <w:rFonts w:ascii="GHEA Grapalat" w:hAnsi="GHEA Grapalat"/>
                <w:b/>
                <w:szCs w:val="24"/>
              </w:rPr>
              <w:t>квалификация</w:t>
            </w:r>
          </w:p>
        </w:tc>
        <w:tc>
          <w:tcPr>
            <w:tcW w:w="4253" w:type="dxa"/>
            <w:gridSpan w:val="2"/>
            <w:tcBorders>
              <w:top w:val="single" w:sz="4" w:space="0" w:color="auto"/>
              <w:left w:val="single" w:sz="4" w:space="0" w:color="auto"/>
              <w:bottom w:val="single" w:sz="4" w:space="0" w:color="auto"/>
              <w:right w:val="single" w:sz="4" w:space="0" w:color="auto"/>
            </w:tcBorders>
            <w:hideMark/>
          </w:tcPr>
          <w:p w14:paraId="2EC0D204" w14:textId="77777777" w:rsidR="00147F79" w:rsidRPr="002C04C9" w:rsidRDefault="00147F79" w:rsidP="002338FF">
            <w:pPr>
              <w:pStyle w:val="BodyTextIndent2"/>
              <w:widowControl w:val="0"/>
              <w:spacing w:after="120" w:line="240" w:lineRule="auto"/>
              <w:ind w:firstLine="0"/>
              <w:jc w:val="center"/>
              <w:rPr>
                <w:rFonts w:ascii="GHEA Grapalat" w:hAnsi="GHEA Grapalat"/>
                <w:b/>
                <w:szCs w:val="24"/>
              </w:rPr>
            </w:pPr>
            <w:r w:rsidRPr="002C04C9">
              <w:rPr>
                <w:rFonts w:ascii="GHEA Grapalat" w:hAnsi="GHEA Grapalat"/>
                <w:b/>
                <w:szCs w:val="24"/>
              </w:rPr>
              <w:t xml:space="preserve">трудовой опыт </w:t>
            </w:r>
          </w:p>
        </w:tc>
        <w:tc>
          <w:tcPr>
            <w:tcW w:w="2268" w:type="dxa"/>
            <w:vMerge w:val="restart"/>
            <w:tcBorders>
              <w:top w:val="single" w:sz="4" w:space="0" w:color="auto"/>
              <w:left w:val="single" w:sz="4" w:space="0" w:color="auto"/>
              <w:bottom w:val="single" w:sz="4" w:space="0" w:color="auto"/>
              <w:right w:val="single" w:sz="4" w:space="0" w:color="auto"/>
            </w:tcBorders>
            <w:hideMark/>
          </w:tcPr>
          <w:p w14:paraId="3645A192" w14:textId="77777777" w:rsidR="00147F79" w:rsidRPr="002C04C9" w:rsidRDefault="00147F79" w:rsidP="002338FF">
            <w:pPr>
              <w:pStyle w:val="BodyTextIndent2"/>
              <w:widowControl w:val="0"/>
              <w:spacing w:after="120" w:line="240" w:lineRule="auto"/>
              <w:ind w:firstLine="0"/>
              <w:jc w:val="center"/>
              <w:rPr>
                <w:rFonts w:ascii="GHEA Grapalat" w:hAnsi="GHEA Grapalat"/>
                <w:b/>
                <w:szCs w:val="24"/>
              </w:rPr>
            </w:pPr>
            <w:r w:rsidRPr="002C04C9">
              <w:rPr>
                <w:rFonts w:ascii="GHEA Grapalat" w:hAnsi="GHEA Grapalat"/>
                <w:b/>
                <w:szCs w:val="24"/>
              </w:rPr>
              <w:t>наименование работодателя</w:t>
            </w:r>
          </w:p>
        </w:tc>
      </w:tr>
      <w:tr w:rsidR="00147F79" w:rsidRPr="002C04C9" w14:paraId="7EEAEC02" w14:textId="77777777" w:rsidTr="002338FF">
        <w:tc>
          <w:tcPr>
            <w:tcW w:w="10031" w:type="dxa"/>
            <w:vMerge/>
            <w:tcBorders>
              <w:top w:val="single" w:sz="4" w:space="0" w:color="auto"/>
              <w:left w:val="single" w:sz="4" w:space="0" w:color="auto"/>
              <w:bottom w:val="single" w:sz="4" w:space="0" w:color="auto"/>
              <w:right w:val="single" w:sz="4" w:space="0" w:color="auto"/>
            </w:tcBorders>
            <w:vAlign w:val="center"/>
            <w:hideMark/>
          </w:tcPr>
          <w:p w14:paraId="3F868037" w14:textId="77777777" w:rsidR="00147F79" w:rsidRPr="002C04C9" w:rsidRDefault="00147F79" w:rsidP="002338FF">
            <w:pPr>
              <w:rPr>
                <w:rFonts w:ascii="GHEA Grapalat" w:hAnsi="GHEA Grapalat"/>
                <w:b/>
                <w:sz w:val="20"/>
              </w:rPr>
            </w:pPr>
          </w:p>
        </w:tc>
        <w:tc>
          <w:tcPr>
            <w:tcW w:w="1782" w:type="dxa"/>
            <w:vMerge/>
            <w:tcBorders>
              <w:top w:val="single" w:sz="4" w:space="0" w:color="auto"/>
              <w:left w:val="single" w:sz="4" w:space="0" w:color="auto"/>
              <w:bottom w:val="single" w:sz="4" w:space="0" w:color="auto"/>
              <w:right w:val="single" w:sz="4" w:space="0" w:color="auto"/>
            </w:tcBorders>
            <w:vAlign w:val="center"/>
            <w:hideMark/>
          </w:tcPr>
          <w:p w14:paraId="25F19B0B" w14:textId="77777777" w:rsidR="00147F79" w:rsidRPr="002C04C9" w:rsidRDefault="00147F79" w:rsidP="002338FF">
            <w:pPr>
              <w:rPr>
                <w:rFonts w:ascii="GHEA Grapalat" w:hAnsi="GHEA Grapalat"/>
                <w:b/>
                <w:sz w:val="20"/>
              </w:rPr>
            </w:pPr>
          </w:p>
        </w:tc>
        <w:tc>
          <w:tcPr>
            <w:tcW w:w="1560" w:type="dxa"/>
            <w:tcBorders>
              <w:top w:val="single" w:sz="4" w:space="0" w:color="auto"/>
              <w:left w:val="single" w:sz="4" w:space="0" w:color="auto"/>
              <w:bottom w:val="single" w:sz="4" w:space="0" w:color="auto"/>
              <w:right w:val="single" w:sz="4" w:space="0" w:color="auto"/>
            </w:tcBorders>
            <w:hideMark/>
          </w:tcPr>
          <w:p w14:paraId="40D5BF66" w14:textId="77777777" w:rsidR="00147F79" w:rsidRPr="002C04C9" w:rsidRDefault="00147F79" w:rsidP="002338FF">
            <w:pPr>
              <w:pStyle w:val="BodyTextIndent2"/>
              <w:widowControl w:val="0"/>
              <w:autoSpaceDE w:val="0"/>
              <w:autoSpaceDN w:val="0"/>
              <w:adjustRightInd w:val="0"/>
              <w:spacing w:after="120" w:line="240" w:lineRule="auto"/>
              <w:ind w:firstLine="0"/>
              <w:jc w:val="center"/>
              <w:rPr>
                <w:rFonts w:ascii="GHEA Grapalat" w:hAnsi="GHEA Grapalat"/>
                <w:b/>
                <w:szCs w:val="24"/>
              </w:rPr>
            </w:pPr>
            <w:r w:rsidRPr="002C04C9">
              <w:rPr>
                <w:rFonts w:ascii="GHEA Grapalat" w:hAnsi="GHEA Grapalat"/>
                <w:b/>
                <w:szCs w:val="24"/>
              </w:rPr>
              <w:t>период</w:t>
            </w:r>
          </w:p>
        </w:tc>
        <w:tc>
          <w:tcPr>
            <w:tcW w:w="2693" w:type="dxa"/>
            <w:tcBorders>
              <w:top w:val="single" w:sz="4" w:space="0" w:color="auto"/>
              <w:left w:val="single" w:sz="4" w:space="0" w:color="auto"/>
              <w:bottom w:val="single" w:sz="4" w:space="0" w:color="auto"/>
              <w:right w:val="single" w:sz="4" w:space="0" w:color="auto"/>
            </w:tcBorders>
            <w:vAlign w:val="center"/>
            <w:hideMark/>
          </w:tcPr>
          <w:p w14:paraId="631C940E" w14:textId="77777777" w:rsidR="00147F79" w:rsidRPr="002C04C9" w:rsidRDefault="00147F79" w:rsidP="002338FF">
            <w:pPr>
              <w:pStyle w:val="BodyTextIndent2"/>
              <w:widowControl w:val="0"/>
              <w:autoSpaceDE w:val="0"/>
              <w:autoSpaceDN w:val="0"/>
              <w:adjustRightInd w:val="0"/>
              <w:spacing w:after="120" w:line="240" w:lineRule="auto"/>
              <w:ind w:firstLine="0"/>
              <w:jc w:val="center"/>
              <w:rPr>
                <w:rFonts w:ascii="GHEA Grapalat" w:hAnsi="GHEA Grapalat"/>
                <w:b/>
                <w:szCs w:val="24"/>
              </w:rPr>
            </w:pPr>
            <w:r w:rsidRPr="002C04C9">
              <w:rPr>
                <w:rFonts w:ascii="GHEA Grapalat" w:hAnsi="GHEA Grapalat"/>
                <w:b/>
                <w:szCs w:val="24"/>
              </w:rPr>
              <w:t>сфера деятельности и выполненная работа</w:t>
            </w: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5A68BB6B" w14:textId="77777777" w:rsidR="00147F79" w:rsidRPr="002C04C9" w:rsidRDefault="00147F79" w:rsidP="002338FF">
            <w:pPr>
              <w:rPr>
                <w:rFonts w:ascii="GHEA Grapalat" w:hAnsi="GHEA Grapalat"/>
                <w:b/>
                <w:sz w:val="20"/>
              </w:rPr>
            </w:pPr>
          </w:p>
        </w:tc>
      </w:tr>
      <w:tr w:rsidR="00147F79" w:rsidRPr="002C04C9" w14:paraId="1EC7B09B" w14:textId="77777777" w:rsidTr="002338FF">
        <w:tc>
          <w:tcPr>
            <w:tcW w:w="1728" w:type="dxa"/>
            <w:tcBorders>
              <w:top w:val="single" w:sz="4" w:space="0" w:color="auto"/>
              <w:left w:val="single" w:sz="4" w:space="0" w:color="auto"/>
              <w:bottom w:val="single" w:sz="4" w:space="0" w:color="auto"/>
              <w:right w:val="single" w:sz="4" w:space="0" w:color="auto"/>
            </w:tcBorders>
            <w:hideMark/>
          </w:tcPr>
          <w:p w14:paraId="156CF766" w14:textId="77777777" w:rsidR="00147F79" w:rsidRPr="002C04C9" w:rsidRDefault="00147F79" w:rsidP="002338FF">
            <w:pPr>
              <w:ind w:firstLine="567"/>
              <w:jc w:val="both"/>
              <w:rPr>
                <w:rFonts w:ascii="GHEA Grapalat" w:hAnsi="GHEA Grapalat" w:cs="Arial Armenian"/>
                <w:b/>
                <w:sz w:val="20"/>
              </w:rPr>
            </w:pPr>
            <w:r w:rsidRPr="002C04C9">
              <w:rPr>
                <w:rFonts w:ascii="GHEA Grapalat" w:hAnsi="GHEA Grapalat" w:cs="Arial Armenian"/>
                <w:b/>
                <w:sz w:val="20"/>
              </w:rPr>
              <w:t>1</w:t>
            </w:r>
          </w:p>
        </w:tc>
        <w:tc>
          <w:tcPr>
            <w:tcW w:w="1782" w:type="dxa"/>
            <w:tcBorders>
              <w:top w:val="single" w:sz="4" w:space="0" w:color="auto"/>
              <w:left w:val="single" w:sz="4" w:space="0" w:color="auto"/>
              <w:bottom w:val="single" w:sz="4" w:space="0" w:color="auto"/>
              <w:right w:val="single" w:sz="4" w:space="0" w:color="auto"/>
            </w:tcBorders>
            <w:hideMark/>
          </w:tcPr>
          <w:p w14:paraId="105BC279" w14:textId="77777777" w:rsidR="00147F79" w:rsidRPr="002C04C9" w:rsidRDefault="00147F79" w:rsidP="002338FF">
            <w:pPr>
              <w:ind w:firstLine="567"/>
              <w:jc w:val="both"/>
              <w:rPr>
                <w:rFonts w:ascii="GHEA Grapalat" w:hAnsi="GHEA Grapalat" w:cs="Arial Armenian"/>
                <w:b/>
                <w:sz w:val="20"/>
              </w:rPr>
            </w:pPr>
            <w:r w:rsidRPr="002C04C9">
              <w:rPr>
                <w:rFonts w:ascii="GHEA Grapalat" w:hAnsi="GHEA Grapalat" w:cs="Arial Armenian"/>
                <w:b/>
                <w:sz w:val="20"/>
              </w:rPr>
              <w:t>2</w:t>
            </w:r>
          </w:p>
        </w:tc>
        <w:tc>
          <w:tcPr>
            <w:tcW w:w="1560" w:type="dxa"/>
            <w:tcBorders>
              <w:top w:val="single" w:sz="4" w:space="0" w:color="auto"/>
              <w:left w:val="single" w:sz="4" w:space="0" w:color="auto"/>
              <w:bottom w:val="single" w:sz="4" w:space="0" w:color="auto"/>
              <w:right w:val="single" w:sz="4" w:space="0" w:color="auto"/>
            </w:tcBorders>
            <w:hideMark/>
          </w:tcPr>
          <w:p w14:paraId="2B405B33" w14:textId="77777777" w:rsidR="00147F79" w:rsidRPr="002C04C9" w:rsidRDefault="00147F79" w:rsidP="002338FF">
            <w:pPr>
              <w:ind w:firstLine="567"/>
              <w:jc w:val="both"/>
              <w:rPr>
                <w:rFonts w:ascii="GHEA Grapalat" w:hAnsi="GHEA Grapalat" w:cs="Arial Armenian"/>
                <w:b/>
                <w:sz w:val="20"/>
              </w:rPr>
            </w:pPr>
            <w:r w:rsidRPr="002C04C9">
              <w:rPr>
                <w:rFonts w:ascii="GHEA Grapalat" w:hAnsi="GHEA Grapalat" w:cs="Arial Armenian"/>
                <w:b/>
                <w:sz w:val="20"/>
              </w:rPr>
              <w:t>3</w:t>
            </w:r>
          </w:p>
        </w:tc>
        <w:tc>
          <w:tcPr>
            <w:tcW w:w="2693" w:type="dxa"/>
            <w:tcBorders>
              <w:top w:val="single" w:sz="4" w:space="0" w:color="auto"/>
              <w:left w:val="single" w:sz="4" w:space="0" w:color="auto"/>
              <w:bottom w:val="single" w:sz="4" w:space="0" w:color="auto"/>
              <w:right w:val="single" w:sz="4" w:space="0" w:color="auto"/>
            </w:tcBorders>
            <w:hideMark/>
          </w:tcPr>
          <w:p w14:paraId="5EF772B1" w14:textId="77777777" w:rsidR="00147F79" w:rsidRPr="002C04C9" w:rsidRDefault="00147F79" w:rsidP="002338FF">
            <w:pPr>
              <w:ind w:firstLine="567"/>
              <w:jc w:val="both"/>
              <w:rPr>
                <w:rFonts w:ascii="GHEA Grapalat" w:hAnsi="GHEA Grapalat" w:cs="Arial Armenian"/>
                <w:b/>
                <w:sz w:val="20"/>
              </w:rPr>
            </w:pPr>
            <w:r w:rsidRPr="002C04C9">
              <w:rPr>
                <w:rFonts w:ascii="GHEA Grapalat" w:hAnsi="GHEA Grapalat" w:cs="Arial Armenian"/>
                <w:b/>
                <w:sz w:val="20"/>
              </w:rPr>
              <w:t>4</w:t>
            </w:r>
          </w:p>
        </w:tc>
        <w:tc>
          <w:tcPr>
            <w:tcW w:w="2268" w:type="dxa"/>
            <w:tcBorders>
              <w:top w:val="single" w:sz="4" w:space="0" w:color="auto"/>
              <w:left w:val="single" w:sz="4" w:space="0" w:color="auto"/>
              <w:bottom w:val="single" w:sz="4" w:space="0" w:color="auto"/>
              <w:right w:val="single" w:sz="4" w:space="0" w:color="auto"/>
            </w:tcBorders>
            <w:hideMark/>
          </w:tcPr>
          <w:p w14:paraId="55F7CEDC" w14:textId="77777777" w:rsidR="00147F79" w:rsidRPr="002C04C9" w:rsidRDefault="00147F79" w:rsidP="002338FF">
            <w:pPr>
              <w:ind w:firstLine="567"/>
              <w:jc w:val="both"/>
              <w:rPr>
                <w:rFonts w:ascii="GHEA Grapalat" w:hAnsi="GHEA Grapalat" w:cs="Arial Armenian"/>
                <w:b/>
                <w:sz w:val="20"/>
              </w:rPr>
            </w:pPr>
            <w:r w:rsidRPr="002C04C9">
              <w:rPr>
                <w:rFonts w:ascii="GHEA Grapalat" w:hAnsi="GHEA Grapalat" w:cs="Arial Armenian"/>
                <w:b/>
                <w:sz w:val="20"/>
              </w:rPr>
              <w:t>5</w:t>
            </w:r>
          </w:p>
        </w:tc>
      </w:tr>
      <w:tr w:rsidR="00147F79" w:rsidRPr="002C04C9" w14:paraId="30CCBCB8" w14:textId="77777777" w:rsidTr="002338FF">
        <w:tc>
          <w:tcPr>
            <w:tcW w:w="1728" w:type="dxa"/>
            <w:tcBorders>
              <w:top w:val="single" w:sz="4" w:space="0" w:color="auto"/>
              <w:left w:val="single" w:sz="4" w:space="0" w:color="auto"/>
              <w:bottom w:val="single" w:sz="4" w:space="0" w:color="auto"/>
              <w:right w:val="single" w:sz="4" w:space="0" w:color="auto"/>
            </w:tcBorders>
            <w:hideMark/>
          </w:tcPr>
          <w:p w14:paraId="6DCEE640" w14:textId="77777777" w:rsidR="00147F79" w:rsidRPr="002C04C9" w:rsidRDefault="00147F79" w:rsidP="002338FF">
            <w:pPr>
              <w:ind w:firstLine="567"/>
              <w:jc w:val="both"/>
              <w:rPr>
                <w:rFonts w:ascii="GHEA Grapalat" w:hAnsi="GHEA Grapalat" w:cs="Arial Armenian"/>
                <w:b/>
                <w:sz w:val="20"/>
              </w:rPr>
            </w:pPr>
            <w:r w:rsidRPr="002C04C9">
              <w:rPr>
                <w:rFonts w:ascii="GHEA Grapalat" w:hAnsi="GHEA Grapalat" w:cs="Arial Armenian"/>
                <w:b/>
                <w:sz w:val="20"/>
              </w:rPr>
              <w:t>1.</w:t>
            </w:r>
          </w:p>
        </w:tc>
        <w:tc>
          <w:tcPr>
            <w:tcW w:w="1782" w:type="dxa"/>
            <w:tcBorders>
              <w:top w:val="single" w:sz="4" w:space="0" w:color="auto"/>
              <w:left w:val="single" w:sz="4" w:space="0" w:color="auto"/>
              <w:bottom w:val="single" w:sz="4" w:space="0" w:color="auto"/>
              <w:right w:val="single" w:sz="4" w:space="0" w:color="auto"/>
            </w:tcBorders>
          </w:tcPr>
          <w:p w14:paraId="35640B14" w14:textId="77777777" w:rsidR="00147F79" w:rsidRPr="002C04C9" w:rsidRDefault="00147F79" w:rsidP="002338FF">
            <w:pPr>
              <w:ind w:firstLine="567"/>
              <w:jc w:val="both"/>
              <w:rPr>
                <w:rFonts w:ascii="GHEA Grapalat" w:hAnsi="GHEA Grapalat" w:cs="Arial Armenian"/>
                <w:b/>
                <w:sz w:val="20"/>
              </w:rPr>
            </w:pPr>
          </w:p>
        </w:tc>
        <w:tc>
          <w:tcPr>
            <w:tcW w:w="1560" w:type="dxa"/>
            <w:tcBorders>
              <w:top w:val="single" w:sz="4" w:space="0" w:color="auto"/>
              <w:left w:val="single" w:sz="4" w:space="0" w:color="auto"/>
              <w:bottom w:val="single" w:sz="4" w:space="0" w:color="auto"/>
              <w:right w:val="single" w:sz="4" w:space="0" w:color="auto"/>
            </w:tcBorders>
          </w:tcPr>
          <w:p w14:paraId="5A09D269" w14:textId="77777777" w:rsidR="00147F79" w:rsidRPr="002C04C9" w:rsidRDefault="00147F79" w:rsidP="002338FF">
            <w:pPr>
              <w:ind w:firstLine="567"/>
              <w:jc w:val="both"/>
              <w:rPr>
                <w:rFonts w:ascii="GHEA Grapalat" w:hAnsi="GHEA Grapalat" w:cs="Arial Armenian"/>
                <w:b/>
                <w:sz w:val="20"/>
              </w:rPr>
            </w:pPr>
          </w:p>
        </w:tc>
        <w:tc>
          <w:tcPr>
            <w:tcW w:w="2693" w:type="dxa"/>
            <w:tcBorders>
              <w:top w:val="single" w:sz="4" w:space="0" w:color="auto"/>
              <w:left w:val="single" w:sz="4" w:space="0" w:color="auto"/>
              <w:bottom w:val="single" w:sz="4" w:space="0" w:color="auto"/>
              <w:right w:val="single" w:sz="4" w:space="0" w:color="auto"/>
            </w:tcBorders>
          </w:tcPr>
          <w:p w14:paraId="45D9DF4F" w14:textId="77777777" w:rsidR="00147F79" w:rsidRPr="002C04C9" w:rsidRDefault="00147F79" w:rsidP="002338FF">
            <w:pPr>
              <w:ind w:firstLine="567"/>
              <w:jc w:val="both"/>
              <w:rPr>
                <w:rFonts w:ascii="GHEA Grapalat" w:hAnsi="GHEA Grapalat" w:cs="Arial Armenian"/>
                <w:b/>
                <w:sz w:val="20"/>
              </w:rPr>
            </w:pPr>
          </w:p>
        </w:tc>
        <w:tc>
          <w:tcPr>
            <w:tcW w:w="2268" w:type="dxa"/>
            <w:tcBorders>
              <w:top w:val="single" w:sz="4" w:space="0" w:color="auto"/>
              <w:left w:val="single" w:sz="4" w:space="0" w:color="auto"/>
              <w:bottom w:val="single" w:sz="4" w:space="0" w:color="auto"/>
              <w:right w:val="single" w:sz="4" w:space="0" w:color="auto"/>
            </w:tcBorders>
          </w:tcPr>
          <w:p w14:paraId="5258B962" w14:textId="77777777" w:rsidR="00147F79" w:rsidRPr="002C04C9" w:rsidRDefault="00147F79" w:rsidP="002338FF">
            <w:pPr>
              <w:ind w:firstLine="567"/>
              <w:jc w:val="both"/>
              <w:rPr>
                <w:rFonts w:ascii="GHEA Grapalat" w:hAnsi="GHEA Grapalat" w:cs="Arial Armenian"/>
                <w:b/>
                <w:sz w:val="20"/>
              </w:rPr>
            </w:pPr>
          </w:p>
        </w:tc>
      </w:tr>
      <w:tr w:rsidR="00147F79" w:rsidRPr="002C04C9" w14:paraId="38652DBB" w14:textId="77777777" w:rsidTr="002338FF">
        <w:tc>
          <w:tcPr>
            <w:tcW w:w="1728" w:type="dxa"/>
            <w:tcBorders>
              <w:top w:val="single" w:sz="4" w:space="0" w:color="auto"/>
              <w:left w:val="single" w:sz="4" w:space="0" w:color="auto"/>
              <w:bottom w:val="single" w:sz="4" w:space="0" w:color="auto"/>
              <w:right w:val="single" w:sz="4" w:space="0" w:color="auto"/>
            </w:tcBorders>
            <w:hideMark/>
          </w:tcPr>
          <w:p w14:paraId="3970A9B3" w14:textId="77777777" w:rsidR="00147F79" w:rsidRPr="002C04C9" w:rsidRDefault="00147F79" w:rsidP="002338FF">
            <w:pPr>
              <w:ind w:firstLine="567"/>
              <w:jc w:val="both"/>
              <w:rPr>
                <w:rFonts w:ascii="GHEA Grapalat" w:hAnsi="GHEA Grapalat" w:cs="Arial Armenian"/>
                <w:b/>
                <w:sz w:val="20"/>
              </w:rPr>
            </w:pPr>
            <w:r w:rsidRPr="002C04C9">
              <w:rPr>
                <w:rFonts w:ascii="GHEA Grapalat" w:hAnsi="GHEA Grapalat" w:cs="Arial Armenian"/>
                <w:b/>
                <w:sz w:val="20"/>
              </w:rPr>
              <w:t>2.</w:t>
            </w:r>
          </w:p>
        </w:tc>
        <w:tc>
          <w:tcPr>
            <w:tcW w:w="1782" w:type="dxa"/>
            <w:tcBorders>
              <w:top w:val="single" w:sz="4" w:space="0" w:color="auto"/>
              <w:left w:val="single" w:sz="4" w:space="0" w:color="auto"/>
              <w:bottom w:val="single" w:sz="4" w:space="0" w:color="auto"/>
              <w:right w:val="single" w:sz="4" w:space="0" w:color="auto"/>
            </w:tcBorders>
          </w:tcPr>
          <w:p w14:paraId="322AFD1D" w14:textId="77777777" w:rsidR="00147F79" w:rsidRPr="002C04C9" w:rsidRDefault="00147F79" w:rsidP="002338FF">
            <w:pPr>
              <w:ind w:firstLine="567"/>
              <w:jc w:val="both"/>
              <w:rPr>
                <w:rFonts w:ascii="GHEA Grapalat" w:hAnsi="GHEA Grapalat" w:cs="Arial Armenian"/>
                <w:b/>
                <w:sz w:val="20"/>
              </w:rPr>
            </w:pPr>
          </w:p>
        </w:tc>
        <w:tc>
          <w:tcPr>
            <w:tcW w:w="1560" w:type="dxa"/>
            <w:tcBorders>
              <w:top w:val="single" w:sz="4" w:space="0" w:color="auto"/>
              <w:left w:val="single" w:sz="4" w:space="0" w:color="auto"/>
              <w:bottom w:val="single" w:sz="4" w:space="0" w:color="auto"/>
              <w:right w:val="single" w:sz="4" w:space="0" w:color="auto"/>
            </w:tcBorders>
          </w:tcPr>
          <w:p w14:paraId="363D0725" w14:textId="77777777" w:rsidR="00147F79" w:rsidRPr="002C04C9" w:rsidRDefault="00147F79" w:rsidP="002338FF">
            <w:pPr>
              <w:ind w:firstLine="567"/>
              <w:jc w:val="both"/>
              <w:rPr>
                <w:rFonts w:ascii="GHEA Grapalat" w:hAnsi="GHEA Grapalat" w:cs="Arial Armenian"/>
                <w:b/>
                <w:sz w:val="20"/>
              </w:rPr>
            </w:pPr>
          </w:p>
        </w:tc>
        <w:tc>
          <w:tcPr>
            <w:tcW w:w="2693" w:type="dxa"/>
            <w:tcBorders>
              <w:top w:val="single" w:sz="4" w:space="0" w:color="auto"/>
              <w:left w:val="single" w:sz="4" w:space="0" w:color="auto"/>
              <w:bottom w:val="single" w:sz="4" w:space="0" w:color="auto"/>
              <w:right w:val="single" w:sz="4" w:space="0" w:color="auto"/>
            </w:tcBorders>
          </w:tcPr>
          <w:p w14:paraId="5E47E677" w14:textId="77777777" w:rsidR="00147F79" w:rsidRPr="002C04C9" w:rsidRDefault="00147F79" w:rsidP="002338FF">
            <w:pPr>
              <w:ind w:firstLine="567"/>
              <w:jc w:val="both"/>
              <w:rPr>
                <w:rFonts w:ascii="GHEA Grapalat" w:hAnsi="GHEA Grapalat" w:cs="Arial Armenian"/>
                <w:b/>
                <w:sz w:val="20"/>
              </w:rPr>
            </w:pPr>
          </w:p>
        </w:tc>
        <w:tc>
          <w:tcPr>
            <w:tcW w:w="2268" w:type="dxa"/>
            <w:tcBorders>
              <w:top w:val="single" w:sz="4" w:space="0" w:color="auto"/>
              <w:left w:val="single" w:sz="4" w:space="0" w:color="auto"/>
              <w:bottom w:val="single" w:sz="4" w:space="0" w:color="auto"/>
              <w:right w:val="single" w:sz="4" w:space="0" w:color="auto"/>
            </w:tcBorders>
          </w:tcPr>
          <w:p w14:paraId="07613CC6" w14:textId="77777777" w:rsidR="00147F79" w:rsidRPr="002C04C9" w:rsidRDefault="00147F79" w:rsidP="002338FF">
            <w:pPr>
              <w:ind w:firstLine="567"/>
              <w:jc w:val="both"/>
              <w:rPr>
                <w:rFonts w:ascii="GHEA Grapalat" w:hAnsi="GHEA Grapalat" w:cs="Arial Armenian"/>
                <w:b/>
                <w:sz w:val="20"/>
              </w:rPr>
            </w:pPr>
          </w:p>
        </w:tc>
      </w:tr>
      <w:tr w:rsidR="00147F79" w:rsidRPr="002C04C9" w14:paraId="35840A31" w14:textId="77777777" w:rsidTr="002338FF">
        <w:tc>
          <w:tcPr>
            <w:tcW w:w="1728" w:type="dxa"/>
            <w:tcBorders>
              <w:top w:val="single" w:sz="4" w:space="0" w:color="auto"/>
              <w:left w:val="single" w:sz="4" w:space="0" w:color="auto"/>
              <w:bottom w:val="single" w:sz="4" w:space="0" w:color="auto"/>
              <w:right w:val="single" w:sz="4" w:space="0" w:color="auto"/>
            </w:tcBorders>
            <w:hideMark/>
          </w:tcPr>
          <w:p w14:paraId="1C982272" w14:textId="77777777" w:rsidR="00147F79" w:rsidRPr="002C04C9" w:rsidRDefault="00147F79" w:rsidP="002338FF">
            <w:pPr>
              <w:ind w:firstLine="567"/>
              <w:jc w:val="both"/>
              <w:rPr>
                <w:rFonts w:ascii="GHEA Grapalat" w:hAnsi="GHEA Grapalat" w:cs="Arial Armenian"/>
                <w:b/>
                <w:sz w:val="20"/>
              </w:rPr>
            </w:pPr>
            <w:r w:rsidRPr="002C04C9">
              <w:rPr>
                <w:rFonts w:ascii="GHEA Grapalat" w:hAnsi="GHEA Grapalat" w:cs="Arial Armenian"/>
                <w:b/>
                <w:sz w:val="20"/>
              </w:rPr>
              <w:t>..</w:t>
            </w:r>
          </w:p>
        </w:tc>
        <w:tc>
          <w:tcPr>
            <w:tcW w:w="1782" w:type="dxa"/>
            <w:tcBorders>
              <w:top w:val="single" w:sz="4" w:space="0" w:color="auto"/>
              <w:left w:val="single" w:sz="4" w:space="0" w:color="auto"/>
              <w:bottom w:val="single" w:sz="4" w:space="0" w:color="auto"/>
              <w:right w:val="single" w:sz="4" w:space="0" w:color="auto"/>
            </w:tcBorders>
          </w:tcPr>
          <w:p w14:paraId="136E3C25" w14:textId="77777777" w:rsidR="00147F79" w:rsidRPr="002C04C9" w:rsidRDefault="00147F79" w:rsidP="002338FF">
            <w:pPr>
              <w:ind w:firstLine="567"/>
              <w:jc w:val="both"/>
              <w:rPr>
                <w:rFonts w:ascii="GHEA Grapalat" w:hAnsi="GHEA Grapalat" w:cs="Arial Armenian"/>
                <w:b/>
                <w:sz w:val="20"/>
              </w:rPr>
            </w:pPr>
          </w:p>
        </w:tc>
        <w:tc>
          <w:tcPr>
            <w:tcW w:w="1560" w:type="dxa"/>
            <w:tcBorders>
              <w:top w:val="single" w:sz="4" w:space="0" w:color="auto"/>
              <w:left w:val="single" w:sz="4" w:space="0" w:color="auto"/>
              <w:bottom w:val="single" w:sz="4" w:space="0" w:color="auto"/>
              <w:right w:val="single" w:sz="4" w:space="0" w:color="auto"/>
            </w:tcBorders>
          </w:tcPr>
          <w:p w14:paraId="07060AEC" w14:textId="77777777" w:rsidR="00147F79" w:rsidRPr="002C04C9" w:rsidRDefault="00147F79" w:rsidP="002338FF">
            <w:pPr>
              <w:ind w:firstLine="567"/>
              <w:jc w:val="both"/>
              <w:rPr>
                <w:rFonts w:ascii="GHEA Grapalat" w:hAnsi="GHEA Grapalat" w:cs="Arial Armenian"/>
                <w:b/>
                <w:sz w:val="20"/>
              </w:rPr>
            </w:pPr>
          </w:p>
        </w:tc>
        <w:tc>
          <w:tcPr>
            <w:tcW w:w="2693" w:type="dxa"/>
            <w:tcBorders>
              <w:top w:val="single" w:sz="4" w:space="0" w:color="auto"/>
              <w:left w:val="single" w:sz="4" w:space="0" w:color="auto"/>
              <w:bottom w:val="single" w:sz="4" w:space="0" w:color="auto"/>
              <w:right w:val="single" w:sz="4" w:space="0" w:color="auto"/>
            </w:tcBorders>
          </w:tcPr>
          <w:p w14:paraId="0DDDAB0C" w14:textId="77777777" w:rsidR="00147F79" w:rsidRPr="002C04C9" w:rsidRDefault="00147F79" w:rsidP="002338FF">
            <w:pPr>
              <w:ind w:firstLine="567"/>
              <w:jc w:val="both"/>
              <w:rPr>
                <w:rFonts w:ascii="GHEA Grapalat" w:hAnsi="GHEA Grapalat" w:cs="Arial Armenian"/>
                <w:b/>
                <w:sz w:val="20"/>
              </w:rPr>
            </w:pPr>
          </w:p>
        </w:tc>
        <w:tc>
          <w:tcPr>
            <w:tcW w:w="2268" w:type="dxa"/>
            <w:tcBorders>
              <w:top w:val="single" w:sz="4" w:space="0" w:color="auto"/>
              <w:left w:val="single" w:sz="4" w:space="0" w:color="auto"/>
              <w:bottom w:val="single" w:sz="4" w:space="0" w:color="auto"/>
              <w:right w:val="single" w:sz="4" w:space="0" w:color="auto"/>
            </w:tcBorders>
          </w:tcPr>
          <w:p w14:paraId="0BF79E64" w14:textId="77777777" w:rsidR="00147F79" w:rsidRPr="002C04C9" w:rsidRDefault="00147F79" w:rsidP="002338FF">
            <w:pPr>
              <w:ind w:firstLine="567"/>
              <w:jc w:val="both"/>
              <w:rPr>
                <w:rFonts w:ascii="GHEA Grapalat" w:hAnsi="GHEA Grapalat" w:cs="Arial Armenian"/>
                <w:b/>
                <w:sz w:val="20"/>
              </w:rPr>
            </w:pPr>
          </w:p>
        </w:tc>
      </w:tr>
    </w:tbl>
    <w:p w14:paraId="2587C58E" w14:textId="77777777" w:rsidR="00147F79" w:rsidRPr="002C04C9" w:rsidRDefault="00147F79" w:rsidP="00147F79">
      <w:pPr>
        <w:widowControl w:val="0"/>
        <w:tabs>
          <w:tab w:val="left" w:pos="1134"/>
        </w:tabs>
        <w:spacing w:after="160"/>
        <w:ind w:firstLine="567"/>
        <w:jc w:val="both"/>
        <w:rPr>
          <w:rFonts w:ascii="GHEA Grapalat" w:hAnsi="GHEA Grapalat"/>
        </w:rPr>
      </w:pPr>
    </w:p>
    <w:p w14:paraId="64B2A490" w14:textId="77777777" w:rsidR="00147F79" w:rsidRPr="002C04C9" w:rsidRDefault="00147F79" w:rsidP="00147F79">
      <w:pPr>
        <w:widowControl w:val="0"/>
        <w:tabs>
          <w:tab w:val="left" w:pos="1134"/>
        </w:tabs>
        <w:spacing w:after="160"/>
        <w:ind w:firstLine="567"/>
        <w:jc w:val="both"/>
        <w:rPr>
          <w:rFonts w:ascii="GHEA Grapalat" w:hAnsi="GHEA Grapalat"/>
          <w:b/>
        </w:rPr>
      </w:pPr>
      <w:r w:rsidRPr="002C04C9">
        <w:rPr>
          <w:rFonts w:ascii="GHEA Grapalat" w:hAnsi="GHEA Grapalat"/>
          <w:b/>
        </w:rPr>
        <w:t>Для обоснования своего соответствия требованиям, предусмотренным абзацем а) настоящего подпункта, участник представляет в заявке утвержденное им заявление с условием, что в порядке и сроки, установленные настоящим приглашением, в случае требования представит комиссии документы, обосновывающие квалификацию представленных специалистов (паспорт, диплом, патент, резюме, трудовую книжку, справку из КГД, свидетельство, сертификат и другие документы по требованию).</w:t>
      </w:r>
    </w:p>
    <w:p w14:paraId="34600932" w14:textId="77777777" w:rsidR="00147F79" w:rsidRPr="002C04C9" w:rsidRDefault="00147F79" w:rsidP="00147F79">
      <w:pPr>
        <w:widowControl w:val="0"/>
        <w:tabs>
          <w:tab w:val="left" w:pos="1134"/>
        </w:tabs>
        <w:spacing w:after="160"/>
        <w:ind w:firstLine="567"/>
        <w:jc w:val="both"/>
        <w:rPr>
          <w:rFonts w:ascii="GHEA Grapalat" w:hAnsi="GHEA Grapalat"/>
          <w:b/>
        </w:rPr>
      </w:pPr>
      <w:r w:rsidRPr="002C04C9">
        <w:rPr>
          <w:rFonts w:ascii="GHEA Grapalat" w:hAnsi="GHEA Grapalat"/>
          <w:b/>
        </w:rPr>
        <w:lastRenderedPageBreak/>
        <w:t>в. квалификация участника по данному критерию оценивается удовлетворительной, если последний обеспечивает условия и требования, предусмотренные настоящим подпунктом:</w:t>
      </w:r>
    </w:p>
    <w:p w14:paraId="1BDE9E0F" w14:textId="77777777" w:rsidR="009F6CC6" w:rsidRPr="002C04C9" w:rsidRDefault="009F6CC6" w:rsidP="009F6CC6">
      <w:pPr>
        <w:widowControl w:val="0"/>
        <w:tabs>
          <w:tab w:val="left" w:pos="1134"/>
        </w:tabs>
        <w:spacing w:after="160"/>
        <w:ind w:firstLine="567"/>
        <w:jc w:val="both"/>
        <w:rPr>
          <w:rFonts w:ascii="GHEA Grapalat" w:hAnsi="GHEA Grapalat"/>
          <w:b/>
          <w:bCs/>
        </w:rPr>
      </w:pPr>
      <w:r w:rsidRPr="002C04C9">
        <w:rPr>
          <w:rFonts w:ascii="GHEA Grapalat" w:hAnsi="GHEA Grapalat"/>
          <w:b/>
          <w:bCs/>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46625B53" w14:textId="77777777" w:rsidR="000A6B75" w:rsidRPr="002C04C9" w:rsidRDefault="000A6B75" w:rsidP="00E67CC4">
      <w:pPr>
        <w:widowControl w:val="0"/>
        <w:tabs>
          <w:tab w:val="left" w:pos="1134"/>
        </w:tabs>
        <w:spacing w:after="160"/>
        <w:ind w:firstLine="567"/>
        <w:jc w:val="both"/>
        <w:rPr>
          <w:rFonts w:ascii="GHEA Grapalat" w:hAnsi="GHEA Grapalat" w:cs="Sylfaen"/>
        </w:rPr>
      </w:pPr>
      <w:r w:rsidRPr="002C04C9">
        <w:rPr>
          <w:rFonts w:ascii="GHEA Grapalat" w:hAnsi="GHEA Grapalat"/>
        </w:rPr>
        <w:t>2.</w:t>
      </w:r>
      <w:r w:rsidR="00DA4643" w:rsidRPr="002C04C9">
        <w:rPr>
          <w:rFonts w:ascii="GHEA Grapalat" w:hAnsi="GHEA Grapalat"/>
        </w:rPr>
        <w:t>5</w:t>
      </w:r>
      <w:r w:rsidR="000A15F9" w:rsidRPr="002C04C9">
        <w:rPr>
          <w:rFonts w:ascii="GHEA Grapalat" w:hAnsi="GHEA Grapalat"/>
        </w:rPr>
        <w:t>.</w:t>
      </w:r>
      <w:r w:rsidR="00F04AA1" w:rsidRPr="002C04C9">
        <w:rPr>
          <w:rFonts w:ascii="GHEA Grapalat" w:hAnsi="GHEA Grapalat"/>
        </w:rPr>
        <w:tab/>
      </w:r>
      <w:r w:rsidRPr="002C04C9">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2C04C9">
        <w:rPr>
          <w:rFonts w:ascii="GHEA Grapalat" w:hAnsi="GHEA Grapalat"/>
        </w:rPr>
        <w:t xml:space="preserve"> </w:t>
      </w:r>
      <w:r w:rsidR="00C366B6" w:rsidRPr="002C04C9">
        <w:rPr>
          <w:rFonts w:ascii="GHEA Grapalat" w:hAnsi="GHEA Grapalat"/>
        </w:rPr>
        <w:t>(на один и тот же лот)</w:t>
      </w:r>
      <w:r w:rsidRPr="002C04C9">
        <w:rPr>
          <w:rFonts w:ascii="GHEA Grapalat" w:hAnsi="GHEA Grapalat"/>
        </w:rPr>
        <w:t xml:space="preserve">. </w:t>
      </w:r>
    </w:p>
    <w:p w14:paraId="465649A2" w14:textId="77777777" w:rsidR="009E07EE" w:rsidRPr="002C04C9"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2C04C9">
        <w:rPr>
          <w:rFonts w:ascii="GHEA Grapalat" w:hAnsi="GHEA Grapalat"/>
          <w:sz w:val="24"/>
          <w:szCs w:val="24"/>
        </w:rPr>
        <w:t>2.</w:t>
      </w:r>
      <w:r w:rsidR="00C366B6" w:rsidRPr="002C04C9">
        <w:rPr>
          <w:rFonts w:ascii="GHEA Grapalat" w:hAnsi="GHEA Grapalat"/>
          <w:sz w:val="24"/>
          <w:szCs w:val="24"/>
        </w:rPr>
        <w:t>6</w:t>
      </w:r>
      <w:r w:rsidR="000A15F9" w:rsidRPr="002C04C9">
        <w:rPr>
          <w:rFonts w:ascii="GHEA Grapalat" w:hAnsi="GHEA Grapalat"/>
          <w:sz w:val="24"/>
          <w:szCs w:val="24"/>
        </w:rPr>
        <w:t>.</w:t>
      </w:r>
      <w:r w:rsidR="00F04AA1" w:rsidRPr="002C04C9">
        <w:rPr>
          <w:rFonts w:ascii="GHEA Grapalat" w:hAnsi="GHEA Grapalat"/>
          <w:sz w:val="24"/>
          <w:szCs w:val="24"/>
        </w:rPr>
        <w:tab/>
      </w:r>
      <w:r w:rsidRPr="002C04C9">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77539474" w14:textId="77777777" w:rsidR="000A6B75" w:rsidRPr="002C04C9" w:rsidRDefault="000A6B75" w:rsidP="00B46D58">
      <w:pPr>
        <w:pStyle w:val="BodyTextIndent2"/>
        <w:widowControl w:val="0"/>
        <w:spacing w:after="160" w:line="240" w:lineRule="auto"/>
        <w:rPr>
          <w:rFonts w:ascii="GHEA Grapalat" w:hAnsi="GHEA Grapalat" w:cs="Sylfaen"/>
          <w:sz w:val="24"/>
          <w:szCs w:val="24"/>
        </w:rPr>
      </w:pPr>
      <w:r w:rsidRPr="002C04C9">
        <w:rPr>
          <w:rFonts w:ascii="GHEA Grapalat" w:hAnsi="GHEA Grapalat"/>
          <w:sz w:val="24"/>
          <w:szCs w:val="24"/>
        </w:rPr>
        <w:t>В подобном случае:</w:t>
      </w:r>
    </w:p>
    <w:p w14:paraId="5C7326B7" w14:textId="77777777" w:rsidR="00FE2CCB" w:rsidRPr="002C04C9" w:rsidRDefault="00C366B6" w:rsidP="00FE2CCB">
      <w:pPr>
        <w:pStyle w:val="BodyTextIndent2"/>
        <w:widowControl w:val="0"/>
        <w:tabs>
          <w:tab w:val="left" w:pos="1134"/>
        </w:tabs>
        <w:spacing w:after="160" w:line="240" w:lineRule="auto"/>
        <w:ind w:firstLine="567"/>
        <w:rPr>
          <w:rFonts w:ascii="GHEA Grapalat" w:hAnsi="GHEA Grapalat"/>
          <w:sz w:val="24"/>
          <w:szCs w:val="24"/>
        </w:rPr>
      </w:pPr>
      <w:r w:rsidRPr="002C04C9">
        <w:rPr>
          <w:rFonts w:ascii="GHEA Grapalat" w:hAnsi="GHEA Grapalat"/>
          <w:sz w:val="24"/>
          <w:szCs w:val="24"/>
        </w:rPr>
        <w:t>1</w:t>
      </w:r>
      <w:r w:rsidR="000A6B75" w:rsidRPr="002C04C9">
        <w:rPr>
          <w:rFonts w:ascii="GHEA Grapalat" w:hAnsi="GHEA Grapalat"/>
          <w:sz w:val="24"/>
          <w:szCs w:val="24"/>
        </w:rPr>
        <w:t>)</w:t>
      </w:r>
      <w:r w:rsidR="00911F57" w:rsidRPr="002C04C9">
        <w:rPr>
          <w:rFonts w:ascii="GHEA Grapalat" w:hAnsi="GHEA Grapalat"/>
          <w:sz w:val="24"/>
          <w:szCs w:val="24"/>
        </w:rPr>
        <w:tab/>
      </w:r>
      <w:r w:rsidR="000A6B75" w:rsidRPr="002C04C9">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2C04C9">
        <w:rPr>
          <w:rFonts w:ascii="GHEA Grapalat" w:hAnsi="GHEA Grapalat"/>
          <w:sz w:val="24"/>
          <w:szCs w:val="24"/>
        </w:rPr>
        <w:t xml:space="preserve"> (на один и тот же лот</w:t>
      </w:r>
      <w:r w:rsidR="00796D4A" w:rsidRPr="002C04C9">
        <w:rPr>
          <w:rFonts w:ascii="GHEA Grapalat" w:hAnsi="GHEA Grapalat"/>
        </w:rPr>
        <w:t>)</w:t>
      </w:r>
      <w:r w:rsidR="000A6B75" w:rsidRPr="002C04C9">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2C04C9">
        <w:rPr>
          <w:rFonts w:ascii="GHEA Grapalat" w:hAnsi="GHEA Grapalat"/>
          <w:sz w:val="24"/>
          <w:szCs w:val="24"/>
        </w:rPr>
        <w:t>так и заявки, представленные отдельно.</w:t>
      </w:r>
    </w:p>
    <w:p w14:paraId="48A12EFE" w14:textId="77777777" w:rsidR="00FE2CCB" w:rsidRPr="002C04C9" w:rsidRDefault="00FE2CCB" w:rsidP="00FE2CCB">
      <w:pPr>
        <w:pStyle w:val="BodyTextIndent2"/>
        <w:widowControl w:val="0"/>
        <w:tabs>
          <w:tab w:val="left" w:pos="1134"/>
        </w:tabs>
        <w:spacing w:after="160" w:line="240" w:lineRule="auto"/>
        <w:ind w:firstLine="567"/>
        <w:rPr>
          <w:rFonts w:ascii="GHEA Grapalat" w:hAnsi="GHEA Grapalat" w:cs="Sylfaen"/>
          <w:sz w:val="24"/>
          <w:szCs w:val="24"/>
        </w:rPr>
      </w:pPr>
      <w:r w:rsidRPr="002C04C9">
        <w:rPr>
          <w:rFonts w:ascii="GHEA Grapalat" w:hAnsi="GHEA Grapalat"/>
          <w:sz w:val="24"/>
          <w:szCs w:val="24"/>
        </w:rPr>
        <w:t>2)</w:t>
      </w:r>
      <w:r w:rsidRPr="002C04C9">
        <w:rPr>
          <w:rFonts w:ascii="GHEA Grapalat" w:hAnsi="GHEA Grapalat"/>
          <w:sz w:val="24"/>
          <w:szCs w:val="24"/>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6A94B16B" w14:textId="77777777" w:rsidR="00096865" w:rsidRPr="002C04C9" w:rsidRDefault="00ED2352" w:rsidP="00B46D58">
      <w:pPr>
        <w:widowControl w:val="0"/>
        <w:spacing w:after="160"/>
        <w:jc w:val="center"/>
        <w:rPr>
          <w:rFonts w:ascii="GHEA Grapalat" w:hAnsi="GHEA Grapalat"/>
          <w:b/>
        </w:rPr>
      </w:pPr>
      <w:r w:rsidRPr="002C04C9">
        <w:rPr>
          <w:rFonts w:ascii="GHEA Grapalat" w:hAnsi="GHEA Grapalat"/>
          <w:b/>
        </w:rPr>
        <w:t>3.</w:t>
      </w:r>
      <w:r w:rsidR="002B32D6" w:rsidRPr="002C04C9">
        <w:rPr>
          <w:rFonts w:ascii="GHEA Grapalat" w:hAnsi="GHEA Grapalat"/>
          <w:b/>
        </w:rPr>
        <w:t xml:space="preserve"> РАЗЪЯСНЕНИЕ ПРИГЛАШЕНИЯ </w:t>
      </w:r>
      <w:r w:rsidRPr="002C04C9">
        <w:rPr>
          <w:rFonts w:ascii="GHEA Grapalat" w:hAnsi="GHEA Grapalat"/>
          <w:b/>
        </w:rPr>
        <w:br/>
      </w:r>
      <w:r w:rsidR="002B32D6" w:rsidRPr="002C04C9">
        <w:rPr>
          <w:rFonts w:ascii="GHEA Grapalat" w:hAnsi="GHEA Grapalat"/>
          <w:b/>
        </w:rPr>
        <w:t xml:space="preserve">И ПОРЯДОК ВНЕСЕНИЯ ИЗМЕНЕНИЯ В ПРИГЛАШЕНИЕ </w:t>
      </w:r>
    </w:p>
    <w:p w14:paraId="65674C55" w14:textId="77777777" w:rsidR="00096865" w:rsidRPr="002C04C9" w:rsidRDefault="00096865" w:rsidP="00B46D58">
      <w:pPr>
        <w:widowControl w:val="0"/>
        <w:tabs>
          <w:tab w:val="left" w:pos="1134"/>
        </w:tabs>
        <w:spacing w:after="160"/>
        <w:ind w:firstLine="567"/>
        <w:jc w:val="both"/>
        <w:rPr>
          <w:rFonts w:ascii="GHEA Grapalat" w:hAnsi="GHEA Grapalat"/>
        </w:rPr>
      </w:pPr>
      <w:r w:rsidRPr="002C04C9">
        <w:rPr>
          <w:rFonts w:ascii="GHEA Grapalat" w:hAnsi="GHEA Grapalat"/>
        </w:rPr>
        <w:t>3.1</w:t>
      </w:r>
      <w:r w:rsidR="000A15F9" w:rsidRPr="002C04C9">
        <w:rPr>
          <w:rFonts w:ascii="GHEA Grapalat" w:hAnsi="GHEA Grapalat"/>
        </w:rPr>
        <w:t>.</w:t>
      </w:r>
      <w:r w:rsidR="00ED2352" w:rsidRPr="002C04C9">
        <w:rPr>
          <w:rFonts w:ascii="GHEA Grapalat" w:hAnsi="GHEA Grapalat"/>
        </w:rPr>
        <w:tab/>
      </w:r>
      <w:r w:rsidRPr="002C04C9">
        <w:rPr>
          <w:rFonts w:ascii="GHEA Grapalat" w:hAnsi="GHEA Grapalat"/>
        </w:rPr>
        <w:t>Согласно статье 29 Закона участник вправе требовать от заказчика разъяснения приглашения.</w:t>
      </w:r>
    </w:p>
    <w:p w14:paraId="46E83963" w14:textId="77777777" w:rsidR="00096865" w:rsidRPr="002C04C9" w:rsidRDefault="00096865" w:rsidP="00B46D58">
      <w:pPr>
        <w:widowControl w:val="0"/>
        <w:autoSpaceDE w:val="0"/>
        <w:autoSpaceDN w:val="0"/>
        <w:adjustRightInd w:val="0"/>
        <w:spacing w:after="160"/>
        <w:ind w:firstLine="567"/>
        <w:jc w:val="both"/>
        <w:rPr>
          <w:rFonts w:ascii="GHEA Grapalat" w:hAnsi="GHEA Grapalat"/>
        </w:rPr>
      </w:pPr>
      <w:r w:rsidRPr="002C04C9">
        <w:rPr>
          <w:rFonts w:ascii="GHEA Grapalat" w:hAnsi="GHEA Grapalat"/>
        </w:rPr>
        <w:t xml:space="preserve">Участник имеет право </w:t>
      </w:r>
      <w:r w:rsidR="00BF6E86" w:rsidRPr="002C04C9">
        <w:rPr>
          <w:rFonts w:ascii="GHEA Grapalat" w:hAnsi="GHEA Grapalat"/>
        </w:rPr>
        <w:t>в письменной форме</w:t>
      </w:r>
      <w:r w:rsidRPr="002C04C9">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sidRPr="002C04C9">
        <w:rPr>
          <w:rFonts w:ascii="GHEA Grapalat" w:hAnsi="GHEA Grapalat"/>
        </w:rPr>
        <w:t>в письменной форме</w:t>
      </w:r>
      <w:r w:rsidRPr="002C04C9">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21D46" w:rsidRPr="002C04C9">
        <w:rPr>
          <w:rStyle w:val="FootnoteReference"/>
          <w:rFonts w:ascii="GHEA Grapalat" w:hAnsi="GHEA Grapalat"/>
        </w:rPr>
        <w:footnoteReference w:customMarkFollows="1" w:id="2"/>
        <w:t>5</w:t>
      </w:r>
      <w:r w:rsidRPr="002C04C9">
        <w:rPr>
          <w:rFonts w:ascii="GHEA Grapalat" w:hAnsi="GHEA Grapalat"/>
        </w:rPr>
        <w:t>.</w:t>
      </w:r>
      <w:r w:rsidR="00AA7117" w:rsidRPr="002C04C9">
        <w:rPr>
          <w:rFonts w:ascii="GHEA Grapalat" w:hAnsi="GHEA Grapalat"/>
        </w:rPr>
        <w:t xml:space="preserve"> </w:t>
      </w:r>
    </w:p>
    <w:p w14:paraId="55EE6301" w14:textId="77777777" w:rsidR="00096865" w:rsidRPr="002C04C9" w:rsidRDefault="00096865" w:rsidP="00B46D58">
      <w:pPr>
        <w:widowControl w:val="0"/>
        <w:tabs>
          <w:tab w:val="left" w:pos="1134"/>
        </w:tabs>
        <w:spacing w:after="160"/>
        <w:ind w:firstLine="567"/>
        <w:jc w:val="both"/>
        <w:rPr>
          <w:rFonts w:ascii="GHEA Grapalat" w:hAnsi="GHEA Grapalat"/>
        </w:rPr>
      </w:pPr>
      <w:r w:rsidRPr="002C04C9">
        <w:rPr>
          <w:rFonts w:ascii="GHEA Grapalat" w:hAnsi="GHEA Grapalat"/>
        </w:rPr>
        <w:lastRenderedPageBreak/>
        <w:t>3.2.</w:t>
      </w:r>
      <w:r w:rsidR="00ED2352" w:rsidRPr="002C04C9">
        <w:rPr>
          <w:rFonts w:ascii="GHEA Grapalat" w:hAnsi="GHEA Grapalat"/>
        </w:rPr>
        <w:tab/>
      </w:r>
      <w:r w:rsidRPr="002C04C9">
        <w:rPr>
          <w:rFonts w:ascii="GHEA Grapalat" w:hAnsi="GHEA Grapalat"/>
        </w:rPr>
        <w:t>В день предоставления разъяснения объявление о запросе и о</w:t>
      </w:r>
      <w:r w:rsidR="00775FAF" w:rsidRPr="002C04C9">
        <w:rPr>
          <w:rFonts w:ascii="Courier New" w:hAnsi="Courier New" w:cs="Courier New"/>
        </w:rPr>
        <w:t> </w:t>
      </w:r>
      <w:r w:rsidRPr="002C04C9">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2C04C9">
        <w:rPr>
          <w:rFonts w:ascii="Courier New" w:hAnsi="Courier New" w:cs="Courier New"/>
        </w:rPr>
        <w:t> </w:t>
      </w:r>
      <w:r w:rsidRPr="002C04C9">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3559079D" w14:textId="77777777" w:rsidR="00462E00" w:rsidRPr="002C04C9"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2C04C9">
        <w:rPr>
          <w:rFonts w:ascii="GHEA Grapalat" w:hAnsi="GHEA Grapalat"/>
        </w:rPr>
        <w:t>3.3</w:t>
      </w:r>
      <w:r w:rsidR="000A15F9" w:rsidRPr="002C04C9">
        <w:rPr>
          <w:rFonts w:ascii="GHEA Grapalat" w:hAnsi="GHEA Grapalat"/>
        </w:rPr>
        <w:t>.</w:t>
      </w:r>
      <w:r w:rsidR="00ED2352" w:rsidRPr="002C04C9">
        <w:rPr>
          <w:rFonts w:ascii="GHEA Grapalat" w:hAnsi="GHEA Grapalat"/>
        </w:rPr>
        <w:tab/>
      </w:r>
      <w:r w:rsidRPr="002C04C9">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2C04C9">
        <w:rPr>
          <w:rFonts w:ascii="GHEA Grapalat" w:hAnsi="GHEA Grapalat"/>
        </w:rPr>
        <w:t xml:space="preserve">. </w:t>
      </w:r>
      <w:r w:rsidRPr="002C04C9">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3385DB3E" w14:textId="77777777" w:rsidR="00096865" w:rsidRPr="002C04C9"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2C04C9">
        <w:rPr>
          <w:rFonts w:ascii="GHEA Grapalat" w:hAnsi="GHEA Grapalat"/>
        </w:rPr>
        <w:t>3.4</w:t>
      </w:r>
      <w:r w:rsidR="000A15F9" w:rsidRPr="002C04C9">
        <w:rPr>
          <w:rFonts w:ascii="GHEA Grapalat" w:hAnsi="GHEA Grapalat"/>
        </w:rPr>
        <w:t>.</w:t>
      </w:r>
      <w:r w:rsidR="00ED2352" w:rsidRPr="002C04C9">
        <w:rPr>
          <w:rFonts w:ascii="GHEA Grapalat" w:hAnsi="GHEA Grapalat"/>
        </w:rPr>
        <w:tab/>
      </w:r>
      <w:r w:rsidRPr="002C04C9">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31389EC2" w14:textId="77777777" w:rsidR="002D7D70" w:rsidRPr="002C04C9"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2C04C9">
        <w:rPr>
          <w:rFonts w:ascii="GHEA Grapalat" w:hAnsi="GHEA Grapalat"/>
        </w:rPr>
        <w:t>3.5</w:t>
      </w:r>
      <w:r w:rsidR="00F9791A" w:rsidRPr="002C04C9">
        <w:rPr>
          <w:rFonts w:ascii="GHEA Grapalat" w:hAnsi="GHEA Grapalat"/>
        </w:rPr>
        <w:t xml:space="preserve"> Каждое лиц</w:t>
      </w:r>
      <w:r w:rsidR="00CA1F39" w:rsidRPr="002C04C9">
        <w:rPr>
          <w:rFonts w:ascii="GHEA Grapalat" w:hAnsi="GHEA Grapalat"/>
        </w:rPr>
        <w:t>о без указания имени</w:t>
      </w:r>
      <w:r w:rsidR="00F9791A" w:rsidRPr="002C04C9">
        <w:rPr>
          <w:rFonts w:ascii="GHEA Grapalat" w:hAnsi="GHEA Grapalat"/>
        </w:rPr>
        <w:t>, до истечения срока, установленного для внесения изменений в приглашение, имеет право 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2C04C9">
        <w:rPr>
          <w:rFonts w:ascii="GHEA Grapalat" w:hAnsi="GHEA Grapalat"/>
        </w:rPr>
        <w:t xml:space="preserve"> </w:t>
      </w:r>
      <w:r w:rsidR="00F9791A" w:rsidRPr="002C04C9">
        <w:rPr>
          <w:rFonts w:ascii="GHEA Grapalat" w:hAnsi="GHEA Grapalat"/>
        </w:rPr>
        <w:t>с точки зрения предусмотренных Законом требований обеспечения конкуренции и исключения дискриминации</w:t>
      </w:r>
      <w:r w:rsidR="00023F8F" w:rsidRPr="002C04C9">
        <w:rPr>
          <w:rFonts w:ascii="GHEA Grapalat" w:hAnsi="GHEA Grapalat"/>
        </w:rPr>
        <w:t>.</w:t>
      </w:r>
      <w:r w:rsidR="00F9791A" w:rsidRPr="002C04C9">
        <w:rPr>
          <w:rFonts w:ascii="GHEA Grapalat" w:hAnsi="GHEA Grapalat"/>
        </w:rPr>
        <w:t xml:space="preserve"> </w:t>
      </w:r>
      <w:r w:rsidR="00750FFF" w:rsidRPr="002C04C9">
        <w:rPr>
          <w:rFonts w:ascii="GHEA Grapalat" w:hAnsi="GHEA Grapalat"/>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642F4C05" w14:textId="77777777" w:rsidR="00096865" w:rsidRPr="002C04C9"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2C04C9">
        <w:rPr>
          <w:rFonts w:ascii="GHEA Grapalat" w:hAnsi="GHEA Grapalat"/>
        </w:rPr>
        <w:t>3.</w:t>
      </w:r>
      <w:r w:rsidR="00E648D1" w:rsidRPr="002C04C9">
        <w:rPr>
          <w:rFonts w:ascii="GHEA Grapalat" w:hAnsi="GHEA Grapalat"/>
        </w:rPr>
        <w:t>6</w:t>
      </w:r>
      <w:r w:rsidR="000A15F9" w:rsidRPr="002C04C9">
        <w:rPr>
          <w:rFonts w:ascii="GHEA Grapalat" w:hAnsi="GHEA Grapalat"/>
        </w:rPr>
        <w:t>.</w:t>
      </w:r>
      <w:r w:rsidR="00ED2352" w:rsidRPr="002C04C9">
        <w:rPr>
          <w:rFonts w:ascii="GHEA Grapalat" w:hAnsi="GHEA Grapalat"/>
        </w:rPr>
        <w:tab/>
      </w:r>
      <w:r w:rsidRPr="002C04C9">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2C04C9">
        <w:rPr>
          <w:rFonts w:ascii="Courier New" w:hAnsi="Courier New" w:cs="Courier New"/>
        </w:rPr>
        <w:t> </w:t>
      </w:r>
      <w:r w:rsidRPr="002C04C9">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AF1DD6" w:rsidRPr="002C04C9">
        <w:rPr>
          <w:rStyle w:val="FootnoteReference"/>
          <w:rFonts w:ascii="GHEA Grapalat" w:hAnsi="GHEA Grapalat"/>
        </w:rPr>
        <w:footnoteReference w:customMarkFollows="1" w:id="3"/>
        <w:t>6</w:t>
      </w:r>
      <w:r w:rsidRPr="002C04C9">
        <w:rPr>
          <w:rFonts w:ascii="GHEA Grapalat" w:hAnsi="GHEA Grapalat"/>
        </w:rPr>
        <w:t xml:space="preserve">. </w:t>
      </w:r>
    </w:p>
    <w:p w14:paraId="058449F7" w14:textId="77777777" w:rsidR="00B051BE" w:rsidRPr="002C04C9" w:rsidRDefault="00B051BE" w:rsidP="00B46D58">
      <w:pPr>
        <w:widowControl w:val="0"/>
        <w:spacing w:after="160"/>
        <w:jc w:val="center"/>
        <w:rPr>
          <w:rFonts w:ascii="GHEA Grapalat" w:hAnsi="GHEA Grapalat"/>
          <w:b/>
        </w:rPr>
      </w:pPr>
    </w:p>
    <w:p w14:paraId="3F163CA8" w14:textId="77777777" w:rsidR="00096865" w:rsidRPr="002C04C9" w:rsidRDefault="00955A1E" w:rsidP="00B46D58">
      <w:pPr>
        <w:widowControl w:val="0"/>
        <w:spacing w:after="160"/>
        <w:jc w:val="center"/>
        <w:rPr>
          <w:rFonts w:ascii="GHEA Grapalat" w:hAnsi="GHEA Grapalat" w:cs="Arial"/>
          <w:b/>
        </w:rPr>
      </w:pPr>
      <w:r w:rsidRPr="002C04C9">
        <w:rPr>
          <w:rFonts w:ascii="GHEA Grapalat" w:hAnsi="GHEA Grapalat"/>
          <w:b/>
        </w:rPr>
        <w:t>4. ПОРЯДОК ПОДАЧИ ЗАЯВКИ</w:t>
      </w:r>
    </w:p>
    <w:p w14:paraId="5321CE26" w14:textId="77777777" w:rsidR="00096865" w:rsidRPr="002C04C9" w:rsidRDefault="00096865" w:rsidP="00B46D58">
      <w:pPr>
        <w:widowControl w:val="0"/>
        <w:tabs>
          <w:tab w:val="left" w:pos="1134"/>
        </w:tabs>
        <w:spacing w:after="160"/>
        <w:ind w:firstLine="567"/>
        <w:jc w:val="both"/>
        <w:rPr>
          <w:rFonts w:ascii="GHEA Grapalat" w:hAnsi="GHEA Grapalat"/>
        </w:rPr>
      </w:pPr>
      <w:r w:rsidRPr="002C04C9">
        <w:rPr>
          <w:rFonts w:ascii="GHEA Grapalat" w:hAnsi="GHEA Grapalat"/>
        </w:rPr>
        <w:lastRenderedPageBreak/>
        <w:t>4.1</w:t>
      </w:r>
      <w:r w:rsidR="00A34DFE" w:rsidRPr="002C04C9">
        <w:rPr>
          <w:rFonts w:ascii="GHEA Grapalat" w:hAnsi="GHEA Grapalat"/>
        </w:rPr>
        <w:t>.</w:t>
      </w:r>
      <w:r w:rsidR="009C7913" w:rsidRPr="002C04C9">
        <w:rPr>
          <w:rFonts w:ascii="GHEA Grapalat" w:hAnsi="GHEA Grapalat"/>
        </w:rPr>
        <w:tab/>
      </w:r>
      <w:r w:rsidRPr="002C04C9">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52EE6ED5" w14:textId="77777777" w:rsidR="00486B55" w:rsidRPr="002C04C9" w:rsidRDefault="00096865" w:rsidP="00B46D58">
      <w:pPr>
        <w:pStyle w:val="BodyTextIndent2"/>
        <w:widowControl w:val="0"/>
        <w:spacing w:after="160" w:line="240" w:lineRule="auto"/>
        <w:ind w:firstLine="567"/>
        <w:rPr>
          <w:rFonts w:ascii="GHEA Grapalat" w:hAnsi="GHEA Grapalat" w:cs="Sylfaen"/>
          <w:sz w:val="24"/>
          <w:szCs w:val="24"/>
        </w:rPr>
      </w:pPr>
      <w:r w:rsidRPr="002C04C9">
        <w:rPr>
          <w:rFonts w:ascii="GHEA Grapalat" w:hAnsi="GHEA Grapalat"/>
          <w:sz w:val="24"/>
          <w:szCs w:val="24"/>
        </w:rPr>
        <w:t>Участник может подать заявку как для каждого лота, так и для нескольких или всех лотов.</w:t>
      </w:r>
      <w:r w:rsidR="00AA7117" w:rsidRPr="002C04C9">
        <w:rPr>
          <w:rFonts w:ascii="GHEA Grapalat" w:hAnsi="GHEA Grapalat"/>
          <w:sz w:val="24"/>
          <w:szCs w:val="24"/>
        </w:rPr>
        <w:t xml:space="preserve"> </w:t>
      </w:r>
    </w:p>
    <w:p w14:paraId="201EB1DB" w14:textId="77777777" w:rsidR="00096865" w:rsidRPr="002C04C9" w:rsidRDefault="000946A3" w:rsidP="00B46D58">
      <w:pPr>
        <w:pStyle w:val="BodyTextIndent2"/>
        <w:widowControl w:val="0"/>
        <w:spacing w:after="160" w:line="240" w:lineRule="auto"/>
        <w:ind w:firstLine="567"/>
        <w:rPr>
          <w:rFonts w:ascii="GHEA Grapalat" w:hAnsi="GHEA Grapalat" w:cs="Sylfaen"/>
          <w:sz w:val="24"/>
          <w:szCs w:val="24"/>
        </w:rPr>
      </w:pPr>
      <w:r w:rsidRPr="002C04C9">
        <w:rPr>
          <w:rFonts w:ascii="GHEA Grapalat" w:hAnsi="GHEA Grapalat"/>
          <w:sz w:val="24"/>
          <w:szCs w:val="24"/>
        </w:rPr>
        <w:t>Заявка подается до истечения срока, установленного для этого настоящим Приглашением.</w:t>
      </w:r>
    </w:p>
    <w:p w14:paraId="5499D52E" w14:textId="4D4EC2AF" w:rsidR="00096865" w:rsidRPr="002C04C9" w:rsidRDefault="000946A3" w:rsidP="00B46D58">
      <w:pPr>
        <w:pStyle w:val="BodyTextIndent2"/>
        <w:widowControl w:val="0"/>
        <w:spacing w:after="160" w:line="240" w:lineRule="auto"/>
        <w:ind w:firstLine="567"/>
        <w:rPr>
          <w:rFonts w:ascii="GHEA Grapalat" w:hAnsi="GHEA Grapalat"/>
          <w:sz w:val="24"/>
          <w:szCs w:val="24"/>
        </w:rPr>
      </w:pPr>
      <w:r w:rsidRPr="002C04C9">
        <w:rPr>
          <w:rFonts w:ascii="GHEA Grapalat" w:hAnsi="GHEA Grapalat"/>
          <w:sz w:val="24"/>
          <w:szCs w:val="24"/>
        </w:rPr>
        <w:t xml:space="preserve">Порядок подготовки заявки описан в части 2 настоящего приглашения - в </w:t>
      </w:r>
      <w:r w:rsidR="006847B2" w:rsidRPr="002C04C9">
        <w:rPr>
          <w:rFonts w:ascii="GHEA Grapalat" w:hAnsi="GHEA Grapalat"/>
          <w:sz w:val="24"/>
          <w:szCs w:val="24"/>
        </w:rPr>
        <w:t>порядке</w:t>
      </w:r>
      <w:r w:rsidRPr="002C04C9">
        <w:rPr>
          <w:rFonts w:ascii="GHEA Grapalat" w:hAnsi="GHEA Grapalat"/>
          <w:sz w:val="24"/>
          <w:szCs w:val="24"/>
        </w:rPr>
        <w:t xml:space="preserve"> по подготовке заявок на </w:t>
      </w:r>
      <w:r w:rsidR="007D6B26">
        <w:rPr>
          <w:rFonts w:ascii="GHEA Grapalat" w:hAnsi="GHEA Grapalat"/>
          <w:sz w:val="24"/>
          <w:szCs w:val="24"/>
        </w:rPr>
        <w:t>запрос котировок</w:t>
      </w:r>
      <w:r w:rsidRPr="002C04C9">
        <w:rPr>
          <w:rFonts w:ascii="GHEA Grapalat" w:hAnsi="GHEA Grapalat"/>
          <w:sz w:val="24"/>
          <w:szCs w:val="24"/>
        </w:rPr>
        <w:t>.</w:t>
      </w:r>
    </w:p>
    <w:p w14:paraId="2C942F83" w14:textId="77777777" w:rsidR="000371A2" w:rsidRPr="002C04C9" w:rsidRDefault="000371A2" w:rsidP="006D3CB9">
      <w:pPr>
        <w:pStyle w:val="BodyTextIndent2"/>
        <w:widowControl w:val="0"/>
        <w:tabs>
          <w:tab w:val="left" w:pos="1134"/>
        </w:tabs>
        <w:spacing w:after="160" w:line="240" w:lineRule="auto"/>
        <w:ind w:firstLine="567"/>
        <w:contextualSpacing/>
        <w:rPr>
          <w:rFonts w:ascii="GHEA Grapalat" w:hAnsi="GHEA Grapalat" w:cs="Sylfaen"/>
          <w:sz w:val="24"/>
          <w:szCs w:val="24"/>
        </w:rPr>
      </w:pPr>
      <w:r w:rsidRPr="002C04C9">
        <w:rPr>
          <w:rFonts w:ascii="GHEA Grapalat" w:hAnsi="GHEA Grapalat"/>
          <w:sz w:val="24"/>
          <w:szCs w:val="24"/>
        </w:rPr>
        <w:t>4.2.</w:t>
      </w:r>
      <w:r w:rsidRPr="002C04C9">
        <w:rPr>
          <w:rFonts w:ascii="GHEA Grapalat" w:hAnsi="GHEA Grapalat"/>
          <w:sz w:val="24"/>
          <w:szCs w:val="24"/>
        </w:rPr>
        <w:tab/>
        <w:t>Заявки на процедуру необходимо подать в комиссию по адресу "</w:t>
      </w:r>
      <w:r w:rsidRPr="002C04C9">
        <w:rPr>
          <w:rFonts w:ascii="GHEA Grapalat" w:hAnsi="GHEA Grapalat"/>
          <w:sz w:val="24"/>
          <w:szCs w:val="24"/>
          <w:vertAlign w:val="subscript"/>
        </w:rPr>
        <w:t>место подачи заявок</w:t>
      </w:r>
      <w:r w:rsidRPr="002C04C9">
        <w:rPr>
          <w:rFonts w:ascii="GHEA Grapalat" w:hAnsi="GHEA Grapalat"/>
          <w:sz w:val="24"/>
          <w:szCs w:val="24"/>
        </w:rPr>
        <w:t>" не позднее, чем "</w:t>
      </w:r>
      <w:r w:rsidRPr="002C04C9">
        <w:rPr>
          <w:rFonts w:ascii="GHEA Grapalat" w:hAnsi="GHEA Grapalat"/>
          <w:sz w:val="24"/>
          <w:szCs w:val="24"/>
          <w:vertAlign w:val="subscript"/>
        </w:rPr>
        <w:t>окончательный срок подачи заявок</w:t>
      </w:r>
      <w:r w:rsidRPr="002C04C9">
        <w:rPr>
          <w:rFonts w:ascii="GHEA Grapalat" w:hAnsi="GHEA Grapalat"/>
          <w:sz w:val="24"/>
          <w:szCs w:val="24"/>
        </w:rPr>
        <w:t xml:space="preserve">" часов "—"-го дня с даты опубликования в бюллетене объявления и приглашения на настоящую процедуру. </w:t>
      </w:r>
    </w:p>
    <w:p w14:paraId="4BEF7A59" w14:textId="77777777" w:rsidR="000371A2" w:rsidRPr="002C04C9" w:rsidRDefault="000371A2" w:rsidP="006D3CB9">
      <w:pPr>
        <w:pStyle w:val="BodyTextIndent2"/>
        <w:widowControl w:val="0"/>
        <w:tabs>
          <w:tab w:val="left" w:pos="1134"/>
        </w:tabs>
        <w:spacing w:after="160" w:line="240" w:lineRule="auto"/>
        <w:ind w:firstLine="567"/>
        <w:contextualSpacing/>
        <w:rPr>
          <w:rFonts w:ascii="GHEA Grapalat" w:hAnsi="GHEA Grapalat"/>
          <w:sz w:val="24"/>
          <w:szCs w:val="24"/>
        </w:rPr>
      </w:pPr>
      <w:r w:rsidRPr="002C04C9">
        <w:rPr>
          <w:rFonts w:ascii="GHEA Grapalat" w:hAnsi="GHEA Grapalat"/>
          <w:sz w:val="24"/>
          <w:szCs w:val="24"/>
        </w:rPr>
        <w:t>Заявки на процедуру получает и в журнале регистрации заявок регистрирует секретарь комиссии</w:t>
      </w:r>
      <w:r w:rsidRPr="002C04C9">
        <w:rPr>
          <w:rFonts w:ascii="GHEA Grapalat" w:hAnsi="GHEA Grapalat"/>
        </w:rPr>
        <w:t xml:space="preserve"> "</w:t>
      </w:r>
      <w:r w:rsidRPr="002C04C9">
        <w:rPr>
          <w:rFonts w:ascii="GHEA Grapalat" w:hAnsi="GHEA Grapalat"/>
          <w:sz w:val="22"/>
          <w:szCs w:val="22"/>
          <w:vertAlign w:val="subscript"/>
        </w:rPr>
        <w:t>имя, фамилия секретаря комиссии</w:t>
      </w:r>
      <w:r w:rsidRPr="002C04C9">
        <w:rPr>
          <w:rFonts w:ascii="GHEA Grapalat" w:hAnsi="GHEA Grapalat"/>
        </w:rPr>
        <w:t xml:space="preserve">". </w:t>
      </w:r>
      <w:r w:rsidRPr="002C04C9">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3D35864B" w14:textId="77777777" w:rsidR="00A12B60" w:rsidRPr="002C04C9" w:rsidRDefault="00A12B60" w:rsidP="00B46D58">
      <w:pPr>
        <w:pStyle w:val="BodyTextIndent2"/>
        <w:widowControl w:val="0"/>
        <w:tabs>
          <w:tab w:val="left" w:pos="1134"/>
        </w:tabs>
        <w:spacing w:after="160" w:line="240" w:lineRule="auto"/>
        <w:ind w:firstLine="567"/>
        <w:rPr>
          <w:rFonts w:ascii="GHEA Grapalat" w:hAnsi="GHEA Grapalat"/>
          <w:sz w:val="24"/>
          <w:szCs w:val="24"/>
        </w:rPr>
      </w:pPr>
    </w:p>
    <w:p w14:paraId="496DBC8B" w14:textId="77777777" w:rsidR="00B67CCD" w:rsidRPr="002C04C9"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2C04C9">
        <w:rPr>
          <w:rFonts w:ascii="GHEA Grapalat" w:hAnsi="GHEA Grapalat"/>
          <w:sz w:val="24"/>
          <w:szCs w:val="24"/>
        </w:rPr>
        <w:t>4.3.</w:t>
      </w:r>
      <w:r w:rsidR="003065C4" w:rsidRPr="002C04C9">
        <w:rPr>
          <w:rFonts w:ascii="GHEA Grapalat" w:hAnsi="GHEA Grapalat"/>
          <w:sz w:val="24"/>
          <w:szCs w:val="24"/>
        </w:rPr>
        <w:tab/>
      </w:r>
      <w:r w:rsidRPr="002C04C9">
        <w:rPr>
          <w:rFonts w:ascii="GHEA Grapalat" w:hAnsi="GHEA Grapalat"/>
          <w:sz w:val="24"/>
          <w:szCs w:val="24"/>
        </w:rPr>
        <w:t>В заявке участник представляет:</w:t>
      </w:r>
    </w:p>
    <w:p w14:paraId="11E6FD69" w14:textId="77777777" w:rsidR="005F25EF" w:rsidRPr="002C04C9" w:rsidRDefault="005F25EF" w:rsidP="00B46D58">
      <w:pPr>
        <w:jc w:val="both"/>
        <w:rPr>
          <w:rFonts w:ascii="GHEA Grapalat" w:hAnsi="GHEA Grapalat"/>
        </w:rPr>
      </w:pPr>
      <w:r w:rsidRPr="002C04C9">
        <w:rPr>
          <w:rFonts w:ascii="GHEA Grapalat" w:hAnsi="GHEA Grapalat"/>
        </w:rPr>
        <w:t>1) утвержденное им заявление-объявление, предусмотренное пунктом 2.1 части 2 настоящего приглашения</w:t>
      </w:r>
      <w:r w:rsidR="003C5795" w:rsidRPr="002C04C9">
        <w:rPr>
          <w:rFonts w:ascii="GHEA Grapalat" w:hAnsi="GHEA Grapalat"/>
        </w:rPr>
        <w:t xml:space="preserve"> указав адрес электронной почты, учетный номер налогоплательщика, адрес деятельности и номер телефона </w:t>
      </w:r>
      <w:r w:rsidRPr="002C04C9">
        <w:rPr>
          <w:rFonts w:ascii="GHEA Grapalat" w:hAnsi="GHEA Grapalat"/>
        </w:rPr>
        <w:t>, которое включает:</w:t>
      </w:r>
    </w:p>
    <w:p w14:paraId="6594619C" w14:textId="77777777" w:rsidR="005F25EF" w:rsidRPr="002C04C9" w:rsidRDefault="005F25EF" w:rsidP="00B46D58">
      <w:pPr>
        <w:jc w:val="both"/>
        <w:rPr>
          <w:rFonts w:ascii="GHEA Grapalat" w:hAnsi="GHEA Grapalat"/>
        </w:rPr>
      </w:pPr>
      <w:r w:rsidRPr="002C04C9">
        <w:rPr>
          <w:rFonts w:ascii="GHEA Grapalat" w:hAnsi="GHEA Grapalat"/>
        </w:rPr>
        <w:t xml:space="preserve">   а) </w:t>
      </w:r>
      <w:r w:rsidR="003C5795" w:rsidRPr="002C04C9">
        <w:rPr>
          <w:rFonts w:ascii="GHEA Grapalat" w:hAnsi="GHEA Grapalat"/>
        </w:rPr>
        <w:t xml:space="preserve">подтверждение </w:t>
      </w:r>
      <w:r w:rsidRPr="002C04C9">
        <w:rPr>
          <w:rFonts w:ascii="GHEA Grapalat" w:hAnsi="GHEA Grapalat"/>
        </w:rPr>
        <w:t xml:space="preserve">о соответствии своих данных </w:t>
      </w:r>
      <w:r w:rsidR="00F827F5" w:rsidRPr="002C04C9">
        <w:rPr>
          <w:rFonts w:ascii="GHEA Grapalat" w:hAnsi="GHEA Grapalat"/>
        </w:rPr>
        <w:t xml:space="preserve">и данных аффилированных с ним лиц </w:t>
      </w:r>
      <w:r w:rsidRPr="002C04C9">
        <w:rPr>
          <w:rFonts w:ascii="GHEA Grapalat" w:hAnsi="GHEA Grapalat"/>
        </w:rPr>
        <w:t>требованиям права на участие, установленным настоящим приглашением;</w:t>
      </w:r>
    </w:p>
    <w:p w14:paraId="08718DEB" w14:textId="77777777" w:rsidR="00C648DF" w:rsidRPr="002C04C9" w:rsidRDefault="005F25EF" w:rsidP="00B46D58">
      <w:pPr>
        <w:jc w:val="both"/>
        <w:rPr>
          <w:rFonts w:ascii="GHEA Grapalat" w:hAnsi="GHEA Grapalat"/>
        </w:rPr>
      </w:pPr>
      <w:r w:rsidRPr="002C04C9">
        <w:rPr>
          <w:rFonts w:ascii="GHEA Grapalat" w:hAnsi="GHEA Grapalat"/>
        </w:rPr>
        <w:t xml:space="preserve">   б)</w:t>
      </w:r>
      <w:r w:rsidR="00F62119" w:rsidRPr="002C04C9">
        <w:rPr>
          <w:rFonts w:ascii="GHEA Grapalat" w:hAnsi="GHEA Grapalat"/>
        </w:rPr>
        <w:t xml:space="preserve"> документы, предусмотренные настоящим приглашением, подтверждающие его соответствие квалификационным критериям</w:t>
      </w:r>
      <w:r w:rsidR="002E067C" w:rsidRPr="002C04C9">
        <w:rPr>
          <w:rFonts w:ascii="GHEA Grapalat" w:hAnsi="GHEA Grapalat"/>
        </w:rPr>
        <w:t>;</w:t>
      </w:r>
      <w:r w:rsidR="0049623A" w:rsidRPr="002C04C9">
        <w:rPr>
          <w:rFonts w:ascii="GHEA Grapalat" w:hAnsi="GHEA Grapalat"/>
        </w:rPr>
        <w:t xml:space="preserve">    </w:t>
      </w:r>
    </w:p>
    <w:p w14:paraId="075E2799" w14:textId="77777777" w:rsidR="005F25EF" w:rsidRPr="002C04C9" w:rsidRDefault="005F25EF" w:rsidP="00C648DF">
      <w:pPr>
        <w:ind w:firstLine="284"/>
        <w:jc w:val="both"/>
        <w:rPr>
          <w:rFonts w:ascii="GHEA Grapalat" w:hAnsi="GHEA Grapalat"/>
        </w:rPr>
      </w:pPr>
      <w:r w:rsidRPr="002C04C9">
        <w:rPr>
          <w:rFonts w:ascii="GHEA Grapalat" w:hAnsi="GHEA Grapalat"/>
        </w:rPr>
        <w:t xml:space="preserve">в) объявление об отсутствии </w:t>
      </w:r>
      <w:r w:rsidR="003E33E7" w:rsidRPr="002C04C9">
        <w:rPr>
          <w:rFonts w:ascii="GHEA Grapalat" w:hAnsi="GHEA Grapalat"/>
        </w:rPr>
        <w:t xml:space="preserve">недобросовестной конкуренции, </w:t>
      </w:r>
      <w:r w:rsidRPr="002C04C9">
        <w:rPr>
          <w:rFonts w:ascii="GHEA Grapalat" w:hAnsi="GHEA Grapalat"/>
        </w:rPr>
        <w:t>злоупотребления доминирующим положением и антиконкурентного соглашения в рамках настоящей процедуры</w:t>
      </w:r>
      <w:r w:rsidR="002E067C" w:rsidRPr="002C04C9">
        <w:rPr>
          <w:rFonts w:ascii="GHEA Grapalat" w:hAnsi="GHEA Grapalat"/>
        </w:rPr>
        <w:t>;</w:t>
      </w:r>
    </w:p>
    <w:p w14:paraId="4221C70A" w14:textId="77777777" w:rsidR="005F25EF" w:rsidRPr="002C04C9" w:rsidRDefault="005F25EF" w:rsidP="00B46D58">
      <w:pPr>
        <w:jc w:val="both"/>
        <w:rPr>
          <w:rFonts w:ascii="GHEA Grapalat" w:hAnsi="GHEA Grapalat"/>
        </w:rPr>
      </w:pPr>
      <w:r w:rsidRPr="002C04C9">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24DD95CA" w14:textId="77777777" w:rsidR="00EA0D10" w:rsidRPr="002C04C9" w:rsidRDefault="001361B2" w:rsidP="00B46D58">
      <w:pPr>
        <w:pStyle w:val="norm"/>
        <w:widowControl w:val="0"/>
        <w:tabs>
          <w:tab w:val="left" w:pos="1134"/>
        </w:tabs>
        <w:spacing w:after="160" w:line="240" w:lineRule="auto"/>
        <w:ind w:firstLine="284"/>
        <w:rPr>
          <w:rFonts w:ascii="GHEA Grapalat" w:hAnsi="GHEA Grapalat"/>
        </w:rPr>
      </w:pPr>
      <w:r w:rsidRPr="002C04C9">
        <w:rPr>
          <w:rFonts w:ascii="GHEA Grapalat" w:hAnsi="GHEA Grapalat"/>
          <w:sz w:val="24"/>
          <w:szCs w:val="24"/>
        </w:rPr>
        <w:t xml:space="preserve">д) </w:t>
      </w:r>
      <w:r w:rsidR="00AF101C" w:rsidRPr="002C04C9">
        <w:rPr>
          <w:rFonts w:ascii="GHEA Grapalat" w:hAnsi="GHEA Grapalat"/>
          <w:sz w:val="24"/>
          <w:szCs w:val="24"/>
        </w:rPr>
        <w:t>Деклараци</w:t>
      </w:r>
      <w:r w:rsidR="00985FFB" w:rsidRPr="002C04C9">
        <w:rPr>
          <w:rFonts w:ascii="GHEA Grapalat" w:hAnsi="GHEA Grapalat"/>
          <w:sz w:val="24"/>
          <w:szCs w:val="24"/>
        </w:rPr>
        <w:t>ю</w:t>
      </w:r>
      <w:r w:rsidR="00AF101C" w:rsidRPr="002C04C9">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2C04C9">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2C04C9">
        <w:rPr>
          <w:rFonts w:ascii="GHEA Grapalat" w:hAnsi="GHEA Grapalat"/>
          <w:sz w:val="24"/>
          <w:szCs w:val="24"/>
        </w:rPr>
        <w:t>декларация</w:t>
      </w:r>
      <w:r w:rsidRPr="002C04C9">
        <w:rPr>
          <w:rFonts w:ascii="GHEA Grapalat" w:hAnsi="GHEA Grapalat"/>
          <w:sz w:val="24"/>
          <w:szCs w:val="24"/>
        </w:rPr>
        <w:t>, публик</w:t>
      </w:r>
      <w:r w:rsidR="00AF101C" w:rsidRPr="002C04C9">
        <w:rPr>
          <w:rFonts w:ascii="GHEA Grapalat" w:hAnsi="GHEA Grapalat"/>
          <w:sz w:val="24"/>
          <w:szCs w:val="24"/>
        </w:rPr>
        <w:t>у</w:t>
      </w:r>
      <w:r w:rsidRPr="002C04C9">
        <w:rPr>
          <w:rFonts w:ascii="GHEA Grapalat" w:hAnsi="GHEA Grapalat"/>
          <w:sz w:val="24"/>
          <w:szCs w:val="24"/>
        </w:rPr>
        <w:t>ется в</w:t>
      </w:r>
      <w:r w:rsidRPr="002C04C9">
        <w:rPr>
          <w:rFonts w:ascii="GHEA Grapalat" w:hAnsi="GHEA Grapalat"/>
          <w:spacing w:val="-6"/>
          <w:sz w:val="24"/>
          <w:szCs w:val="24"/>
        </w:rPr>
        <w:t xml:space="preserve"> бюллетене вместе с объявлением о</w:t>
      </w:r>
      <w:r w:rsidRPr="002C04C9">
        <w:rPr>
          <w:rFonts w:ascii="GHEA Grapalat" w:hAnsi="GHEA Grapalat"/>
          <w:sz w:val="24"/>
          <w:szCs w:val="24"/>
        </w:rPr>
        <w:t xml:space="preserve"> решении заключить договор;</w:t>
      </w:r>
      <w:r w:rsidR="005F25EF" w:rsidRPr="002C04C9">
        <w:rPr>
          <w:rFonts w:ascii="GHEA Grapalat" w:hAnsi="GHEA Grapalat"/>
        </w:rPr>
        <w:t xml:space="preserve"> </w:t>
      </w:r>
      <w:r w:rsidR="008D64EE" w:rsidRPr="002C04C9">
        <w:rPr>
          <w:rFonts w:ascii="GHEA Grapalat" w:hAnsi="GHEA Grapalat"/>
          <w:vertAlign w:val="superscript"/>
        </w:rPr>
        <w:t>6</w:t>
      </w:r>
      <w:r w:rsidR="005838BB" w:rsidRPr="002C04C9">
        <w:rPr>
          <w:rFonts w:ascii="GHEA Grapalat" w:hAnsi="GHEA Grapalat"/>
          <w:vertAlign w:val="superscript"/>
        </w:rPr>
        <w:t>.1</w:t>
      </w:r>
      <w:r w:rsidR="008D64EE" w:rsidRPr="002C04C9">
        <w:rPr>
          <w:rFonts w:ascii="GHEA Grapalat" w:hAnsi="GHEA Grapalat"/>
          <w:vertAlign w:val="superscript"/>
        </w:rPr>
        <w:t xml:space="preserve"> </w:t>
      </w:r>
    </w:p>
    <w:p w14:paraId="63C820FA" w14:textId="77777777" w:rsidR="00B67CCD" w:rsidRPr="002C04C9" w:rsidRDefault="008E58A2" w:rsidP="00B46D58">
      <w:pPr>
        <w:pStyle w:val="norm"/>
        <w:widowControl w:val="0"/>
        <w:tabs>
          <w:tab w:val="left" w:pos="1134"/>
        </w:tabs>
        <w:spacing w:after="160" w:line="240" w:lineRule="auto"/>
        <w:ind w:firstLine="567"/>
        <w:rPr>
          <w:rFonts w:ascii="GHEA Grapalat" w:hAnsi="GHEA Grapalat" w:cs="Sylfaen"/>
          <w:sz w:val="24"/>
          <w:szCs w:val="24"/>
        </w:rPr>
      </w:pPr>
      <w:r w:rsidRPr="002C04C9">
        <w:rPr>
          <w:rFonts w:ascii="GHEA Grapalat" w:hAnsi="GHEA Grapalat"/>
          <w:sz w:val="24"/>
          <w:szCs w:val="24"/>
        </w:rPr>
        <w:t>2</w:t>
      </w:r>
      <w:r w:rsidR="0047117B" w:rsidRPr="002C04C9">
        <w:rPr>
          <w:rFonts w:ascii="GHEA Grapalat" w:hAnsi="GHEA Grapalat"/>
          <w:sz w:val="24"/>
          <w:szCs w:val="24"/>
        </w:rPr>
        <w:t>)</w:t>
      </w:r>
      <w:r w:rsidR="00444026" w:rsidRPr="002C04C9">
        <w:rPr>
          <w:rFonts w:ascii="GHEA Grapalat" w:hAnsi="GHEA Grapalat"/>
          <w:sz w:val="24"/>
          <w:szCs w:val="24"/>
        </w:rPr>
        <w:tab/>
      </w:r>
      <w:r w:rsidR="0047117B" w:rsidRPr="002C04C9">
        <w:rPr>
          <w:rFonts w:ascii="GHEA Grapalat" w:hAnsi="GHEA Grapalat"/>
          <w:sz w:val="24"/>
          <w:szCs w:val="24"/>
        </w:rPr>
        <w:t>утвержденное им ценовое предложение;</w:t>
      </w:r>
    </w:p>
    <w:p w14:paraId="0FA5F250" w14:textId="77777777" w:rsidR="006C3115" w:rsidRPr="002C04C9" w:rsidRDefault="008E58A2" w:rsidP="00B46D58">
      <w:pPr>
        <w:widowControl w:val="0"/>
        <w:tabs>
          <w:tab w:val="left" w:pos="1134"/>
        </w:tabs>
        <w:spacing w:after="160"/>
        <w:ind w:firstLine="567"/>
        <w:jc w:val="both"/>
        <w:rPr>
          <w:rFonts w:ascii="GHEA Grapalat" w:hAnsi="GHEA Grapalat"/>
        </w:rPr>
      </w:pPr>
      <w:r w:rsidRPr="002C04C9">
        <w:rPr>
          <w:rFonts w:ascii="GHEA Grapalat" w:hAnsi="GHEA Grapalat"/>
        </w:rPr>
        <w:lastRenderedPageBreak/>
        <w:t>3</w:t>
      </w:r>
      <w:r w:rsidR="00E326DD" w:rsidRPr="002C04C9">
        <w:rPr>
          <w:rFonts w:ascii="GHEA Grapalat" w:hAnsi="GHEA Grapalat"/>
        </w:rPr>
        <w:t>)</w:t>
      </w:r>
      <w:r w:rsidR="00444026" w:rsidRPr="002C04C9">
        <w:rPr>
          <w:rFonts w:ascii="GHEA Grapalat" w:hAnsi="GHEA Grapalat"/>
        </w:rPr>
        <w:tab/>
      </w:r>
      <w:r w:rsidR="00E326DD" w:rsidRPr="002C04C9">
        <w:rPr>
          <w:rFonts w:ascii="GHEA Grapalat" w:hAnsi="GHEA Grapalat"/>
        </w:rPr>
        <w:t>обеспечение заявки</w:t>
      </w:r>
      <w:r w:rsidR="0067389F" w:rsidRPr="002C04C9">
        <w:rPr>
          <w:rFonts w:ascii="GHEA Grapalat" w:hAnsi="GHEA Grapalat"/>
        </w:rPr>
        <w:t xml:space="preserve">- </w:t>
      </w:r>
      <w:r w:rsidR="00E326DD" w:rsidRPr="002C04C9">
        <w:rPr>
          <w:rFonts w:ascii="GHEA Grapalat" w:hAnsi="GHEA Grapalat"/>
        </w:rPr>
        <w:t>в форме наличных денег или банковской гарантии</w:t>
      </w:r>
      <w:r w:rsidR="008457F4" w:rsidRPr="002C04C9">
        <w:rPr>
          <w:rFonts w:ascii="GHEA Grapalat" w:hAnsi="GHEA Grapalat"/>
        </w:rPr>
        <w:t>;</w:t>
      </w:r>
      <w:r w:rsidR="00091FB0" w:rsidRPr="002C04C9">
        <w:rPr>
          <w:rStyle w:val="FootnoteReference"/>
          <w:rFonts w:ascii="GHEA Grapalat" w:hAnsi="GHEA Grapalat"/>
        </w:rPr>
        <w:footnoteReference w:customMarkFollows="1" w:id="4"/>
        <w:t>7</w:t>
      </w:r>
    </w:p>
    <w:p w14:paraId="6C4D9238" w14:textId="77777777" w:rsidR="000845F6" w:rsidRPr="002C04C9" w:rsidRDefault="00C52EEA" w:rsidP="00B46D58">
      <w:pPr>
        <w:pStyle w:val="norm"/>
        <w:widowControl w:val="0"/>
        <w:tabs>
          <w:tab w:val="left" w:pos="1134"/>
        </w:tabs>
        <w:spacing w:after="160" w:line="240" w:lineRule="auto"/>
        <w:ind w:firstLine="567"/>
        <w:rPr>
          <w:rFonts w:ascii="GHEA Grapalat" w:hAnsi="GHEA Grapalat" w:cs="Sylfaen"/>
          <w:sz w:val="24"/>
          <w:szCs w:val="24"/>
        </w:rPr>
      </w:pPr>
      <w:r w:rsidRPr="002C04C9">
        <w:rPr>
          <w:rFonts w:ascii="GHEA Grapalat" w:hAnsi="GHEA Grapalat"/>
          <w:sz w:val="24"/>
          <w:szCs w:val="24"/>
        </w:rPr>
        <w:t>4</w:t>
      </w:r>
      <w:r w:rsidR="003E3FD0" w:rsidRPr="002C04C9">
        <w:rPr>
          <w:rFonts w:ascii="GHEA Grapalat" w:hAnsi="GHEA Grapalat"/>
          <w:sz w:val="24"/>
          <w:szCs w:val="24"/>
        </w:rPr>
        <w:t>)</w:t>
      </w:r>
      <w:r w:rsidR="00333B85" w:rsidRPr="002C04C9">
        <w:rPr>
          <w:rFonts w:ascii="GHEA Grapalat" w:hAnsi="GHEA Grapalat"/>
          <w:sz w:val="24"/>
          <w:szCs w:val="24"/>
        </w:rPr>
        <w:tab/>
      </w:r>
      <w:r w:rsidR="003E3FD0" w:rsidRPr="002C04C9">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76EF6028" w14:textId="77777777" w:rsidR="000845F6" w:rsidRPr="002C04C9" w:rsidRDefault="0036720C" w:rsidP="00B46D58">
      <w:pPr>
        <w:pStyle w:val="norm"/>
        <w:widowControl w:val="0"/>
        <w:tabs>
          <w:tab w:val="left" w:pos="1134"/>
        </w:tabs>
        <w:spacing w:after="160" w:line="240" w:lineRule="auto"/>
        <w:ind w:firstLine="567"/>
        <w:rPr>
          <w:rFonts w:ascii="GHEA Grapalat" w:hAnsi="GHEA Grapalat"/>
          <w:sz w:val="24"/>
          <w:szCs w:val="24"/>
        </w:rPr>
      </w:pPr>
      <w:r w:rsidRPr="002C04C9">
        <w:rPr>
          <w:rFonts w:ascii="GHEA Grapalat" w:hAnsi="GHEA Grapalat"/>
          <w:sz w:val="24"/>
          <w:szCs w:val="24"/>
        </w:rPr>
        <w:t>5</w:t>
      </w:r>
      <w:r w:rsidR="003E3FD0" w:rsidRPr="002C04C9">
        <w:rPr>
          <w:rFonts w:ascii="GHEA Grapalat" w:hAnsi="GHEA Grapalat"/>
          <w:sz w:val="24"/>
          <w:szCs w:val="24"/>
        </w:rPr>
        <w:t>)</w:t>
      </w:r>
      <w:r w:rsidR="00333B85" w:rsidRPr="002C04C9">
        <w:rPr>
          <w:rFonts w:ascii="GHEA Grapalat" w:hAnsi="GHEA Grapalat"/>
          <w:sz w:val="24"/>
          <w:szCs w:val="24"/>
        </w:rPr>
        <w:tab/>
      </w:r>
      <w:r w:rsidR="003E3FD0" w:rsidRPr="002C04C9">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5848DB70" w14:textId="77777777" w:rsidR="00721677" w:rsidRPr="002C04C9" w:rsidRDefault="00721677" w:rsidP="00B46D58">
      <w:pPr>
        <w:jc w:val="both"/>
        <w:rPr>
          <w:rFonts w:ascii="GHEA Grapalat" w:hAnsi="GHEA Grapalat" w:cs="Sylfaen"/>
        </w:rPr>
      </w:pPr>
      <w:r w:rsidRPr="002C04C9">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7E1729BB" w14:textId="77777777" w:rsidR="00721677" w:rsidRPr="002C04C9" w:rsidRDefault="00721677" w:rsidP="00B46D58">
      <w:pPr>
        <w:jc w:val="both"/>
        <w:rPr>
          <w:rFonts w:ascii="GHEA Grapalat" w:hAnsi="GHEA Grapalat" w:cs="Sylfaen"/>
        </w:rPr>
      </w:pPr>
      <w:r w:rsidRPr="002C04C9">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2C04C9">
        <w:rPr>
          <w:rFonts w:ascii="GHEA Grapalat" w:hAnsi="GHEA Grapalat" w:cs="Sylfaen"/>
        </w:rPr>
        <w:t xml:space="preserve"> (на один и тот же лот)</w:t>
      </w:r>
      <w:r w:rsidRPr="002C04C9">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59A8E72A" w14:textId="77777777" w:rsidR="00721677" w:rsidRPr="002C04C9" w:rsidRDefault="00721677" w:rsidP="00B46D58">
      <w:pPr>
        <w:pStyle w:val="norm"/>
        <w:widowControl w:val="0"/>
        <w:spacing w:after="120" w:line="240" w:lineRule="auto"/>
        <w:ind w:firstLine="0"/>
        <w:rPr>
          <w:rFonts w:ascii="GHEA Grapalat" w:hAnsi="GHEA Grapalat" w:cs="Sylfaen"/>
          <w:sz w:val="24"/>
          <w:szCs w:val="24"/>
        </w:rPr>
      </w:pPr>
      <w:r w:rsidRPr="002C04C9">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3FB91664" w14:textId="77777777" w:rsidR="00721677" w:rsidRPr="002C04C9"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14:paraId="3A9CD5E4" w14:textId="77777777" w:rsidR="00A45946" w:rsidRPr="002C04C9" w:rsidRDefault="00333B85" w:rsidP="00B46D58">
      <w:pPr>
        <w:widowControl w:val="0"/>
        <w:spacing w:after="160"/>
        <w:jc w:val="center"/>
        <w:rPr>
          <w:rFonts w:ascii="GHEA Grapalat" w:hAnsi="GHEA Grapalat" w:cs="Arial"/>
          <w:b/>
        </w:rPr>
      </w:pPr>
      <w:r w:rsidRPr="002C04C9">
        <w:rPr>
          <w:rFonts w:ascii="GHEA Grapalat" w:hAnsi="GHEA Grapalat"/>
          <w:b/>
        </w:rPr>
        <w:t>5.</w:t>
      </w:r>
      <w:r w:rsidR="00C8055A" w:rsidRPr="002C04C9">
        <w:rPr>
          <w:rFonts w:ascii="GHEA Grapalat" w:hAnsi="GHEA Grapalat"/>
          <w:b/>
        </w:rPr>
        <w:t xml:space="preserve">ЦЕНОВОЕ ПРЕДЛОЖЕНИЕ ЗАЯВКИ </w:t>
      </w:r>
    </w:p>
    <w:p w14:paraId="2DC66452" w14:textId="77777777" w:rsidR="00A45946" w:rsidRPr="002C04C9" w:rsidRDefault="00C8055A" w:rsidP="00B46D58">
      <w:pPr>
        <w:widowControl w:val="0"/>
        <w:tabs>
          <w:tab w:val="left" w:pos="1134"/>
        </w:tabs>
        <w:spacing w:after="160"/>
        <w:ind w:firstLine="567"/>
        <w:jc w:val="both"/>
        <w:rPr>
          <w:rFonts w:ascii="GHEA Grapalat" w:hAnsi="GHEA Grapalat"/>
        </w:rPr>
      </w:pPr>
      <w:r w:rsidRPr="002C04C9">
        <w:rPr>
          <w:rFonts w:ascii="GHEA Grapalat" w:hAnsi="GHEA Grapalat"/>
        </w:rPr>
        <w:t>5.1</w:t>
      </w:r>
      <w:r w:rsidR="00A34DFE" w:rsidRPr="002C04C9">
        <w:rPr>
          <w:rFonts w:ascii="GHEA Grapalat" w:hAnsi="GHEA Grapalat"/>
        </w:rPr>
        <w:t>.</w:t>
      </w:r>
      <w:r w:rsidR="00333B85" w:rsidRPr="002C04C9">
        <w:rPr>
          <w:rFonts w:ascii="GHEA Grapalat" w:hAnsi="GHEA Grapalat"/>
        </w:rPr>
        <w:tab/>
      </w:r>
      <w:r w:rsidRPr="002C04C9">
        <w:rPr>
          <w:rFonts w:ascii="GHEA Grapalat" w:hAnsi="GHEA Grapalat"/>
        </w:rPr>
        <w:t xml:space="preserve">Предлагаемая цена помимо стоимости </w:t>
      </w:r>
      <w:r w:rsidR="00D448E9" w:rsidRPr="002C04C9">
        <w:rPr>
          <w:rFonts w:ascii="GHEA Grapalat" w:hAnsi="GHEA Grapalat"/>
        </w:rPr>
        <w:t>услуги</w:t>
      </w:r>
      <w:r w:rsidRPr="002C04C9">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2F03651F" w14:textId="77777777" w:rsidR="00B95FE0" w:rsidRPr="002C04C9"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2C04C9">
        <w:rPr>
          <w:rFonts w:ascii="GHEA Grapalat" w:hAnsi="GHEA Grapalat"/>
          <w:sz w:val="24"/>
          <w:szCs w:val="24"/>
        </w:rPr>
        <w:t>5.2.</w:t>
      </w:r>
      <w:r w:rsidR="00333B85" w:rsidRPr="002C04C9">
        <w:rPr>
          <w:rFonts w:ascii="GHEA Grapalat" w:hAnsi="GHEA Grapalat"/>
          <w:sz w:val="24"/>
          <w:szCs w:val="24"/>
        </w:rPr>
        <w:tab/>
      </w:r>
      <w:r w:rsidRPr="002C04C9">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2C04C9">
        <w:rPr>
          <w:rFonts w:ascii="GHEA Grapalat" w:hAnsi="GHEA Grapalat"/>
          <w:sz w:val="24"/>
          <w:szCs w:val="24"/>
        </w:rPr>
        <w:t xml:space="preserve"> </w:t>
      </w:r>
      <w:r w:rsidR="00443317" w:rsidRPr="002C04C9">
        <w:rPr>
          <w:rFonts w:ascii="GHEA Grapalat" w:hAnsi="GHEA Grapalat"/>
          <w:sz w:val="24"/>
          <w:szCs w:val="24"/>
        </w:rPr>
        <w:t>-</w:t>
      </w:r>
      <w:r w:rsidRPr="002C04C9">
        <w:rPr>
          <w:rFonts w:ascii="GHEA Grapalat" w:hAnsi="GHEA Grapalat"/>
          <w:sz w:val="24"/>
          <w:szCs w:val="24"/>
        </w:rPr>
        <w:t xml:space="preserve"> </w:t>
      </w:r>
      <w:r w:rsidR="00443317" w:rsidRPr="002C04C9">
        <w:rPr>
          <w:rFonts w:ascii="GHEA Grapalat" w:hAnsi="GHEA Grapalat"/>
          <w:sz w:val="24"/>
          <w:szCs w:val="24"/>
        </w:rPr>
        <w:t>стоимость</w:t>
      </w:r>
      <w:r w:rsidR="00A00BE3" w:rsidRPr="002C04C9">
        <w:rPr>
          <w:rFonts w:ascii="GHEA Grapalat" w:hAnsi="GHEA Grapalat"/>
          <w:sz w:val="24"/>
          <w:szCs w:val="24"/>
        </w:rPr>
        <w:t xml:space="preserve"> (совокупность себестоимости и прогнозируемой прибыли) </w:t>
      </w:r>
      <w:r w:rsidRPr="002C04C9">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2C04C9">
        <w:rPr>
          <w:rFonts w:ascii="GHEA Grapalat" w:hAnsi="GHEA Grapalat"/>
          <w:sz w:val="24"/>
          <w:szCs w:val="24"/>
        </w:rPr>
        <w:t xml:space="preserve"> При этом:</w:t>
      </w:r>
      <w:r w:rsidRPr="002C04C9">
        <w:rPr>
          <w:rFonts w:ascii="GHEA Grapalat" w:hAnsi="GHEA Grapalat"/>
          <w:sz w:val="24"/>
          <w:szCs w:val="24"/>
        </w:rPr>
        <w:t xml:space="preserve"> </w:t>
      </w:r>
    </w:p>
    <w:p w14:paraId="304B2D1B" w14:textId="77777777" w:rsidR="00A70A2B" w:rsidRPr="002C04C9" w:rsidRDefault="00940B86" w:rsidP="00B46D58">
      <w:pPr>
        <w:pStyle w:val="norm"/>
        <w:widowControl w:val="0"/>
        <w:spacing w:after="160" w:line="240" w:lineRule="auto"/>
        <w:ind w:firstLine="567"/>
        <w:rPr>
          <w:rFonts w:ascii="GHEA Grapalat" w:hAnsi="GHEA Grapalat"/>
          <w:sz w:val="24"/>
          <w:szCs w:val="24"/>
        </w:rPr>
      </w:pPr>
      <w:r w:rsidRPr="002C04C9">
        <w:rPr>
          <w:rFonts w:ascii="GHEA Grapalat" w:hAnsi="GHEA Grapalat"/>
          <w:sz w:val="24"/>
          <w:szCs w:val="24"/>
        </w:rPr>
        <w:t>а) о</w:t>
      </w:r>
      <w:r w:rsidR="00B95FE0" w:rsidRPr="002C04C9">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2C04C9">
        <w:rPr>
          <w:rFonts w:ascii="GHEA Grapalat" w:hAnsi="GHEA Grapalat"/>
          <w:sz w:val="24"/>
          <w:szCs w:val="24"/>
        </w:rPr>
        <w:t>,</w:t>
      </w:r>
      <w:r w:rsidR="00B95FE0" w:rsidRPr="002C04C9">
        <w:rPr>
          <w:rFonts w:ascii="GHEA Grapalat" w:hAnsi="GHEA Grapalat"/>
          <w:sz w:val="24"/>
          <w:szCs w:val="24"/>
        </w:rPr>
        <w:t xml:space="preserve"> </w:t>
      </w:r>
    </w:p>
    <w:p w14:paraId="4F0E2C4A" w14:textId="77777777" w:rsidR="00BC1D1C" w:rsidRPr="002C04C9" w:rsidRDefault="00BC1D1C" w:rsidP="00A9672E">
      <w:pPr>
        <w:pStyle w:val="norm"/>
        <w:widowControl w:val="0"/>
        <w:spacing w:after="160" w:line="240" w:lineRule="auto"/>
        <w:ind w:firstLine="567"/>
        <w:contextualSpacing/>
        <w:rPr>
          <w:rFonts w:ascii="GHEA Grapalat" w:hAnsi="GHEA Grapalat"/>
          <w:sz w:val="24"/>
          <w:szCs w:val="24"/>
        </w:rPr>
      </w:pPr>
      <w:r w:rsidRPr="002C04C9">
        <w:rPr>
          <w:rFonts w:ascii="GHEA Grapalat" w:hAnsi="GHEA Grapalat"/>
          <w:sz w:val="24"/>
          <w:szCs w:val="24"/>
        </w:rPr>
        <w:lastRenderedPageBreak/>
        <w:t>б)</w:t>
      </w:r>
      <w:r w:rsidRPr="002C04C9">
        <w:t xml:space="preserve"> </w:t>
      </w:r>
      <w:r w:rsidRPr="002C04C9">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 учитывая, что выплаты за услуги, предоставляемые в рамках заключаемого договора, осуществляются по следующей формуле ВС= ЦУ/С</w:t>
      </w:r>
      <w:r w:rsidR="007861DD" w:rsidRPr="002C04C9">
        <w:rPr>
          <w:rFonts w:ascii="GHEA Grapalat" w:hAnsi="GHEA Grapalat"/>
          <w:sz w:val="24"/>
          <w:szCs w:val="24"/>
        </w:rPr>
        <w:t>ц</w:t>
      </w:r>
      <w:r w:rsidRPr="002C04C9">
        <w:rPr>
          <w:rFonts w:ascii="GHEA Grapalat" w:hAnsi="GHEA Grapalat"/>
          <w:sz w:val="24"/>
          <w:szCs w:val="24"/>
        </w:rPr>
        <w:t>xУxК</w:t>
      </w:r>
      <w:r w:rsidR="007861DD" w:rsidRPr="002C04C9">
        <w:rPr>
          <w:rFonts w:ascii="GHEA Grapalat" w:hAnsi="GHEA Grapalat"/>
          <w:sz w:val="24"/>
          <w:szCs w:val="24"/>
        </w:rPr>
        <w:t>, где:</w:t>
      </w:r>
    </w:p>
    <w:p w14:paraId="6DC5F7A9" w14:textId="77777777" w:rsidR="00BC1D1C" w:rsidRPr="002C04C9" w:rsidRDefault="00BC1D1C" w:rsidP="00BC1D1C">
      <w:pPr>
        <w:pStyle w:val="norm"/>
        <w:widowControl w:val="0"/>
        <w:spacing w:after="160" w:line="360" w:lineRule="auto"/>
        <w:ind w:firstLine="567"/>
        <w:rPr>
          <w:rFonts w:ascii="GHEA Grapalat" w:hAnsi="GHEA Grapalat"/>
          <w:sz w:val="24"/>
          <w:szCs w:val="24"/>
        </w:rPr>
      </w:pPr>
      <w:r w:rsidRPr="002C04C9">
        <w:rPr>
          <w:rFonts w:ascii="GHEA Grapalat" w:hAnsi="GHEA Grapalat"/>
          <w:sz w:val="24"/>
          <w:szCs w:val="24"/>
        </w:rPr>
        <w:t>ВС-сумма, выплачиваемая за оказание отдельных видов услуг, установленных договором</w:t>
      </w:r>
      <w:r w:rsidR="00F00004" w:rsidRPr="002C04C9">
        <w:rPr>
          <w:rFonts w:ascii="GHEA Grapalat" w:hAnsi="GHEA Grapalat"/>
          <w:sz w:val="24"/>
          <w:szCs w:val="24"/>
        </w:rPr>
        <w:t>,</w:t>
      </w:r>
    </w:p>
    <w:p w14:paraId="5EBAF3FF" w14:textId="77777777" w:rsidR="00BC1D1C" w:rsidRPr="002C04C9" w:rsidRDefault="00BC1D1C" w:rsidP="00BC1D1C">
      <w:pPr>
        <w:pStyle w:val="norm"/>
        <w:widowControl w:val="0"/>
        <w:spacing w:after="160" w:line="360" w:lineRule="auto"/>
        <w:ind w:firstLine="567"/>
        <w:rPr>
          <w:rFonts w:ascii="GHEA Grapalat" w:hAnsi="GHEA Grapalat"/>
          <w:sz w:val="24"/>
          <w:szCs w:val="24"/>
        </w:rPr>
      </w:pPr>
      <w:r w:rsidRPr="002C04C9">
        <w:rPr>
          <w:rFonts w:ascii="GHEA Grapalat" w:hAnsi="GHEA Grapalat"/>
          <w:sz w:val="24"/>
          <w:szCs w:val="24"/>
        </w:rPr>
        <w:t xml:space="preserve">ЦУ -итоговая цена, предложенная </w:t>
      </w:r>
      <w:r w:rsidR="0038256B" w:rsidRPr="002C04C9">
        <w:rPr>
          <w:rFonts w:ascii="GHEA Grapalat" w:hAnsi="GHEA Grapalat"/>
          <w:sz w:val="24"/>
          <w:szCs w:val="24"/>
        </w:rPr>
        <w:t>ото</w:t>
      </w:r>
      <w:r w:rsidRPr="002C04C9">
        <w:rPr>
          <w:rFonts w:ascii="GHEA Grapalat" w:hAnsi="GHEA Grapalat"/>
          <w:sz w:val="24"/>
          <w:szCs w:val="24"/>
        </w:rPr>
        <w:t>бранным участником</w:t>
      </w:r>
      <w:r w:rsidR="00F00004" w:rsidRPr="002C04C9">
        <w:rPr>
          <w:rFonts w:ascii="GHEA Grapalat" w:hAnsi="GHEA Grapalat"/>
          <w:sz w:val="24"/>
          <w:szCs w:val="24"/>
        </w:rPr>
        <w:t>,</w:t>
      </w:r>
    </w:p>
    <w:p w14:paraId="452F632A" w14:textId="77777777" w:rsidR="00BC1D1C" w:rsidRPr="002C04C9" w:rsidRDefault="00BC1D1C" w:rsidP="00BC1D1C">
      <w:pPr>
        <w:pStyle w:val="norm"/>
        <w:widowControl w:val="0"/>
        <w:spacing w:after="160" w:line="360" w:lineRule="auto"/>
        <w:ind w:firstLine="567"/>
        <w:rPr>
          <w:rFonts w:ascii="GHEA Grapalat" w:hAnsi="GHEA Grapalat"/>
          <w:sz w:val="24"/>
          <w:szCs w:val="24"/>
        </w:rPr>
      </w:pPr>
      <w:r w:rsidRPr="002C04C9">
        <w:rPr>
          <w:rFonts w:ascii="GHEA Grapalat" w:hAnsi="GHEA Grapalat"/>
          <w:sz w:val="24"/>
          <w:szCs w:val="24"/>
        </w:rPr>
        <w:t>СЦ- совокупность максимальных единиц цен, установленных для оказания услуги</w:t>
      </w:r>
      <w:r w:rsidR="00F00004" w:rsidRPr="002C04C9">
        <w:rPr>
          <w:rFonts w:ascii="GHEA Grapalat" w:hAnsi="GHEA Grapalat"/>
          <w:sz w:val="24"/>
          <w:szCs w:val="24"/>
        </w:rPr>
        <w:t>,</w:t>
      </w:r>
    </w:p>
    <w:p w14:paraId="45FC20D1" w14:textId="77777777" w:rsidR="00BC1D1C" w:rsidRPr="002C04C9" w:rsidRDefault="00BC1D1C" w:rsidP="00BC1D1C">
      <w:pPr>
        <w:pStyle w:val="norm"/>
        <w:widowControl w:val="0"/>
        <w:spacing w:after="160" w:line="360" w:lineRule="auto"/>
        <w:ind w:firstLine="567"/>
        <w:rPr>
          <w:rFonts w:ascii="GHEA Grapalat" w:hAnsi="GHEA Grapalat"/>
          <w:sz w:val="24"/>
          <w:szCs w:val="24"/>
        </w:rPr>
      </w:pPr>
      <w:r w:rsidRPr="002C04C9">
        <w:rPr>
          <w:rFonts w:ascii="GHEA Grapalat" w:hAnsi="GHEA Grapalat"/>
          <w:sz w:val="24"/>
          <w:szCs w:val="24"/>
        </w:rPr>
        <w:t>У-цена на максимальную единицу предоставленной услуги</w:t>
      </w:r>
      <w:r w:rsidR="00F00004" w:rsidRPr="002C04C9">
        <w:rPr>
          <w:rFonts w:ascii="GHEA Grapalat" w:hAnsi="GHEA Grapalat"/>
          <w:sz w:val="24"/>
          <w:szCs w:val="24"/>
        </w:rPr>
        <w:t>,</w:t>
      </w:r>
    </w:p>
    <w:p w14:paraId="7483D49A" w14:textId="77777777" w:rsidR="00BC1D1C" w:rsidRPr="002C04C9" w:rsidRDefault="00BC1D1C" w:rsidP="00BC1D1C">
      <w:pPr>
        <w:pStyle w:val="norm"/>
        <w:widowControl w:val="0"/>
        <w:spacing w:after="160" w:line="360" w:lineRule="auto"/>
        <w:ind w:firstLine="567"/>
        <w:rPr>
          <w:rFonts w:ascii="GHEA Grapalat" w:hAnsi="GHEA Grapalat"/>
          <w:sz w:val="24"/>
          <w:szCs w:val="24"/>
        </w:rPr>
      </w:pPr>
      <w:r w:rsidRPr="002C04C9">
        <w:rPr>
          <w:rFonts w:ascii="GHEA Grapalat" w:hAnsi="GHEA Grapalat"/>
          <w:sz w:val="24"/>
          <w:szCs w:val="24"/>
        </w:rPr>
        <w:t>К-количество предоставленных услуг.</w:t>
      </w:r>
    </w:p>
    <w:p w14:paraId="0080209E" w14:textId="77777777" w:rsidR="00B95FE0" w:rsidRPr="002C04C9" w:rsidRDefault="00A70A2B" w:rsidP="00B46D58">
      <w:pPr>
        <w:pStyle w:val="norm"/>
        <w:widowControl w:val="0"/>
        <w:spacing w:after="160" w:line="240" w:lineRule="auto"/>
        <w:ind w:firstLine="567"/>
        <w:rPr>
          <w:rFonts w:ascii="GHEA Grapalat" w:hAnsi="GHEA Grapalat" w:cs="Sylfaen"/>
          <w:sz w:val="24"/>
          <w:szCs w:val="24"/>
        </w:rPr>
      </w:pPr>
      <w:r w:rsidRPr="002C04C9">
        <w:rPr>
          <w:rFonts w:ascii="GHEA Grapalat" w:hAnsi="GHEA Grapalat"/>
          <w:sz w:val="24"/>
          <w:szCs w:val="24"/>
        </w:rPr>
        <w:t>З</w:t>
      </w:r>
      <w:r w:rsidR="00B95FE0" w:rsidRPr="002C04C9">
        <w:rPr>
          <w:rFonts w:ascii="GHEA Grapalat" w:hAnsi="GHEA Grapalat"/>
          <w:sz w:val="24"/>
          <w:szCs w:val="24"/>
        </w:rPr>
        <w:t>аявка участника не подлежит отклонению, если:</w:t>
      </w:r>
    </w:p>
    <w:p w14:paraId="4E700CDD" w14:textId="77777777" w:rsidR="00B95FE0" w:rsidRPr="002C04C9"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2C04C9">
        <w:rPr>
          <w:rFonts w:ascii="GHEA Grapalat" w:hAnsi="GHEA Grapalat"/>
          <w:sz w:val="24"/>
          <w:szCs w:val="24"/>
        </w:rPr>
        <w:t>а.</w:t>
      </w:r>
      <w:r w:rsidR="00333B85" w:rsidRPr="002C04C9">
        <w:rPr>
          <w:rFonts w:ascii="GHEA Grapalat" w:hAnsi="GHEA Grapalat"/>
          <w:sz w:val="24"/>
          <w:szCs w:val="24"/>
        </w:rPr>
        <w:tab/>
      </w:r>
      <w:r w:rsidRPr="002C04C9">
        <w:rPr>
          <w:rFonts w:ascii="GHEA Grapalat" w:hAnsi="GHEA Grapalat"/>
          <w:sz w:val="24"/>
          <w:szCs w:val="24"/>
        </w:rPr>
        <w:t>графы "</w:t>
      </w:r>
      <w:r w:rsidR="00830AD3" w:rsidRPr="002C04C9">
        <w:rPr>
          <w:rFonts w:ascii="GHEA Grapalat" w:hAnsi="GHEA Grapalat"/>
          <w:sz w:val="24"/>
          <w:szCs w:val="24"/>
        </w:rPr>
        <w:t>с</w:t>
      </w:r>
      <w:r w:rsidRPr="002C04C9">
        <w:rPr>
          <w:rFonts w:ascii="GHEA Grapalat" w:hAnsi="GHEA Grapalat"/>
          <w:sz w:val="24"/>
          <w:szCs w:val="24"/>
        </w:rPr>
        <w:t>тоимость</w:t>
      </w:r>
      <w:r w:rsidR="00DF3688" w:rsidRPr="002C04C9">
        <w:rPr>
          <w:rFonts w:ascii="GHEA Grapalat" w:hAnsi="GHEA Grapalat"/>
          <w:sz w:val="24"/>
          <w:szCs w:val="24"/>
        </w:rPr>
        <w:t>"</w:t>
      </w:r>
      <w:r w:rsidR="00622EE0" w:rsidRPr="002C04C9">
        <w:rPr>
          <w:rFonts w:ascii="GHEA Grapalat" w:hAnsi="GHEA Grapalat"/>
          <w:sz w:val="24"/>
          <w:szCs w:val="24"/>
        </w:rPr>
        <w:t xml:space="preserve"> </w:t>
      </w:r>
      <w:r w:rsidRPr="002C04C9">
        <w:rPr>
          <w:rFonts w:ascii="GHEA Grapalat" w:hAnsi="GHEA Grapalat"/>
          <w:sz w:val="24"/>
          <w:szCs w:val="24"/>
        </w:rPr>
        <w:t xml:space="preserve">и "налог на добавленную стоимость" </w:t>
      </w:r>
      <w:r w:rsidR="00622EE0" w:rsidRPr="002C04C9">
        <w:rPr>
          <w:rFonts w:ascii="GHEA Grapalat" w:hAnsi="GHEA Grapalat"/>
          <w:sz w:val="24"/>
          <w:szCs w:val="24"/>
        </w:rPr>
        <w:t xml:space="preserve">ценового предложения </w:t>
      </w:r>
      <w:r w:rsidRPr="002C04C9">
        <w:rPr>
          <w:rFonts w:ascii="GHEA Grapalat" w:hAnsi="GHEA Grapalat"/>
          <w:sz w:val="24"/>
          <w:szCs w:val="24"/>
        </w:rPr>
        <w:t>заполнены только цифрами, а графа "общая цена" — и прописью, и цифрами или только прописью</w:t>
      </w:r>
      <w:r w:rsidR="008C1A8A" w:rsidRPr="002C04C9">
        <w:rPr>
          <w:rFonts w:ascii="GHEA Grapalat" w:hAnsi="GHEA Grapalat"/>
          <w:sz w:val="24"/>
          <w:szCs w:val="24"/>
        </w:rPr>
        <w:t>;</w:t>
      </w:r>
    </w:p>
    <w:p w14:paraId="3BAA4E5B" w14:textId="77777777" w:rsidR="00B95FE0" w:rsidRPr="002C04C9"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2C04C9">
        <w:rPr>
          <w:rFonts w:ascii="GHEA Grapalat" w:hAnsi="GHEA Grapalat"/>
          <w:sz w:val="24"/>
          <w:szCs w:val="24"/>
        </w:rPr>
        <w:t>б.</w:t>
      </w:r>
      <w:r w:rsidR="00333B85" w:rsidRPr="002C04C9">
        <w:rPr>
          <w:rFonts w:ascii="GHEA Grapalat" w:hAnsi="GHEA Grapalat"/>
          <w:sz w:val="24"/>
          <w:szCs w:val="24"/>
        </w:rPr>
        <w:tab/>
      </w:r>
      <w:r w:rsidRPr="002C04C9">
        <w:rPr>
          <w:rFonts w:ascii="GHEA Grapalat" w:hAnsi="GHEA Grapalat"/>
          <w:sz w:val="24"/>
          <w:szCs w:val="24"/>
        </w:rPr>
        <w:t xml:space="preserve">между суммами, указанными прописью или цифрами в графах </w:t>
      </w:r>
      <w:r w:rsidR="00A60D60" w:rsidRPr="002C04C9">
        <w:rPr>
          <w:rFonts w:ascii="GHEA Grapalat" w:hAnsi="GHEA Grapalat"/>
          <w:sz w:val="24"/>
          <w:szCs w:val="24"/>
        </w:rPr>
        <w:t>"стоимость"</w:t>
      </w:r>
      <w:r w:rsidR="00F162A9" w:rsidRPr="002C04C9">
        <w:rPr>
          <w:rFonts w:ascii="GHEA Grapalat" w:hAnsi="GHEA Grapalat"/>
          <w:sz w:val="24"/>
          <w:szCs w:val="24"/>
        </w:rPr>
        <w:t xml:space="preserve"> </w:t>
      </w:r>
      <w:r w:rsidRPr="002C04C9">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0F8CD6B9" w14:textId="77777777" w:rsidR="00A45946" w:rsidRPr="002C04C9" w:rsidRDefault="00B95FE0" w:rsidP="00B46D58">
      <w:pPr>
        <w:pStyle w:val="norm"/>
        <w:widowControl w:val="0"/>
        <w:tabs>
          <w:tab w:val="left" w:pos="1134"/>
        </w:tabs>
        <w:spacing w:after="160" w:line="240" w:lineRule="auto"/>
        <w:ind w:firstLine="567"/>
        <w:rPr>
          <w:rFonts w:ascii="GHEA Grapalat" w:hAnsi="GHEA Grapalat"/>
          <w:sz w:val="24"/>
          <w:szCs w:val="24"/>
        </w:rPr>
      </w:pPr>
      <w:r w:rsidRPr="002C04C9">
        <w:rPr>
          <w:rFonts w:ascii="GHEA Grapalat" w:hAnsi="GHEA Grapalat"/>
          <w:sz w:val="24"/>
          <w:szCs w:val="24"/>
        </w:rPr>
        <w:t>в.</w:t>
      </w:r>
      <w:r w:rsidR="00333B85" w:rsidRPr="002C04C9">
        <w:rPr>
          <w:rFonts w:ascii="GHEA Grapalat" w:hAnsi="GHEA Grapalat"/>
          <w:sz w:val="24"/>
          <w:szCs w:val="24"/>
        </w:rPr>
        <w:tab/>
      </w:r>
      <w:r w:rsidRPr="002C04C9">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2C04C9">
        <w:rPr>
          <w:rFonts w:ascii="GHEA Grapalat" w:hAnsi="GHEA Grapalat"/>
          <w:sz w:val="24"/>
          <w:szCs w:val="24"/>
        </w:rPr>
        <w:t>;</w:t>
      </w:r>
    </w:p>
    <w:p w14:paraId="29162CA2" w14:textId="77777777" w:rsidR="00B9778A" w:rsidRPr="002C04C9" w:rsidRDefault="00B9778A" w:rsidP="00B46D58">
      <w:pPr>
        <w:pStyle w:val="norm"/>
        <w:widowControl w:val="0"/>
        <w:tabs>
          <w:tab w:val="left" w:pos="1134"/>
        </w:tabs>
        <w:spacing w:after="160" w:line="240" w:lineRule="auto"/>
        <w:ind w:firstLine="567"/>
        <w:rPr>
          <w:rFonts w:ascii="GHEA Grapalat" w:hAnsi="GHEA Grapalat"/>
          <w:sz w:val="24"/>
          <w:szCs w:val="24"/>
        </w:rPr>
      </w:pPr>
      <w:r w:rsidRPr="002C04C9">
        <w:rPr>
          <w:rFonts w:ascii="GHEA Grapalat" w:hAnsi="GHEA Grapalat"/>
          <w:sz w:val="24"/>
          <w:szCs w:val="24"/>
        </w:rPr>
        <w:t>г.</w:t>
      </w:r>
      <w:r w:rsidRPr="002C04C9">
        <w:t xml:space="preserve"> </w:t>
      </w:r>
      <w:r w:rsidRPr="002C04C9">
        <w:rPr>
          <w:rFonts w:ascii="GHEA Grapalat" w:hAnsi="GHEA Grapalat"/>
          <w:sz w:val="24"/>
          <w:szCs w:val="24"/>
        </w:rPr>
        <w:t>стоимость, налог на добавленную стоимость и общая сумма</w:t>
      </w:r>
      <w:r w:rsidR="00910938" w:rsidRPr="002C04C9">
        <w:rPr>
          <w:rFonts w:ascii="GHEA Grapalat" w:hAnsi="GHEA Grapalat"/>
          <w:sz w:val="24"/>
          <w:szCs w:val="24"/>
        </w:rPr>
        <w:t xml:space="preserve"> ценового предложения</w:t>
      </w:r>
      <w:r w:rsidRPr="002C04C9">
        <w:rPr>
          <w:rFonts w:ascii="GHEA Grapalat" w:hAnsi="GHEA Grapalat"/>
          <w:sz w:val="24"/>
          <w:szCs w:val="24"/>
        </w:rPr>
        <w:t xml:space="preserve">, указанные в графах </w:t>
      </w:r>
      <w:r w:rsidR="00207490" w:rsidRPr="002C04C9">
        <w:rPr>
          <w:rFonts w:ascii="GHEA Grapalat" w:hAnsi="GHEA Grapalat"/>
          <w:sz w:val="24"/>
          <w:szCs w:val="24"/>
        </w:rPr>
        <w:t>прописью</w:t>
      </w:r>
      <w:r w:rsidRPr="002C04C9">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C04C9">
        <w:rPr>
          <w:rFonts w:ascii="GHEA Grapalat" w:hAnsi="GHEA Grapalat"/>
          <w:sz w:val="24"/>
          <w:szCs w:val="24"/>
        </w:rPr>
        <w:t>;</w:t>
      </w:r>
    </w:p>
    <w:p w14:paraId="52BB09E2" w14:textId="77777777" w:rsidR="00A14685" w:rsidRPr="002C04C9" w:rsidRDefault="00A14685" w:rsidP="00B46D58">
      <w:pPr>
        <w:pStyle w:val="norm"/>
        <w:widowControl w:val="0"/>
        <w:tabs>
          <w:tab w:val="left" w:pos="1134"/>
        </w:tabs>
        <w:spacing w:after="160" w:line="240" w:lineRule="auto"/>
        <w:ind w:firstLine="567"/>
        <w:contextualSpacing/>
        <w:rPr>
          <w:rFonts w:ascii="GHEA Grapalat" w:hAnsi="GHEA Grapalat"/>
          <w:sz w:val="24"/>
          <w:szCs w:val="24"/>
        </w:rPr>
      </w:pPr>
      <w:r w:rsidRPr="002C04C9">
        <w:rPr>
          <w:rFonts w:ascii="GHEA Grapalat" w:hAnsi="GHEA Grapalat"/>
          <w:sz w:val="24"/>
          <w:szCs w:val="24"/>
        </w:rPr>
        <w:t>д.</w:t>
      </w:r>
      <w:r w:rsidRPr="002C04C9">
        <w:t xml:space="preserve"> </w:t>
      </w:r>
      <w:r w:rsidRPr="002C04C9">
        <w:rPr>
          <w:rFonts w:ascii="GHEA Grapalat" w:hAnsi="GHEA Grapalat"/>
          <w:sz w:val="24"/>
          <w:szCs w:val="24"/>
        </w:rPr>
        <w:t xml:space="preserve">в графах </w:t>
      </w:r>
      <w:r w:rsidR="00AE2A87" w:rsidRPr="002C04C9">
        <w:rPr>
          <w:rFonts w:ascii="GHEA Grapalat" w:hAnsi="GHEA Grapalat"/>
          <w:sz w:val="24"/>
          <w:szCs w:val="24"/>
        </w:rPr>
        <w:t>"стоимость"</w:t>
      </w:r>
      <w:r w:rsidR="00E57499" w:rsidRPr="002C04C9">
        <w:rPr>
          <w:rFonts w:ascii="GHEA Grapalat" w:hAnsi="GHEA Grapalat"/>
          <w:sz w:val="24"/>
          <w:szCs w:val="24"/>
        </w:rPr>
        <w:t xml:space="preserve"> </w:t>
      </w:r>
      <w:r w:rsidR="00AE2A87" w:rsidRPr="002C04C9">
        <w:rPr>
          <w:rFonts w:ascii="GHEA Grapalat" w:hAnsi="GHEA Grapalat"/>
          <w:sz w:val="24"/>
          <w:szCs w:val="24"/>
        </w:rPr>
        <w:t xml:space="preserve">и "налог на добавленную стоимость" </w:t>
      </w:r>
      <w:r w:rsidR="008730A8" w:rsidRPr="002C04C9">
        <w:rPr>
          <w:rFonts w:ascii="GHEA Grapalat" w:hAnsi="GHEA Grapalat"/>
          <w:sz w:val="24"/>
          <w:szCs w:val="24"/>
        </w:rPr>
        <w:t xml:space="preserve">ценового предложения </w:t>
      </w:r>
      <w:r w:rsidRPr="002C04C9">
        <w:rPr>
          <w:rFonts w:ascii="GHEA Grapalat" w:hAnsi="GHEA Grapalat"/>
          <w:sz w:val="24"/>
          <w:szCs w:val="24"/>
        </w:rPr>
        <w:t xml:space="preserve">суммы заполнены как цифрами, так и </w:t>
      </w:r>
      <w:r w:rsidR="008730A8" w:rsidRPr="002C04C9">
        <w:rPr>
          <w:rFonts w:ascii="GHEA Grapalat" w:hAnsi="GHEA Grapalat"/>
          <w:sz w:val="24"/>
          <w:szCs w:val="24"/>
        </w:rPr>
        <w:t>прописью</w:t>
      </w:r>
      <w:r w:rsidRPr="002C04C9">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6C77046E" w14:textId="77777777" w:rsidR="00147FD7" w:rsidRPr="002C04C9" w:rsidRDefault="00147FD7" w:rsidP="00B46D58">
      <w:pPr>
        <w:pStyle w:val="norm"/>
        <w:widowControl w:val="0"/>
        <w:tabs>
          <w:tab w:val="left" w:pos="1134"/>
        </w:tabs>
        <w:spacing w:after="160" w:line="240" w:lineRule="auto"/>
        <w:ind w:firstLine="567"/>
        <w:contextualSpacing/>
        <w:rPr>
          <w:rFonts w:ascii="GHEA Grapalat" w:hAnsi="GHEA Grapalat"/>
          <w:sz w:val="24"/>
          <w:szCs w:val="24"/>
        </w:rPr>
      </w:pPr>
      <w:r w:rsidRPr="002C04C9">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2C04C9">
        <w:rPr>
          <w:rFonts w:ascii="GHEA Grapalat" w:hAnsi="GHEA Grapalat"/>
          <w:sz w:val="24"/>
          <w:szCs w:val="24"/>
        </w:rPr>
        <w:t>прописью</w:t>
      </w:r>
      <w:r w:rsidRPr="002C04C9">
        <w:rPr>
          <w:rFonts w:ascii="GHEA Grapalat" w:hAnsi="GHEA Grapalat"/>
          <w:sz w:val="24"/>
          <w:szCs w:val="24"/>
        </w:rPr>
        <w:t xml:space="preserve"> в графах </w:t>
      </w:r>
      <w:r w:rsidR="00144CB2" w:rsidRPr="002C04C9">
        <w:rPr>
          <w:rFonts w:ascii="GHEA Grapalat" w:hAnsi="GHEA Grapalat"/>
          <w:sz w:val="24"/>
          <w:szCs w:val="24"/>
        </w:rPr>
        <w:t>"</w:t>
      </w:r>
      <w:r w:rsidRPr="002C04C9">
        <w:rPr>
          <w:rFonts w:ascii="GHEA Grapalat" w:hAnsi="GHEA Grapalat"/>
          <w:sz w:val="24"/>
          <w:szCs w:val="24"/>
        </w:rPr>
        <w:t>стоимость</w:t>
      </w:r>
      <w:r w:rsidR="00144CB2" w:rsidRPr="002C04C9">
        <w:rPr>
          <w:rFonts w:ascii="GHEA Grapalat" w:hAnsi="GHEA Grapalat"/>
          <w:sz w:val="24"/>
          <w:szCs w:val="24"/>
        </w:rPr>
        <w:t>"</w:t>
      </w:r>
      <w:r w:rsidRPr="002C04C9">
        <w:rPr>
          <w:rFonts w:ascii="GHEA Grapalat" w:hAnsi="GHEA Grapalat"/>
          <w:sz w:val="24"/>
          <w:szCs w:val="24"/>
        </w:rPr>
        <w:t xml:space="preserve"> и </w:t>
      </w:r>
      <w:r w:rsidR="00144CB2" w:rsidRPr="002C04C9">
        <w:rPr>
          <w:rFonts w:ascii="GHEA Grapalat" w:hAnsi="GHEA Grapalat"/>
          <w:sz w:val="24"/>
          <w:szCs w:val="24"/>
        </w:rPr>
        <w:t>"</w:t>
      </w:r>
      <w:r w:rsidRPr="002C04C9">
        <w:rPr>
          <w:rFonts w:ascii="GHEA Grapalat" w:hAnsi="GHEA Grapalat"/>
          <w:sz w:val="24"/>
          <w:szCs w:val="24"/>
        </w:rPr>
        <w:t>налог на добавленную стоимость</w:t>
      </w:r>
      <w:r w:rsidR="00144CB2" w:rsidRPr="002C04C9">
        <w:rPr>
          <w:rFonts w:ascii="GHEA Grapalat" w:hAnsi="GHEA Grapalat"/>
          <w:sz w:val="24"/>
          <w:szCs w:val="24"/>
        </w:rPr>
        <w:t>"</w:t>
      </w:r>
      <w:r w:rsidR="00362C3A" w:rsidRPr="002C04C9">
        <w:rPr>
          <w:rFonts w:ascii="GHEA Grapalat" w:hAnsi="GHEA Grapalat"/>
          <w:sz w:val="24"/>
          <w:szCs w:val="24"/>
        </w:rPr>
        <w:t>.</w:t>
      </w:r>
    </w:p>
    <w:p w14:paraId="2CF1EE4B" w14:textId="77777777" w:rsidR="001115E9" w:rsidRPr="002C04C9" w:rsidRDefault="001115E9" w:rsidP="00B46D58">
      <w:pPr>
        <w:pStyle w:val="norm"/>
        <w:widowControl w:val="0"/>
        <w:tabs>
          <w:tab w:val="left" w:pos="1134"/>
        </w:tabs>
        <w:spacing w:after="160" w:line="240" w:lineRule="auto"/>
        <w:ind w:firstLine="567"/>
        <w:contextualSpacing/>
        <w:rPr>
          <w:rFonts w:ascii="GHEA Grapalat" w:hAnsi="GHEA Grapalat"/>
          <w:sz w:val="24"/>
          <w:szCs w:val="24"/>
        </w:rPr>
      </w:pPr>
    </w:p>
    <w:p w14:paraId="584F7050" w14:textId="77777777" w:rsidR="0048059F" w:rsidRPr="002C04C9" w:rsidRDefault="0048059F" w:rsidP="00B46D58">
      <w:pPr>
        <w:pStyle w:val="norm"/>
        <w:widowControl w:val="0"/>
        <w:tabs>
          <w:tab w:val="left" w:pos="1134"/>
        </w:tabs>
        <w:spacing w:after="160" w:line="240" w:lineRule="auto"/>
        <w:ind w:firstLine="567"/>
        <w:rPr>
          <w:rFonts w:ascii="GHEA Grapalat" w:hAnsi="GHEA Grapalat" w:cs="Sylfaen"/>
          <w:sz w:val="24"/>
          <w:szCs w:val="24"/>
        </w:rPr>
      </w:pPr>
      <w:r w:rsidRPr="002C04C9">
        <w:rPr>
          <w:rFonts w:ascii="GHEA Grapalat" w:hAnsi="GHEA Grapalat"/>
          <w:sz w:val="24"/>
          <w:szCs w:val="24"/>
        </w:rPr>
        <w:t>е.</w:t>
      </w:r>
      <w:r w:rsidRPr="002C04C9">
        <w:t xml:space="preserve"> </w:t>
      </w:r>
      <w:r w:rsidRPr="002C04C9">
        <w:rPr>
          <w:rFonts w:ascii="GHEA Grapalat" w:hAnsi="GHEA Grapalat"/>
          <w:sz w:val="24"/>
          <w:szCs w:val="24"/>
        </w:rPr>
        <w:t>в суммах, заполненных буквами в графах ценового пред</w:t>
      </w:r>
      <w:r w:rsidR="00413595" w:rsidRPr="002C04C9">
        <w:rPr>
          <w:rFonts w:ascii="GHEA Grapalat" w:hAnsi="GHEA Grapalat"/>
          <w:sz w:val="24"/>
          <w:szCs w:val="24"/>
        </w:rPr>
        <w:t>ложения, лумы указаны в цифрах.</w:t>
      </w:r>
    </w:p>
    <w:p w14:paraId="7A948852" w14:textId="77777777" w:rsidR="00580617" w:rsidRPr="002C04C9" w:rsidRDefault="00C8055A" w:rsidP="005D2D81">
      <w:pPr>
        <w:pStyle w:val="norm"/>
        <w:widowControl w:val="0"/>
        <w:tabs>
          <w:tab w:val="left" w:pos="1134"/>
        </w:tabs>
        <w:spacing w:after="160" w:line="240" w:lineRule="auto"/>
        <w:ind w:firstLine="567"/>
        <w:rPr>
          <w:rFonts w:ascii="GHEA Grapalat" w:hAnsi="GHEA Grapalat"/>
        </w:rPr>
      </w:pPr>
      <w:r w:rsidRPr="002C04C9">
        <w:rPr>
          <w:rFonts w:ascii="GHEA Grapalat" w:hAnsi="GHEA Grapalat"/>
          <w:sz w:val="24"/>
          <w:szCs w:val="24"/>
        </w:rPr>
        <w:lastRenderedPageBreak/>
        <w:t>5.3</w:t>
      </w:r>
      <w:r w:rsidR="00A34DFE" w:rsidRPr="002C04C9">
        <w:rPr>
          <w:rFonts w:ascii="GHEA Grapalat" w:hAnsi="GHEA Grapalat"/>
          <w:sz w:val="24"/>
          <w:szCs w:val="24"/>
        </w:rPr>
        <w:t>.</w:t>
      </w:r>
      <w:r w:rsidR="00333B85" w:rsidRPr="002C04C9">
        <w:rPr>
          <w:rFonts w:ascii="GHEA Grapalat" w:hAnsi="GHEA Grapalat"/>
          <w:sz w:val="24"/>
          <w:szCs w:val="24"/>
        </w:rPr>
        <w:tab/>
      </w:r>
      <w:r w:rsidRPr="002C04C9">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w:t>
      </w:r>
      <w:r w:rsidR="00FA1297" w:rsidRPr="002C04C9">
        <w:rPr>
          <w:rFonts w:ascii="GHEA Grapalat" w:hAnsi="GHEA Grapalat"/>
          <w:sz w:val="24"/>
          <w:szCs w:val="24"/>
        </w:rPr>
        <w:t>.</w:t>
      </w:r>
      <w:r w:rsidRPr="002C04C9">
        <w:rPr>
          <w:rFonts w:ascii="GHEA Grapalat" w:hAnsi="GHEA Grapalat"/>
          <w:sz w:val="24"/>
          <w:szCs w:val="24"/>
        </w:rPr>
        <w:t xml:space="preserve"> </w:t>
      </w:r>
    </w:p>
    <w:p w14:paraId="2F3EBB22" w14:textId="77777777" w:rsidR="00A45946" w:rsidRPr="002C04C9" w:rsidRDefault="00C8055A" w:rsidP="00B46D58">
      <w:pPr>
        <w:pStyle w:val="norm"/>
        <w:widowControl w:val="0"/>
        <w:tabs>
          <w:tab w:val="left" w:pos="1134"/>
        </w:tabs>
        <w:spacing w:after="160" w:line="240" w:lineRule="auto"/>
        <w:ind w:firstLine="567"/>
        <w:rPr>
          <w:rFonts w:ascii="GHEA Grapalat" w:hAnsi="GHEA Grapalat"/>
          <w:sz w:val="24"/>
          <w:szCs w:val="24"/>
        </w:rPr>
      </w:pPr>
      <w:r w:rsidRPr="002C04C9">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149DDF3F" w14:textId="77777777" w:rsidR="00096865" w:rsidRPr="002C04C9" w:rsidRDefault="00096865" w:rsidP="00B46D58">
      <w:pPr>
        <w:pStyle w:val="BodyTextIndent2"/>
        <w:widowControl w:val="0"/>
        <w:spacing w:after="160" w:line="240" w:lineRule="auto"/>
        <w:ind w:firstLine="567"/>
        <w:rPr>
          <w:rFonts w:ascii="GHEA Grapalat" w:hAnsi="GHEA Grapalat"/>
          <w:sz w:val="24"/>
          <w:szCs w:val="24"/>
        </w:rPr>
      </w:pPr>
    </w:p>
    <w:p w14:paraId="078A29D7" w14:textId="77777777" w:rsidR="009D180E" w:rsidRPr="002C04C9" w:rsidRDefault="009D180E" w:rsidP="00B46D58">
      <w:pPr>
        <w:widowControl w:val="0"/>
        <w:spacing w:after="160"/>
        <w:ind w:left="567" w:right="565"/>
        <w:jc w:val="center"/>
        <w:rPr>
          <w:rFonts w:ascii="GHEA Grapalat" w:hAnsi="GHEA Grapalat"/>
          <w:b/>
        </w:rPr>
      </w:pPr>
    </w:p>
    <w:p w14:paraId="5A73C830" w14:textId="77777777" w:rsidR="00416546" w:rsidRPr="002C04C9" w:rsidRDefault="00416546" w:rsidP="00B46D58">
      <w:pPr>
        <w:widowControl w:val="0"/>
        <w:spacing w:after="160"/>
        <w:ind w:left="567" w:right="565"/>
        <w:jc w:val="center"/>
        <w:rPr>
          <w:rFonts w:ascii="GHEA Grapalat" w:hAnsi="GHEA Grapalat"/>
          <w:b/>
        </w:rPr>
      </w:pPr>
    </w:p>
    <w:p w14:paraId="26D3C449" w14:textId="77777777" w:rsidR="00096865" w:rsidRPr="002C04C9" w:rsidRDefault="00220C7C" w:rsidP="00B46D58">
      <w:pPr>
        <w:widowControl w:val="0"/>
        <w:spacing w:after="160"/>
        <w:ind w:left="567" w:right="565"/>
        <w:jc w:val="center"/>
        <w:rPr>
          <w:rFonts w:ascii="GHEA Grapalat" w:hAnsi="GHEA Grapalat"/>
          <w:b/>
        </w:rPr>
      </w:pPr>
      <w:r w:rsidRPr="002C04C9">
        <w:rPr>
          <w:rFonts w:ascii="GHEA Grapalat" w:hAnsi="GHEA Grapalat"/>
          <w:b/>
        </w:rPr>
        <w:t xml:space="preserve">6. СРОК ДЕЙСТВИЯ ЗАЯВКИ, </w:t>
      </w:r>
      <w:r w:rsidR="00294F67" w:rsidRPr="002C04C9">
        <w:rPr>
          <w:rFonts w:ascii="GHEA Grapalat" w:hAnsi="GHEA Grapalat"/>
          <w:b/>
        </w:rPr>
        <w:br/>
      </w:r>
      <w:r w:rsidRPr="002C04C9">
        <w:rPr>
          <w:rFonts w:ascii="GHEA Grapalat" w:hAnsi="GHEA Grapalat"/>
          <w:b/>
        </w:rPr>
        <w:t>ПОРЯДОК ВНЕСЕНИЯ ИЗМЕНЕНИЙ В ЗАЯВКИ</w:t>
      </w:r>
      <w:r w:rsidR="002626F7" w:rsidRPr="002C04C9">
        <w:rPr>
          <w:rFonts w:ascii="GHEA Grapalat" w:hAnsi="GHEA Grapalat"/>
          <w:b/>
        </w:rPr>
        <w:t xml:space="preserve"> </w:t>
      </w:r>
      <w:r w:rsidR="00955A1E" w:rsidRPr="002C04C9">
        <w:rPr>
          <w:rFonts w:ascii="GHEA Grapalat" w:hAnsi="GHEA Grapalat"/>
          <w:b/>
        </w:rPr>
        <w:t>И ИХ ОТЗЫВА</w:t>
      </w:r>
    </w:p>
    <w:p w14:paraId="251DFF1C" w14:textId="77777777" w:rsidR="00096865" w:rsidRPr="002C04C9"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2C04C9">
        <w:rPr>
          <w:rFonts w:ascii="GHEA Grapalat" w:hAnsi="GHEA Grapalat"/>
          <w:i w:val="0"/>
          <w:sz w:val="24"/>
          <w:szCs w:val="24"/>
        </w:rPr>
        <w:t>6.1</w:t>
      </w:r>
      <w:r w:rsidR="00A34DFE" w:rsidRPr="002C04C9">
        <w:rPr>
          <w:rFonts w:ascii="GHEA Grapalat" w:hAnsi="GHEA Grapalat"/>
          <w:i w:val="0"/>
          <w:sz w:val="24"/>
          <w:szCs w:val="24"/>
        </w:rPr>
        <w:t>.</w:t>
      </w:r>
      <w:r w:rsidR="00294F67" w:rsidRPr="002C04C9">
        <w:rPr>
          <w:rFonts w:ascii="GHEA Grapalat" w:hAnsi="GHEA Grapalat"/>
          <w:i w:val="0"/>
          <w:sz w:val="24"/>
          <w:szCs w:val="24"/>
        </w:rPr>
        <w:tab/>
      </w:r>
      <w:r w:rsidRPr="002C04C9">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0AD09FCE" w14:textId="77777777" w:rsidR="00096865" w:rsidRPr="002C04C9"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2C04C9">
        <w:rPr>
          <w:rFonts w:ascii="GHEA Grapalat" w:hAnsi="GHEA Grapalat"/>
          <w:i w:val="0"/>
          <w:sz w:val="24"/>
          <w:szCs w:val="24"/>
        </w:rPr>
        <w:t>6.2</w:t>
      </w:r>
      <w:r w:rsidR="00A34DFE" w:rsidRPr="002C04C9">
        <w:rPr>
          <w:rFonts w:ascii="GHEA Grapalat" w:hAnsi="GHEA Grapalat"/>
          <w:i w:val="0"/>
          <w:sz w:val="24"/>
          <w:szCs w:val="24"/>
        </w:rPr>
        <w:t>.</w:t>
      </w:r>
      <w:r w:rsidR="008E6E51" w:rsidRPr="002C04C9">
        <w:rPr>
          <w:rFonts w:ascii="GHEA Grapalat" w:hAnsi="GHEA Grapalat"/>
          <w:i w:val="0"/>
          <w:sz w:val="24"/>
          <w:szCs w:val="24"/>
        </w:rPr>
        <w:tab/>
      </w:r>
      <w:r w:rsidRPr="002C04C9">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008F5205" w14:textId="77777777" w:rsidR="00FA0E41" w:rsidRPr="002C04C9" w:rsidRDefault="00FA0E41" w:rsidP="00B46D58">
      <w:pPr>
        <w:widowControl w:val="0"/>
        <w:spacing w:after="160"/>
        <w:ind w:firstLine="567"/>
        <w:jc w:val="center"/>
        <w:rPr>
          <w:rFonts w:ascii="GHEA Grapalat" w:hAnsi="GHEA Grapalat"/>
          <w:b/>
        </w:rPr>
      </w:pPr>
    </w:p>
    <w:p w14:paraId="154A356D" w14:textId="77777777" w:rsidR="00096865" w:rsidRPr="002C04C9" w:rsidRDefault="000D701E" w:rsidP="00B46D58">
      <w:pPr>
        <w:widowControl w:val="0"/>
        <w:spacing w:after="160"/>
        <w:jc w:val="center"/>
        <w:rPr>
          <w:rFonts w:ascii="GHEA Grapalat" w:hAnsi="GHEA Grapalat"/>
          <w:b/>
        </w:rPr>
      </w:pPr>
      <w:r w:rsidRPr="002C04C9">
        <w:rPr>
          <w:rFonts w:ascii="GHEA Grapalat" w:hAnsi="GHEA Grapalat"/>
          <w:b/>
        </w:rPr>
        <w:t xml:space="preserve">7. ОБЕСПЕЧЕНИЕ ЗАЯВКИ </w:t>
      </w:r>
    </w:p>
    <w:p w14:paraId="5AF0657F" w14:textId="77777777" w:rsidR="007A3EE6" w:rsidRPr="002C04C9" w:rsidRDefault="00283198" w:rsidP="00B46D58">
      <w:pPr>
        <w:widowControl w:val="0"/>
        <w:tabs>
          <w:tab w:val="left" w:pos="1134"/>
        </w:tabs>
        <w:spacing w:after="160"/>
        <w:ind w:firstLine="567"/>
        <w:jc w:val="both"/>
        <w:rPr>
          <w:rFonts w:ascii="GHEA Grapalat" w:hAnsi="GHEA Grapalat"/>
        </w:rPr>
      </w:pPr>
      <w:r w:rsidRPr="002C04C9">
        <w:rPr>
          <w:rFonts w:ascii="GHEA Grapalat" w:hAnsi="GHEA Grapalat"/>
        </w:rPr>
        <w:t>7.1.</w:t>
      </w:r>
      <w:r w:rsidR="00A34DFE" w:rsidRPr="002C04C9">
        <w:rPr>
          <w:rFonts w:ascii="GHEA Grapalat" w:hAnsi="GHEA Grapalat"/>
        </w:rPr>
        <w:tab/>
      </w:r>
      <w:r w:rsidRPr="002C04C9">
        <w:rPr>
          <w:rFonts w:ascii="GHEA Grapalat" w:hAnsi="GHEA Grapalat"/>
        </w:rPr>
        <w:t>Участник заявкой в порядке, установленном настоящим Приглашением, представляет обеспечение заявки</w:t>
      </w:r>
      <w:r w:rsidR="00681F45" w:rsidRPr="002C04C9">
        <w:rPr>
          <w:rFonts w:ascii="GHEA Grapalat" w:hAnsi="GHEA Grapalat"/>
        </w:rPr>
        <w:t>.</w:t>
      </w:r>
    </w:p>
    <w:p w14:paraId="5372A8BE" w14:textId="77777777" w:rsidR="00903898" w:rsidRPr="002C04C9" w:rsidRDefault="00771C0F" w:rsidP="00B46D58">
      <w:pPr>
        <w:widowControl w:val="0"/>
        <w:spacing w:after="160"/>
        <w:ind w:firstLine="567"/>
        <w:jc w:val="both"/>
        <w:rPr>
          <w:rFonts w:ascii="GHEA Grapalat" w:hAnsi="GHEA Grapalat" w:cs="Sylfaen"/>
        </w:rPr>
      </w:pPr>
      <w:r w:rsidRPr="002C04C9">
        <w:rPr>
          <w:rFonts w:ascii="GHEA Grapalat" w:hAnsi="GHEA Grapalat"/>
        </w:rPr>
        <w:t>Обеспечение заявки представляется в виде банковской гарантии</w:t>
      </w:r>
      <w:r w:rsidR="008463FB" w:rsidRPr="002C04C9">
        <w:rPr>
          <w:rFonts w:ascii="GHEA Grapalat" w:hAnsi="GHEA Grapalat"/>
        </w:rPr>
        <w:t xml:space="preserve"> (Приложение 3)</w:t>
      </w:r>
      <w:r w:rsidRPr="002C04C9">
        <w:rPr>
          <w:rFonts w:ascii="GHEA Grapalat" w:hAnsi="GHEA Grapalat"/>
        </w:rPr>
        <w:t xml:space="preserve"> или наличных денег в размере, равном пяти процентам от цен</w:t>
      </w:r>
      <w:r w:rsidR="003B654F" w:rsidRPr="002C04C9">
        <w:rPr>
          <w:rFonts w:ascii="GHEA Grapalat" w:hAnsi="GHEA Grapalat"/>
        </w:rPr>
        <w:t>ы закупки</w:t>
      </w:r>
      <w:r w:rsidRPr="002C04C9">
        <w:rPr>
          <w:rFonts w:ascii="GHEA Grapalat" w:hAnsi="GHEA Grapalat"/>
        </w:rPr>
        <w:t xml:space="preserve">. </w:t>
      </w:r>
      <w:r w:rsidR="00407866" w:rsidRPr="002C04C9">
        <w:rPr>
          <w:rFonts w:ascii="GHEA Grapalat" w:hAnsi="GHEA Grapalat"/>
        </w:rPr>
        <w:t>Если ценовое предложение участника превышает цену закупки, то размер обеспечения заявки равен пяти процентам ценового предложения.</w:t>
      </w:r>
      <w:r w:rsidRPr="002C04C9">
        <w:rPr>
          <w:rFonts w:ascii="GHEA Grapalat" w:hAnsi="GHEA Grapalat"/>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70C05CE2" w14:textId="77777777" w:rsidR="001173D4" w:rsidRPr="002C04C9" w:rsidRDefault="001578D4" w:rsidP="00B46D58">
      <w:pPr>
        <w:widowControl w:val="0"/>
        <w:spacing w:after="160"/>
        <w:ind w:firstLine="567"/>
        <w:jc w:val="both"/>
        <w:rPr>
          <w:rFonts w:ascii="GHEA Grapalat" w:hAnsi="GHEA Grapalat"/>
        </w:rPr>
      </w:pPr>
      <w:r w:rsidRPr="002C04C9">
        <w:rPr>
          <w:rFonts w:ascii="GHEA Grapalat" w:hAnsi="GHEA Grapalat"/>
        </w:rPr>
        <w:t>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w:t>
      </w:r>
    </w:p>
    <w:p w14:paraId="1EB83E78" w14:textId="77777777" w:rsidR="0047677B" w:rsidRPr="002C04C9" w:rsidRDefault="0047677B" w:rsidP="0047677B">
      <w:pPr>
        <w:widowControl w:val="0"/>
        <w:spacing w:after="160"/>
        <w:ind w:firstLine="567"/>
        <w:jc w:val="both"/>
        <w:rPr>
          <w:rFonts w:ascii="GHEA Grapalat" w:hAnsi="GHEA Grapalat"/>
        </w:rPr>
      </w:pPr>
      <w:r w:rsidRPr="002C04C9">
        <w:rPr>
          <w:rFonts w:ascii="GHEA Grapalat" w:hAnsi="GHEA Grapalat"/>
        </w:rPr>
        <w:t>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w:t>
      </w:r>
      <w:r w:rsidRPr="002C04C9">
        <w:t xml:space="preserve"> </w:t>
      </w:r>
      <w:r w:rsidRPr="002C04C9">
        <w:rPr>
          <w:rFonts w:ascii="GHEA Grapalat" w:hAnsi="GHEA Grapalat"/>
        </w:rPr>
        <w:t xml:space="preserve">При наличии обжалования обеспечение заявки подлежит </w:t>
      </w:r>
      <w:r w:rsidRPr="002C04C9">
        <w:rPr>
          <w:rFonts w:ascii="GHEA Grapalat" w:hAnsi="GHEA Grapalat"/>
        </w:rPr>
        <w:lastRenderedPageBreak/>
        <w:t>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r w:rsidR="00685C76" w:rsidRPr="002C04C9">
        <w:rPr>
          <w:rFonts w:ascii="GHEA Grapalat" w:hAnsi="GHEA Grapalat"/>
        </w:rPr>
        <w:t>.</w:t>
      </w:r>
    </w:p>
    <w:p w14:paraId="1D413885" w14:textId="77777777" w:rsidR="00685C76" w:rsidRPr="002C04C9" w:rsidRDefault="00685C76" w:rsidP="00685C76">
      <w:pPr>
        <w:widowControl w:val="0"/>
        <w:spacing w:after="160"/>
        <w:ind w:firstLine="567"/>
        <w:jc w:val="both"/>
        <w:rPr>
          <w:rFonts w:ascii="GHEA Grapalat" w:hAnsi="GHEA Grapalat" w:cs="Sylfaen"/>
        </w:rPr>
      </w:pPr>
      <w:r w:rsidRPr="002C04C9">
        <w:rPr>
          <w:rFonts w:ascii="GHEA Grapalat" w:hAnsi="GHEA Grapalat"/>
        </w:rPr>
        <w:t>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w:t>
      </w:r>
      <w:r w:rsidR="00E43649" w:rsidRPr="002C04C9">
        <w:rPr>
          <w:rFonts w:ascii="GHEA Grapalat" w:hAnsi="GHEA Grapalat"/>
          <w:vertAlign w:val="superscript"/>
        </w:rPr>
        <w:t>8</w:t>
      </w:r>
      <w:r w:rsidRPr="002C04C9">
        <w:rPr>
          <w:rFonts w:ascii="GHEA Grapalat" w:hAnsi="GHEA Grapalat"/>
          <w:vertAlign w:val="superscript"/>
        </w:rPr>
        <w:t>.1</w:t>
      </w:r>
    </w:p>
    <w:p w14:paraId="6A21FF42" w14:textId="77777777" w:rsidR="00F83250" w:rsidRPr="002C04C9" w:rsidRDefault="00F83250" w:rsidP="00180CD3">
      <w:pPr>
        <w:widowControl w:val="0"/>
        <w:tabs>
          <w:tab w:val="left" w:pos="1134"/>
        </w:tabs>
        <w:ind w:firstLine="567"/>
        <w:jc w:val="both"/>
        <w:rPr>
          <w:rFonts w:ascii="GHEA Grapalat" w:hAnsi="GHEA Grapalat"/>
        </w:rPr>
      </w:pPr>
      <w:r w:rsidRPr="002C04C9">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p>
    <w:p w14:paraId="354A88FA" w14:textId="77777777" w:rsidR="00F83250" w:rsidRPr="002C04C9" w:rsidRDefault="00F83250" w:rsidP="00180CD3">
      <w:pPr>
        <w:widowControl w:val="0"/>
        <w:tabs>
          <w:tab w:val="left" w:pos="1134"/>
        </w:tabs>
        <w:ind w:firstLine="567"/>
        <w:jc w:val="both"/>
        <w:rPr>
          <w:rFonts w:ascii="GHEA Grapalat" w:hAnsi="GHEA Grapalat"/>
        </w:rPr>
      </w:pPr>
      <w:r w:rsidRPr="002C04C9">
        <w:rPr>
          <w:rFonts w:ascii="GHEA Grapalat" w:hAnsi="GHEA Grapalat"/>
        </w:rPr>
        <w:t>- в случае обеспечения, представленного в виде наличных денег-Министерствo финансов РА, приложив копию представленного заявкой документа обосновывающую выплату;</w:t>
      </w:r>
    </w:p>
    <w:p w14:paraId="0775BE48" w14:textId="77777777" w:rsidR="00F83250" w:rsidRPr="002C04C9" w:rsidRDefault="00F83250" w:rsidP="00180CD3">
      <w:pPr>
        <w:widowControl w:val="0"/>
        <w:tabs>
          <w:tab w:val="left" w:pos="1134"/>
        </w:tabs>
        <w:ind w:firstLine="567"/>
        <w:jc w:val="both"/>
        <w:rPr>
          <w:rFonts w:ascii="GHEA Grapalat" w:hAnsi="GHEA Grapalat"/>
        </w:rPr>
      </w:pPr>
      <w:r w:rsidRPr="002C04C9">
        <w:rPr>
          <w:rFonts w:ascii="GHEA Grapalat" w:hAnsi="GHEA Grapalat"/>
        </w:rPr>
        <w:t>- в случае обеспечения, представленного в виде банковской гарантии - выдавший гарантию банк.</w:t>
      </w:r>
    </w:p>
    <w:p w14:paraId="4B11935E" w14:textId="77777777" w:rsidR="00685C76" w:rsidRPr="002C04C9" w:rsidRDefault="00685C76" w:rsidP="0047677B">
      <w:pPr>
        <w:widowControl w:val="0"/>
        <w:spacing w:after="160"/>
        <w:ind w:firstLine="567"/>
        <w:jc w:val="both"/>
        <w:rPr>
          <w:rFonts w:ascii="GHEA Grapalat" w:hAnsi="GHEA Grapalat" w:cs="Sylfaen"/>
        </w:rPr>
      </w:pPr>
    </w:p>
    <w:p w14:paraId="7C4F545D" w14:textId="77777777" w:rsidR="000A7528" w:rsidRPr="002C04C9" w:rsidRDefault="001578D4" w:rsidP="006D42DB">
      <w:pPr>
        <w:widowControl w:val="0"/>
        <w:spacing w:after="160"/>
        <w:ind w:firstLine="567"/>
        <w:jc w:val="both"/>
        <w:rPr>
          <w:rFonts w:ascii="GHEA Grapalat" w:hAnsi="GHEA Grapalat"/>
        </w:rPr>
      </w:pPr>
      <w:r w:rsidRPr="002C04C9">
        <w:rPr>
          <w:rFonts w:ascii="GHEA Grapalat" w:hAnsi="GHEA Grapalat"/>
        </w:rPr>
        <w:t xml:space="preserve"> </w:t>
      </w:r>
      <w:r w:rsidR="00283198" w:rsidRPr="002C04C9">
        <w:rPr>
          <w:rFonts w:ascii="GHEA Grapalat" w:hAnsi="GHEA Grapalat"/>
        </w:rPr>
        <w:t>7.2.</w:t>
      </w:r>
      <w:r w:rsidR="003A6791" w:rsidRPr="002C04C9">
        <w:rPr>
          <w:rFonts w:ascii="GHEA Grapalat" w:hAnsi="GHEA Grapalat"/>
        </w:rPr>
        <w:tab/>
      </w:r>
      <w:r w:rsidR="00283198" w:rsidRPr="002C04C9">
        <w:rPr>
          <w:rFonts w:ascii="GHEA Grapalat" w:hAnsi="GHEA Grapalat"/>
        </w:rPr>
        <w:t>При организации проце</w:t>
      </w:r>
      <w:r w:rsidR="00681F45" w:rsidRPr="002C04C9">
        <w:rPr>
          <w:rFonts w:ascii="GHEA Grapalat" w:hAnsi="GHEA Grapalat"/>
        </w:rPr>
        <w:t>дуры закупки по лотам:</w:t>
      </w:r>
    </w:p>
    <w:p w14:paraId="0A645E1D" w14:textId="77777777" w:rsidR="000A7528" w:rsidRPr="002C04C9" w:rsidRDefault="000A7528" w:rsidP="00B46D58">
      <w:pPr>
        <w:widowControl w:val="0"/>
        <w:tabs>
          <w:tab w:val="left" w:pos="1134"/>
        </w:tabs>
        <w:spacing w:after="160"/>
        <w:ind w:firstLine="567"/>
        <w:jc w:val="both"/>
        <w:rPr>
          <w:rFonts w:ascii="GHEA Grapalat" w:hAnsi="GHEA Grapalat"/>
        </w:rPr>
      </w:pPr>
      <w:r w:rsidRPr="002C04C9">
        <w:rPr>
          <w:rFonts w:ascii="GHEA Grapalat" w:hAnsi="GHEA Grapalat"/>
        </w:rPr>
        <w:t>а.</w:t>
      </w:r>
      <w:r w:rsidR="003A6791" w:rsidRPr="002C04C9">
        <w:rPr>
          <w:rFonts w:ascii="GHEA Grapalat" w:hAnsi="GHEA Grapalat"/>
        </w:rPr>
        <w:tab/>
      </w:r>
      <w:r w:rsidR="004834BA" w:rsidRPr="002C04C9">
        <w:rPr>
          <w:rFonts w:ascii="GHEA Grapalat" w:hAnsi="GHEA Grapalat"/>
        </w:rPr>
        <w:t xml:space="preserve">если </w:t>
      </w:r>
      <w:r w:rsidRPr="002C04C9">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E03BED" w:rsidRPr="002C04C9">
        <w:rPr>
          <w:rFonts w:ascii="GHEA Grapalat" w:hAnsi="GHEA Grapalat"/>
        </w:rPr>
        <w:t>В</w:t>
      </w:r>
      <w:r w:rsidR="00E03BED" w:rsidRPr="002C04C9">
        <w:rPr>
          <w:rFonts w:ascii="Courier New" w:hAnsi="Courier New" w:cs="Courier New"/>
        </w:rPr>
        <w:t> </w:t>
      </w:r>
      <w:r w:rsidR="00E03BED" w:rsidRPr="002C04C9">
        <w:rPr>
          <w:rFonts w:ascii="GHEA Grapalat" w:hAnsi="GHEA Grapalat"/>
        </w:rPr>
        <w:t>случае представления одного обеспечения заявки, его сумма исчисляется в отношении общей суммы цен закупок  по</w:t>
      </w:r>
      <w:r w:rsidR="00E03BED" w:rsidRPr="002C04C9">
        <w:rPr>
          <w:rFonts w:ascii="Courier New" w:hAnsi="Courier New" w:cs="Courier New"/>
        </w:rPr>
        <w:t> </w:t>
      </w:r>
      <w:r w:rsidR="00E03BED" w:rsidRPr="002C04C9">
        <w:rPr>
          <w:rFonts w:ascii="GHEA Grapalat" w:hAnsi="GHEA Grapalat"/>
        </w:rPr>
        <w:t>представленным лотам,</w:t>
      </w:r>
      <w:r w:rsidR="00E03BED" w:rsidRPr="002C04C9">
        <w:rPr>
          <w:rFonts w:ascii="GHEA Grapalat" w:hAnsi="GHEA Grapalat"/>
          <w:color w:val="000000" w:themeColor="text1"/>
        </w:rPr>
        <w:t xml:space="preserve"> </w:t>
      </w:r>
      <w:r w:rsidR="00E03BED" w:rsidRPr="002C04C9">
        <w:rPr>
          <w:rFonts w:ascii="GHEA Grapalat" w:hAnsi="GHEA Grapalat"/>
        </w:rPr>
        <w:t>а в том случае eсли ценовые предложения превышают цены закупки - в отношении общей суммы ценовых предложений</w:t>
      </w:r>
      <w:r w:rsidR="00E03BED" w:rsidRPr="002C04C9">
        <w:rPr>
          <w:rFonts w:ascii="GHEA Grapalat" w:hAnsi="GHEA Grapalat"/>
          <w:color w:val="000000" w:themeColor="text1"/>
        </w:rPr>
        <w:t xml:space="preserve"> с учетом </w:t>
      </w:r>
      <w:r w:rsidR="00E03BED" w:rsidRPr="002C04C9">
        <w:rPr>
          <w:rFonts w:ascii="GHEA Grapalat" w:hAnsi="GHEA Grapalat" w:cs="Sylfaen"/>
        </w:rPr>
        <w:t>требований абзаца «д» подпункта 1 пункта 32 Порядка</w:t>
      </w:r>
      <w:r w:rsidRPr="002C04C9">
        <w:rPr>
          <w:rFonts w:ascii="GHEA Grapalat" w:hAnsi="GHEA Grapalat"/>
        </w:rPr>
        <w:t xml:space="preserve">. </w:t>
      </w:r>
    </w:p>
    <w:p w14:paraId="477B286C" w14:textId="77777777" w:rsidR="00C35487" w:rsidRPr="002C04C9" w:rsidRDefault="000A7528" w:rsidP="00B46D58">
      <w:pPr>
        <w:widowControl w:val="0"/>
        <w:tabs>
          <w:tab w:val="left" w:pos="1134"/>
        </w:tabs>
        <w:spacing w:after="160"/>
        <w:ind w:firstLine="567"/>
        <w:jc w:val="both"/>
      </w:pPr>
      <w:r w:rsidRPr="002C04C9">
        <w:rPr>
          <w:rFonts w:ascii="GHEA Grapalat" w:hAnsi="GHEA Grapalat"/>
        </w:rPr>
        <w:t>б.</w:t>
      </w:r>
      <w:r w:rsidR="00E70FC4" w:rsidRPr="002C04C9">
        <w:rPr>
          <w:rFonts w:ascii="GHEA Grapalat" w:hAnsi="GHEA Grapalat"/>
        </w:rPr>
        <w:tab/>
      </w:r>
      <w:r w:rsidR="001E17B3" w:rsidRPr="002C04C9">
        <w:rPr>
          <w:rFonts w:ascii="GHEA Grapalat" w:hAnsi="GHEA Grapalat"/>
        </w:rPr>
        <w:t>если участник лишается права заключения договора по какому-либо лоту, то обеспечение заявки выплачивается только в размере обеспечения, рассчитанного в отношении этого лота</w:t>
      </w:r>
      <w:r w:rsidRPr="002C04C9">
        <w:rPr>
          <w:rFonts w:ascii="GHEA Grapalat" w:hAnsi="GHEA Grapalat"/>
        </w:rPr>
        <w:t>.</w:t>
      </w:r>
      <w:r w:rsidR="002F5EC6" w:rsidRPr="002C04C9">
        <w:rPr>
          <w:rStyle w:val="FootnoteReference"/>
        </w:rPr>
        <w:footnoteReference w:customMarkFollows="1" w:id="5"/>
        <w:t>8</w:t>
      </w:r>
    </w:p>
    <w:p w14:paraId="5ACA7F50" w14:textId="77777777" w:rsidR="00F20DA5" w:rsidRPr="002C04C9" w:rsidRDefault="00283198" w:rsidP="00B46D58">
      <w:pPr>
        <w:widowControl w:val="0"/>
        <w:tabs>
          <w:tab w:val="left" w:pos="1134"/>
        </w:tabs>
        <w:spacing w:after="160"/>
        <w:ind w:firstLine="567"/>
        <w:jc w:val="both"/>
        <w:rPr>
          <w:rFonts w:ascii="GHEA Grapalat" w:hAnsi="GHEA Grapalat" w:cs="Sylfaen"/>
        </w:rPr>
      </w:pPr>
      <w:r w:rsidRPr="002C04C9">
        <w:rPr>
          <w:rFonts w:ascii="GHEA Grapalat" w:hAnsi="GHEA Grapalat"/>
        </w:rPr>
        <w:t>7.3.</w:t>
      </w:r>
      <w:r w:rsidR="00E70FC4" w:rsidRPr="002C04C9">
        <w:rPr>
          <w:rFonts w:ascii="GHEA Grapalat" w:hAnsi="GHEA Grapalat"/>
        </w:rPr>
        <w:tab/>
      </w:r>
      <w:r w:rsidRPr="002C04C9">
        <w:rPr>
          <w:rFonts w:ascii="GHEA Grapalat" w:hAnsi="GHEA Grapalat"/>
        </w:rPr>
        <w:t>Участник выплачивает обеспечение заявки, если он:</w:t>
      </w:r>
    </w:p>
    <w:p w14:paraId="2583163A" w14:textId="77777777" w:rsidR="00096865" w:rsidRPr="002C04C9" w:rsidRDefault="00096865" w:rsidP="00B46D58">
      <w:pPr>
        <w:widowControl w:val="0"/>
        <w:tabs>
          <w:tab w:val="left" w:pos="1134"/>
        </w:tabs>
        <w:spacing w:after="160"/>
        <w:ind w:firstLine="567"/>
        <w:jc w:val="both"/>
        <w:rPr>
          <w:rFonts w:ascii="GHEA Grapalat" w:hAnsi="GHEA Grapalat" w:cs="Sylfaen"/>
        </w:rPr>
      </w:pPr>
      <w:r w:rsidRPr="002C04C9">
        <w:rPr>
          <w:rFonts w:ascii="GHEA Grapalat" w:hAnsi="GHEA Grapalat"/>
        </w:rPr>
        <w:t>1)</w:t>
      </w:r>
      <w:r w:rsidR="00E70FC4" w:rsidRPr="002C04C9">
        <w:rPr>
          <w:rFonts w:ascii="GHEA Grapalat" w:hAnsi="GHEA Grapalat"/>
        </w:rPr>
        <w:tab/>
      </w:r>
      <w:r w:rsidRPr="002C04C9">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30F873B5" w14:textId="77777777" w:rsidR="00096865" w:rsidRPr="002C04C9" w:rsidRDefault="00096865" w:rsidP="00B46D58">
      <w:pPr>
        <w:widowControl w:val="0"/>
        <w:tabs>
          <w:tab w:val="left" w:pos="1134"/>
        </w:tabs>
        <w:spacing w:after="160"/>
        <w:ind w:firstLine="567"/>
        <w:jc w:val="both"/>
        <w:rPr>
          <w:rFonts w:ascii="GHEA Grapalat" w:hAnsi="GHEA Grapalat"/>
        </w:rPr>
      </w:pPr>
      <w:r w:rsidRPr="002C04C9">
        <w:rPr>
          <w:rFonts w:ascii="GHEA Grapalat" w:hAnsi="GHEA Grapalat"/>
        </w:rPr>
        <w:lastRenderedPageBreak/>
        <w:t>2)</w:t>
      </w:r>
      <w:r w:rsidR="00E70FC4" w:rsidRPr="002C04C9">
        <w:rPr>
          <w:rFonts w:ascii="GHEA Grapalat" w:hAnsi="GHEA Grapalat"/>
        </w:rPr>
        <w:tab/>
      </w:r>
      <w:r w:rsidRPr="002C04C9">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r w:rsidR="002845BA" w:rsidRPr="002C04C9">
        <w:rPr>
          <w:rFonts w:ascii="GHEA Grapalat" w:hAnsi="GHEA Grapalat"/>
        </w:rPr>
        <w:t>.</w:t>
      </w:r>
    </w:p>
    <w:p w14:paraId="467BA8EA" w14:textId="77777777" w:rsidR="00496CA9" w:rsidRPr="002C04C9" w:rsidRDefault="00496CA9" w:rsidP="00496CA9">
      <w:pPr>
        <w:widowControl w:val="0"/>
        <w:tabs>
          <w:tab w:val="left" w:pos="1134"/>
        </w:tabs>
        <w:spacing w:after="160"/>
        <w:ind w:firstLine="567"/>
        <w:jc w:val="both"/>
        <w:rPr>
          <w:rFonts w:ascii="GHEA Grapalat" w:hAnsi="GHEA Grapalat" w:cs="Sylfaen"/>
        </w:rPr>
      </w:pPr>
      <w:r w:rsidRPr="002C04C9">
        <w:rPr>
          <w:rFonts w:ascii="GHEA Grapalat" w:hAnsi="GHEA Grapalat"/>
        </w:rPr>
        <w:t>7.4.</w:t>
      </w:r>
      <w:r w:rsidRPr="002C04C9">
        <w:rPr>
          <w:rFonts w:ascii="GHEA Grapalat" w:hAnsi="GHEA Grapalat"/>
        </w:rPr>
        <w:tab/>
        <w:t xml:space="preserve">Обеспечение заявки должно быть </w:t>
      </w:r>
      <w:r w:rsidR="00F83250" w:rsidRPr="002C04C9">
        <w:rPr>
          <w:rFonts w:ascii="GHEA Grapalat" w:hAnsi="GHEA Grapalat"/>
        </w:rPr>
        <w:t xml:space="preserve">действительным </w:t>
      </w:r>
      <w:r w:rsidRPr="002C04C9">
        <w:rPr>
          <w:rFonts w:ascii="GHEA Grapalat" w:hAnsi="GHEA Grapalat"/>
        </w:rPr>
        <w:t>в течение 90</w:t>
      </w:r>
      <w:r w:rsidRPr="002C04C9">
        <w:rPr>
          <w:rFonts w:ascii="Courier New" w:hAnsi="Courier New" w:cs="Courier New"/>
        </w:rPr>
        <w:t> </w:t>
      </w:r>
      <w:r w:rsidRPr="002C04C9">
        <w:rPr>
          <w:rFonts w:ascii="GHEA Grapalat" w:hAnsi="GHEA Grapalat"/>
        </w:rPr>
        <w:t>(девяноста) рабочих дней со дня</w:t>
      </w:r>
      <w:r w:rsidR="00F83250" w:rsidRPr="002C04C9">
        <w:rPr>
          <w:rFonts w:ascii="GHEA Grapalat" w:hAnsi="GHEA Grapalat"/>
        </w:rPr>
        <w:t xml:space="preserve"> истечения крайнего срока</w:t>
      </w:r>
      <w:r w:rsidRPr="002C04C9">
        <w:rPr>
          <w:rFonts w:ascii="GHEA Grapalat" w:hAnsi="GHEA Grapalat"/>
        </w:rPr>
        <w:t xml:space="preserve"> подачи заяв</w:t>
      </w:r>
      <w:r w:rsidR="00F83250" w:rsidRPr="002C04C9">
        <w:rPr>
          <w:rFonts w:ascii="GHEA Grapalat" w:hAnsi="GHEA Grapalat"/>
        </w:rPr>
        <w:t>о</w:t>
      </w:r>
      <w:r w:rsidRPr="002C04C9">
        <w:rPr>
          <w:rFonts w:ascii="GHEA Grapalat" w:hAnsi="GHEA Grapalat"/>
        </w:rPr>
        <w:t>к.</w:t>
      </w:r>
      <w:r w:rsidR="004478A1" w:rsidRPr="002C04C9">
        <w:rPr>
          <w:rFonts w:ascii="GHEA Grapalat" w:hAnsi="GHEA Grapalat"/>
          <w:vertAlign w:val="superscript"/>
        </w:rPr>
        <w:t>8.2</w:t>
      </w:r>
      <w:r w:rsidRPr="002C04C9">
        <w:rPr>
          <w:rFonts w:ascii="GHEA Grapalat" w:hAnsi="GHEA Grapalat"/>
        </w:rPr>
        <w:t xml:space="preserve"> </w:t>
      </w:r>
    </w:p>
    <w:p w14:paraId="110C01C3" w14:textId="77777777" w:rsidR="00174C94" w:rsidRPr="002C04C9" w:rsidRDefault="00174C94" w:rsidP="002845BA">
      <w:pPr>
        <w:widowControl w:val="0"/>
        <w:tabs>
          <w:tab w:val="left" w:pos="1134"/>
        </w:tabs>
        <w:ind w:firstLine="567"/>
        <w:jc w:val="both"/>
        <w:rPr>
          <w:rFonts w:ascii="GHEA Grapalat" w:hAnsi="GHEA Grapalat" w:cs="Sylfaen"/>
        </w:rPr>
      </w:pPr>
      <w:r w:rsidRPr="002C04C9">
        <w:rPr>
          <w:rFonts w:ascii="GHEA Grapalat" w:hAnsi="GHEA Grapalat"/>
        </w:rPr>
        <w:t>7.5 Руководитель заказчика</w:t>
      </w:r>
      <w:r w:rsidR="00393241" w:rsidRPr="002C04C9">
        <w:rPr>
          <w:rFonts w:ascii="GHEA Grapalat" w:hAnsi="GHEA Grapalat"/>
        </w:rPr>
        <w:t xml:space="preserve"> в письменной форме</w:t>
      </w:r>
      <w:r w:rsidRPr="002C04C9">
        <w:rPr>
          <w:rFonts w:ascii="GHEA Grapalat" w:hAnsi="GHEA Grapalat"/>
        </w:rPr>
        <w:t xml:space="preserve"> представляет требование о выплате обеспечения заявки банку, а в случае обеспечения, представленного в виде наличных денег, </w:t>
      </w:r>
      <w:r w:rsidR="00393241" w:rsidRPr="002C04C9">
        <w:rPr>
          <w:rFonts w:ascii="GHEA Grapalat" w:hAnsi="GHEA Grapalat"/>
        </w:rPr>
        <w:t xml:space="preserve">Министерству Финансов РА </w:t>
      </w:r>
      <w:r w:rsidRPr="002C04C9">
        <w:rPr>
          <w:rFonts w:ascii="GHEA Grapalat" w:hAnsi="GHEA Grapalat"/>
        </w:rPr>
        <w:t xml:space="preserve">в течение </w:t>
      </w:r>
      <w:r w:rsidR="00393241" w:rsidRPr="002C04C9">
        <w:rPr>
          <w:rFonts w:ascii="GHEA Grapalat" w:hAnsi="GHEA Grapalat"/>
        </w:rPr>
        <w:t xml:space="preserve">пяти </w:t>
      </w:r>
      <w:r w:rsidRPr="002C04C9">
        <w:rPr>
          <w:rFonts w:ascii="GHEA Grapalat" w:hAnsi="GHEA Grapalat"/>
        </w:rPr>
        <w:t>рабочих дней, следующих за днем возникновения основания для вылаты обеспечения заявки. Если требование о выплате обеспечения отклоняется банком</w:t>
      </w:r>
      <w:r w:rsidR="00CA7343" w:rsidRPr="002C04C9">
        <w:rPr>
          <w:rFonts w:ascii="GHEA Grapalat" w:hAnsi="GHEA Grapalat"/>
        </w:rPr>
        <w:t xml:space="preserve"> или Министерством Финансов РА</w:t>
      </w:r>
      <w:r w:rsidRPr="002C04C9">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CA7343" w:rsidRPr="002C04C9">
        <w:rPr>
          <w:rFonts w:ascii="GHEA Grapalat" w:hAnsi="GHEA Grapalat"/>
        </w:rPr>
        <w:t xml:space="preserve">письменно </w:t>
      </w:r>
      <w:r w:rsidRPr="002C04C9">
        <w:rPr>
          <w:rFonts w:ascii="GHEA Grapalat" w:hAnsi="GHEA Grapalat"/>
        </w:rPr>
        <w:t>в течение двух рабочих дней после получения отказа.</w:t>
      </w:r>
    </w:p>
    <w:p w14:paraId="14AC46C5" w14:textId="77777777" w:rsidR="00A225E0" w:rsidRPr="002C04C9" w:rsidRDefault="00A225E0" w:rsidP="00A225E0">
      <w:pPr>
        <w:widowControl w:val="0"/>
        <w:tabs>
          <w:tab w:val="left" w:pos="1134"/>
        </w:tabs>
        <w:spacing w:after="160"/>
        <w:ind w:firstLine="567"/>
        <w:jc w:val="both"/>
        <w:rPr>
          <w:rFonts w:ascii="GHEA Grapalat" w:hAnsi="GHEA Grapalat" w:cs="Sylfaen"/>
        </w:rPr>
      </w:pPr>
      <w:r w:rsidRPr="002C04C9">
        <w:rPr>
          <w:rFonts w:ascii="GHEA Grapalat" w:hAnsi="GHEA Grapalat"/>
        </w:rPr>
        <w:t>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w:t>
      </w:r>
    </w:p>
    <w:p w14:paraId="3023BE7F" w14:textId="77777777" w:rsidR="00A225E0" w:rsidRPr="002C04C9" w:rsidRDefault="00A225E0" w:rsidP="00B46D58">
      <w:pPr>
        <w:rPr>
          <w:rFonts w:ascii="GHEA Grapalat" w:hAnsi="GHEA Grapalat" w:cs="Sylfaen"/>
        </w:rPr>
      </w:pPr>
    </w:p>
    <w:p w14:paraId="664FDA30" w14:textId="77777777" w:rsidR="00096865" w:rsidRPr="002C04C9" w:rsidRDefault="00E70FC4" w:rsidP="00A9098A">
      <w:pPr>
        <w:widowControl w:val="0"/>
        <w:spacing w:after="160"/>
        <w:jc w:val="center"/>
        <w:rPr>
          <w:rFonts w:ascii="GHEA Grapalat" w:hAnsi="GHEA Grapalat"/>
          <w:b/>
        </w:rPr>
      </w:pPr>
      <w:r w:rsidRPr="002C04C9">
        <w:rPr>
          <w:rFonts w:ascii="GHEA Grapalat" w:hAnsi="GHEA Grapalat"/>
          <w:b/>
        </w:rPr>
        <w:t xml:space="preserve">8.ВСКРЫТИЕ, ОЦЕНКА ЗАЯВОК И </w:t>
      </w:r>
      <w:r w:rsidR="008E3C53" w:rsidRPr="002C04C9">
        <w:rPr>
          <w:rFonts w:ascii="GHEA Grapalat" w:hAnsi="GHEA Grapalat"/>
          <w:b/>
        </w:rPr>
        <w:br/>
      </w:r>
      <w:r w:rsidR="00807178" w:rsidRPr="002C04C9">
        <w:rPr>
          <w:rFonts w:ascii="GHEA Grapalat" w:hAnsi="GHEA Grapalat"/>
          <w:b/>
        </w:rPr>
        <w:t xml:space="preserve">ПОДВЕДЕНИЕ ИТОГОВ </w:t>
      </w:r>
    </w:p>
    <w:p w14:paraId="20724B4A" w14:textId="4D5EA731" w:rsidR="00A9098A" w:rsidRPr="002C04C9" w:rsidRDefault="00FD2748" w:rsidP="00A9098A">
      <w:pPr>
        <w:pStyle w:val="BodyTextIndent2"/>
        <w:widowControl w:val="0"/>
        <w:tabs>
          <w:tab w:val="left" w:pos="1134"/>
        </w:tabs>
        <w:spacing w:after="160" w:line="240" w:lineRule="auto"/>
        <w:ind w:firstLine="567"/>
        <w:rPr>
          <w:rFonts w:ascii="GHEA Grapalat" w:hAnsi="GHEA Grapalat" w:cs="Tahoma"/>
          <w:sz w:val="24"/>
          <w:szCs w:val="24"/>
        </w:rPr>
      </w:pPr>
      <w:r w:rsidRPr="002C04C9">
        <w:rPr>
          <w:rFonts w:ascii="GHEA Grapalat" w:hAnsi="GHEA Grapalat"/>
          <w:sz w:val="24"/>
          <w:szCs w:val="24"/>
        </w:rPr>
        <w:t>8.1</w:t>
      </w:r>
      <w:r w:rsidR="00D07367" w:rsidRPr="002C04C9">
        <w:rPr>
          <w:rFonts w:ascii="GHEA Grapalat" w:hAnsi="GHEA Grapalat"/>
          <w:sz w:val="24"/>
          <w:szCs w:val="24"/>
        </w:rPr>
        <w:t>.</w:t>
      </w:r>
      <w:r w:rsidR="00D07367" w:rsidRPr="002C04C9">
        <w:rPr>
          <w:rFonts w:ascii="GHEA Grapalat" w:hAnsi="GHEA Grapalat"/>
          <w:sz w:val="24"/>
          <w:szCs w:val="24"/>
        </w:rPr>
        <w:tab/>
      </w:r>
      <w:r w:rsidR="00A9098A" w:rsidRPr="002C04C9">
        <w:rPr>
          <w:rFonts w:ascii="GHEA Grapalat" w:hAnsi="GHEA Grapalat"/>
          <w:sz w:val="24"/>
          <w:szCs w:val="24"/>
        </w:rPr>
        <w:t>Вскрытие заявок произойдет заседании комиссии по вскрытию заявок на "</w:t>
      </w:r>
      <w:r w:rsidR="00E615DF">
        <w:rPr>
          <w:rFonts w:ascii="GHEA Grapalat" w:hAnsi="GHEA Grapalat"/>
          <w:sz w:val="24"/>
          <w:szCs w:val="24"/>
        </w:rPr>
        <w:t>7</w:t>
      </w:r>
      <w:r w:rsidR="00A9098A" w:rsidRPr="002C04C9">
        <w:rPr>
          <w:rFonts w:ascii="GHEA Grapalat" w:hAnsi="GHEA Grapalat"/>
          <w:sz w:val="24"/>
          <w:szCs w:val="24"/>
        </w:rPr>
        <w:t>"</w:t>
      </w:r>
      <w:r w:rsidR="00E615DF">
        <w:rPr>
          <w:rFonts w:ascii="GHEA Grapalat" w:hAnsi="GHEA Grapalat"/>
          <w:sz w:val="24"/>
          <w:szCs w:val="24"/>
        </w:rPr>
        <w:t>о</w:t>
      </w:r>
      <w:r w:rsidR="00A9098A" w:rsidRPr="002C04C9">
        <w:rPr>
          <w:rFonts w:ascii="GHEA Grapalat" w:hAnsi="GHEA Grapalat"/>
          <w:sz w:val="24"/>
          <w:szCs w:val="24"/>
        </w:rPr>
        <w:t>й день в "</w:t>
      </w:r>
      <w:r w:rsidR="00E615DF">
        <w:rPr>
          <w:rFonts w:ascii="GHEA Grapalat" w:hAnsi="GHEA Grapalat"/>
          <w:sz w:val="24"/>
          <w:szCs w:val="24"/>
        </w:rPr>
        <w:t>14:00</w:t>
      </w:r>
      <w:r w:rsidR="00A9098A" w:rsidRPr="002C04C9">
        <w:rPr>
          <w:rFonts w:ascii="GHEA Grapalat" w:hAnsi="GHEA Grapalat"/>
          <w:sz w:val="24"/>
          <w:szCs w:val="24"/>
        </w:rPr>
        <w:t xml:space="preserve">" со дня опубликования бюллетене объявления и приглашения на настоящую процедуру. </w:t>
      </w:r>
    </w:p>
    <w:p w14:paraId="5BBF2648" w14:textId="77777777" w:rsidR="00A9098A" w:rsidRPr="002C04C9" w:rsidRDefault="00A9098A" w:rsidP="00A9098A">
      <w:pPr>
        <w:widowControl w:val="0"/>
        <w:spacing w:after="160"/>
        <w:ind w:firstLine="567"/>
        <w:jc w:val="both"/>
        <w:rPr>
          <w:rFonts w:ascii="GHEA Grapalat" w:hAnsi="GHEA Grapalat"/>
        </w:rPr>
      </w:pPr>
      <w:r w:rsidRPr="002C04C9">
        <w:rPr>
          <w:rFonts w:ascii="GHEA Grapalat" w:hAnsi="GHEA Grapalat"/>
        </w:rPr>
        <w:t>На заседании по вскрытию</w:t>
      </w:r>
      <w:r w:rsidR="00A92760" w:rsidRPr="002C04C9">
        <w:rPr>
          <w:rFonts w:ascii="GHEA Grapalat" w:hAnsi="GHEA Grapalat"/>
        </w:rPr>
        <w:t xml:space="preserve"> и оценке</w:t>
      </w:r>
      <w:r w:rsidRPr="002C04C9">
        <w:rPr>
          <w:rFonts w:ascii="GHEA Grapalat" w:hAnsi="GHEA Grapalat"/>
        </w:rPr>
        <w:t xml:space="preserve"> заявок:</w:t>
      </w:r>
    </w:p>
    <w:p w14:paraId="4F2C6E2C" w14:textId="77777777" w:rsidR="00A9098A" w:rsidRPr="002C04C9" w:rsidRDefault="00A9098A" w:rsidP="00A9098A">
      <w:pPr>
        <w:widowControl w:val="0"/>
        <w:spacing w:after="160"/>
        <w:ind w:firstLine="567"/>
        <w:jc w:val="both"/>
        <w:rPr>
          <w:rFonts w:ascii="GHEA Grapalat" w:hAnsi="GHEA Grapalat"/>
        </w:rPr>
      </w:pPr>
      <w:r w:rsidRPr="002C04C9">
        <w:rPr>
          <w:rFonts w:ascii="GHEA Grapalat" w:hAnsi="GHEA Grapalat"/>
        </w:rPr>
        <w:t xml:space="preserve"> </w:t>
      </w:r>
      <w:r w:rsidRPr="002C04C9">
        <w:rPr>
          <w:rFonts w:ascii="GHEA Grapalat" w:hAnsi="GHEA Grapalat" w:cs="Sylfaen"/>
          <w:sz w:val="20"/>
        </w:rPr>
        <w:t>1)</w:t>
      </w:r>
      <w:r w:rsidRPr="002C04C9">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sidRPr="002C04C9">
        <w:rPr>
          <w:rFonts w:ascii="GHEA Grapalat" w:hAnsi="GHEA Grapalat"/>
        </w:rPr>
        <w:t xml:space="preserve">закупки </w:t>
      </w:r>
      <w:r w:rsidRPr="002C04C9">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14:paraId="768B7BE7" w14:textId="77777777" w:rsidR="00A9098A" w:rsidRPr="002C04C9" w:rsidRDefault="00A9098A" w:rsidP="00A9098A">
      <w:pPr>
        <w:widowControl w:val="0"/>
        <w:tabs>
          <w:tab w:val="left" w:pos="1134"/>
        </w:tabs>
        <w:spacing w:after="160"/>
        <w:ind w:firstLine="567"/>
        <w:jc w:val="both"/>
        <w:rPr>
          <w:rFonts w:ascii="GHEA Grapalat" w:hAnsi="GHEA Grapalat"/>
        </w:rPr>
      </w:pPr>
      <w:r w:rsidRPr="002C04C9">
        <w:rPr>
          <w:rFonts w:ascii="GHEA Grapalat" w:hAnsi="GHEA Grapalat"/>
        </w:rPr>
        <w:t>2)</w:t>
      </w:r>
      <w:r w:rsidRPr="002C04C9">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601D38AA" w14:textId="77777777" w:rsidR="00A9098A" w:rsidRPr="002C04C9" w:rsidRDefault="00A9098A" w:rsidP="00A9098A">
      <w:pPr>
        <w:widowControl w:val="0"/>
        <w:tabs>
          <w:tab w:val="left" w:pos="1134"/>
        </w:tabs>
        <w:spacing w:after="160"/>
        <w:ind w:firstLine="567"/>
        <w:jc w:val="both"/>
        <w:rPr>
          <w:rFonts w:ascii="GHEA Grapalat" w:hAnsi="GHEA Grapalat"/>
        </w:rPr>
      </w:pPr>
      <w:r w:rsidRPr="002C04C9">
        <w:rPr>
          <w:rFonts w:ascii="GHEA Grapalat" w:hAnsi="GHEA Grapalat"/>
        </w:rPr>
        <w:t>а.</w:t>
      </w:r>
      <w:r w:rsidRPr="002C04C9">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5C13B363" w14:textId="77777777" w:rsidR="00A9098A" w:rsidRPr="002C04C9" w:rsidRDefault="00A9098A" w:rsidP="00A9098A">
      <w:pPr>
        <w:widowControl w:val="0"/>
        <w:tabs>
          <w:tab w:val="left" w:pos="1134"/>
        </w:tabs>
        <w:spacing w:after="160"/>
        <w:ind w:firstLine="567"/>
        <w:jc w:val="both"/>
        <w:rPr>
          <w:rFonts w:ascii="GHEA Grapalat" w:hAnsi="GHEA Grapalat"/>
        </w:rPr>
      </w:pPr>
      <w:r w:rsidRPr="002C04C9">
        <w:rPr>
          <w:rFonts w:ascii="GHEA Grapalat" w:hAnsi="GHEA Grapalat"/>
        </w:rPr>
        <w:t>б.</w:t>
      </w:r>
      <w:r w:rsidRPr="002C04C9">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7AD5D0CD" w14:textId="77777777" w:rsidR="00A9098A" w:rsidRPr="002C04C9" w:rsidRDefault="00A9098A" w:rsidP="00A9098A">
      <w:pPr>
        <w:widowControl w:val="0"/>
        <w:tabs>
          <w:tab w:val="left" w:pos="1134"/>
        </w:tabs>
        <w:spacing w:after="160"/>
        <w:ind w:firstLine="567"/>
        <w:jc w:val="both"/>
        <w:rPr>
          <w:rFonts w:ascii="GHEA Grapalat" w:hAnsi="GHEA Grapalat" w:cs="Sylfaen"/>
        </w:rPr>
      </w:pPr>
      <w:r w:rsidRPr="002C04C9">
        <w:rPr>
          <w:rFonts w:ascii="GHEA Grapalat" w:hAnsi="GHEA Grapalat"/>
        </w:rPr>
        <w:t>3)</w:t>
      </w:r>
      <w:r w:rsidRPr="002C04C9">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77B841A1" w14:textId="77777777" w:rsidR="009A796C" w:rsidRPr="002C04C9" w:rsidRDefault="00FD2748" w:rsidP="00B46D58">
      <w:pPr>
        <w:widowControl w:val="0"/>
        <w:tabs>
          <w:tab w:val="left" w:pos="1134"/>
        </w:tabs>
        <w:spacing w:after="160"/>
        <w:ind w:firstLine="567"/>
        <w:jc w:val="both"/>
        <w:rPr>
          <w:rFonts w:ascii="GHEA Grapalat" w:hAnsi="GHEA Grapalat" w:cs="Sylfaen"/>
        </w:rPr>
      </w:pPr>
      <w:r w:rsidRPr="002C04C9">
        <w:rPr>
          <w:rFonts w:ascii="GHEA Grapalat" w:hAnsi="GHEA Grapalat"/>
        </w:rPr>
        <w:t>8.2.</w:t>
      </w:r>
      <w:r w:rsidR="00D07367" w:rsidRPr="002C04C9">
        <w:rPr>
          <w:rFonts w:ascii="GHEA Grapalat" w:hAnsi="GHEA Grapalat"/>
        </w:rPr>
        <w:tab/>
      </w:r>
      <w:r w:rsidRPr="002C04C9">
        <w:rPr>
          <w:rFonts w:ascii="GHEA Grapalat" w:hAnsi="GHEA Grapalat"/>
        </w:rPr>
        <w:t xml:space="preserve">Заявки оцениваются в порядке, установленном настоящим приглашением. </w:t>
      </w:r>
    </w:p>
    <w:p w14:paraId="72BAB2C0" w14:textId="77777777" w:rsidR="002A665D" w:rsidRPr="002C04C9" w:rsidRDefault="00CF34DE" w:rsidP="00B46D58">
      <w:pPr>
        <w:widowControl w:val="0"/>
        <w:spacing w:after="160"/>
        <w:ind w:firstLine="567"/>
        <w:jc w:val="both"/>
      </w:pPr>
      <w:r w:rsidRPr="002C04C9">
        <w:rPr>
          <w:rFonts w:ascii="GHEA Grapalat" w:hAnsi="GHEA Grapalat"/>
        </w:rPr>
        <w:t>Е</w:t>
      </w:r>
      <w:r w:rsidR="00CA7C54" w:rsidRPr="002C04C9">
        <w:rPr>
          <w:rFonts w:ascii="GHEA Grapalat" w:hAnsi="GHEA Grapalat"/>
        </w:rPr>
        <w:t xml:space="preserve">сли количество лотов </w:t>
      </w:r>
      <w:r w:rsidR="00D42D33" w:rsidRPr="002C04C9">
        <w:rPr>
          <w:rFonts w:ascii="GHEA Grapalat" w:hAnsi="GHEA Grapalat"/>
        </w:rPr>
        <w:t xml:space="preserve">в </w:t>
      </w:r>
      <w:r w:rsidR="00CA7C54" w:rsidRPr="002C04C9">
        <w:rPr>
          <w:rFonts w:ascii="GHEA Grapalat" w:hAnsi="GHEA Grapalat"/>
        </w:rPr>
        <w:t>процедур</w:t>
      </w:r>
      <w:r w:rsidR="00D42D33" w:rsidRPr="002C04C9">
        <w:rPr>
          <w:rFonts w:ascii="GHEA Grapalat" w:hAnsi="GHEA Grapalat"/>
        </w:rPr>
        <w:t>е</w:t>
      </w:r>
      <w:r w:rsidR="00CA7C54" w:rsidRPr="002C04C9">
        <w:rPr>
          <w:rFonts w:ascii="GHEA Grapalat" w:hAnsi="GHEA Grapalat"/>
        </w:rPr>
        <w:t xml:space="preserve"> закупок не превышает семдесять пять</w:t>
      </w:r>
      <w:r w:rsidRPr="002C04C9">
        <w:rPr>
          <w:rFonts w:ascii="GHEA Grapalat" w:hAnsi="GHEA Grapalat"/>
        </w:rPr>
        <w:t xml:space="preserve"> </w:t>
      </w:r>
      <w:r w:rsidRPr="002C04C9">
        <w:rPr>
          <w:rFonts w:ascii="GHEA Grapalat" w:hAnsi="GHEA Grapalat"/>
        </w:rPr>
        <w:lastRenderedPageBreak/>
        <w:t>лотов</w:t>
      </w:r>
      <w:r w:rsidR="00CA7C54" w:rsidRPr="002C04C9">
        <w:rPr>
          <w:rFonts w:ascii="GHEA Grapalat" w:hAnsi="GHEA Grapalat"/>
        </w:rPr>
        <w:t xml:space="preserve">- оценка </w:t>
      </w:r>
      <w:r w:rsidR="009A796C" w:rsidRPr="002C04C9">
        <w:rPr>
          <w:rFonts w:ascii="GHEA Grapalat" w:hAnsi="GHEA Grapalat"/>
        </w:rPr>
        <w:t xml:space="preserve">заявок осуществляется в течение </w:t>
      </w:r>
      <w:r w:rsidR="006A5597" w:rsidRPr="002C04C9">
        <w:rPr>
          <w:rFonts w:ascii="GHEA Grapalat" w:hAnsi="GHEA Grapalat"/>
        </w:rPr>
        <w:t>пятнадцати</w:t>
      </w:r>
      <w:r w:rsidR="00CA7C54" w:rsidRPr="002C04C9">
        <w:rPr>
          <w:rFonts w:ascii="GHEA Grapalat" w:hAnsi="GHEA Grapalat"/>
        </w:rPr>
        <w:t xml:space="preserve"> </w:t>
      </w:r>
      <w:r w:rsidR="009A796C" w:rsidRPr="002C04C9">
        <w:rPr>
          <w:rFonts w:ascii="GHEA Grapalat" w:hAnsi="GHEA Grapalat"/>
        </w:rPr>
        <w:t>рабочих дней со дня истечения окончательного срока их подачи, а</w:t>
      </w:r>
      <w:r w:rsidR="00CA7C54" w:rsidRPr="002C04C9">
        <w:rPr>
          <w:rFonts w:ascii="GHEA Grapalat" w:hAnsi="GHEA Grapalat"/>
        </w:rPr>
        <w:t xml:space="preserve"> при превышении-</w:t>
      </w:r>
      <w:r w:rsidR="009A796C" w:rsidRPr="002C04C9">
        <w:rPr>
          <w:rFonts w:ascii="GHEA Grapalat" w:hAnsi="GHEA Grapalat"/>
        </w:rPr>
        <w:t xml:space="preserve"> в течение </w:t>
      </w:r>
      <w:r w:rsidR="006A5597" w:rsidRPr="002C04C9">
        <w:rPr>
          <w:rFonts w:ascii="GHEA Grapalat" w:hAnsi="GHEA Grapalat"/>
        </w:rPr>
        <w:t>двадцати</w:t>
      </w:r>
      <w:r w:rsidR="00CA7C54" w:rsidRPr="002C04C9">
        <w:rPr>
          <w:rFonts w:ascii="GHEA Grapalat" w:hAnsi="GHEA Grapalat"/>
        </w:rPr>
        <w:t xml:space="preserve"> </w:t>
      </w:r>
      <w:r w:rsidR="009A796C" w:rsidRPr="002C04C9">
        <w:rPr>
          <w:rFonts w:ascii="GHEA Grapalat" w:hAnsi="GHEA Grapalat"/>
        </w:rPr>
        <w:t>рабочих дней.</w:t>
      </w:r>
    </w:p>
    <w:p w14:paraId="7F6853ED" w14:textId="77777777" w:rsidR="00ED6836" w:rsidRPr="002C04C9" w:rsidRDefault="00745561" w:rsidP="00B46D58">
      <w:pPr>
        <w:widowControl w:val="0"/>
        <w:spacing w:after="160"/>
        <w:ind w:firstLine="567"/>
        <w:jc w:val="both"/>
        <w:rPr>
          <w:rFonts w:ascii="GHEA Grapalat" w:hAnsi="GHEA Grapalat" w:cs="Sylfaen"/>
        </w:rPr>
      </w:pPr>
      <w:r w:rsidRPr="002C04C9">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2C04C9">
        <w:rPr>
          <w:rFonts w:ascii="GHEA Grapalat" w:hAnsi="GHEA Grapalat"/>
        </w:rPr>
        <w:t xml:space="preserve"> и оценке </w:t>
      </w:r>
      <w:r w:rsidRPr="002C04C9">
        <w:rPr>
          <w:rFonts w:ascii="GHEA Grapalat" w:hAnsi="GHEA Grapalat"/>
        </w:rPr>
        <w:t>заявок комиссия отклоняет те заявки, в которых отсутствуют ценовое предложение</w:t>
      </w:r>
      <w:r w:rsidR="0095474D" w:rsidRPr="002C04C9">
        <w:rPr>
          <w:rFonts w:ascii="GHEA Grapalat" w:hAnsi="GHEA Grapalat"/>
        </w:rPr>
        <w:t xml:space="preserve"> и/или обеспечение заявки</w:t>
      </w:r>
      <w:r w:rsidR="00A204B5" w:rsidRPr="002C04C9">
        <w:rPr>
          <w:rFonts w:ascii="GHEA Grapalat" w:hAnsi="GHEA Grapalat"/>
        </w:rPr>
        <w:t>,</w:t>
      </w:r>
      <w:r w:rsidR="0095474D" w:rsidRPr="002C04C9">
        <w:rPr>
          <w:rFonts w:ascii="GHEA Grapalat" w:hAnsi="GHEA Grapalat"/>
        </w:rPr>
        <w:t xml:space="preserve"> </w:t>
      </w:r>
      <w:r w:rsidR="00FB13F8" w:rsidRPr="002C04C9">
        <w:rPr>
          <w:rFonts w:ascii="GHEA Grapalat" w:hAnsi="GHEA Grapalat"/>
        </w:rPr>
        <w:t>или</w:t>
      </w:r>
      <w:r w:rsidRPr="002C04C9">
        <w:rPr>
          <w:rFonts w:ascii="GHEA Grapalat" w:hAnsi="GHEA Grapalat"/>
        </w:rPr>
        <w:t xml:space="preserve"> те, которые не соответствуют требованиям приглашения.</w:t>
      </w:r>
    </w:p>
    <w:p w14:paraId="6068A5C1" w14:textId="77777777" w:rsidR="00B514E8" w:rsidRPr="002C04C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2C04C9">
        <w:rPr>
          <w:rFonts w:ascii="GHEA Grapalat" w:hAnsi="GHEA Grapalat"/>
          <w:sz w:val="24"/>
          <w:szCs w:val="24"/>
        </w:rPr>
        <w:t>8.</w:t>
      </w:r>
      <w:r w:rsidR="00360274" w:rsidRPr="002C04C9">
        <w:rPr>
          <w:rFonts w:ascii="GHEA Grapalat" w:hAnsi="GHEA Grapalat"/>
          <w:sz w:val="24"/>
          <w:szCs w:val="24"/>
        </w:rPr>
        <w:t>3</w:t>
      </w:r>
      <w:r w:rsidR="00D07367" w:rsidRPr="002C04C9">
        <w:rPr>
          <w:rFonts w:ascii="GHEA Grapalat" w:hAnsi="GHEA Grapalat"/>
          <w:sz w:val="24"/>
          <w:szCs w:val="24"/>
        </w:rPr>
        <w:t>.</w:t>
      </w:r>
      <w:r w:rsidR="00D07367" w:rsidRPr="002C04C9">
        <w:rPr>
          <w:rFonts w:ascii="GHEA Grapalat" w:hAnsi="GHEA Grapalat"/>
          <w:sz w:val="24"/>
          <w:szCs w:val="24"/>
        </w:rPr>
        <w:tab/>
      </w:r>
      <w:r w:rsidR="00D22CBB" w:rsidRPr="002C04C9">
        <w:rPr>
          <w:rFonts w:ascii="GHEA Grapalat" w:hAnsi="GHEA Grapalat"/>
          <w:sz w:val="24"/>
          <w:szCs w:val="24"/>
        </w:rPr>
        <w:t>Отобранный у</w:t>
      </w:r>
      <w:r w:rsidRPr="002C04C9">
        <w:rPr>
          <w:rFonts w:ascii="GHEA Grapalat" w:hAnsi="GHEA Grapalat"/>
          <w:sz w:val="24"/>
          <w:szCs w:val="24"/>
        </w:rPr>
        <w:t>частник</w:t>
      </w:r>
      <w:r w:rsidR="007A4247" w:rsidRPr="002C04C9">
        <w:rPr>
          <w:rFonts w:ascii="GHEA Grapalat" w:hAnsi="GHEA Grapalat"/>
          <w:sz w:val="24"/>
          <w:szCs w:val="24"/>
        </w:rPr>
        <w:t xml:space="preserve"> </w:t>
      </w:r>
      <w:r w:rsidRPr="002C04C9">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2C04C9">
        <w:rPr>
          <w:rFonts w:ascii="GHEA Grapalat" w:hAnsi="GHEA Grapalat"/>
          <w:sz w:val="24"/>
          <w:szCs w:val="24"/>
        </w:rPr>
        <w:t>отобранного</w:t>
      </w:r>
      <w:r w:rsidR="0066621D" w:rsidRPr="002C04C9">
        <w:rPr>
          <w:rFonts w:ascii="GHEA Grapalat" w:hAnsi="GHEA Grapalat"/>
          <w:sz w:val="24"/>
          <w:szCs w:val="24"/>
        </w:rPr>
        <w:t xml:space="preserve"> </w:t>
      </w:r>
      <w:r w:rsidR="0010221C" w:rsidRPr="002C04C9">
        <w:rPr>
          <w:rFonts w:ascii="GHEA Grapalat" w:hAnsi="GHEA Grapalat"/>
          <w:sz w:val="24"/>
          <w:szCs w:val="24"/>
        </w:rPr>
        <w:t xml:space="preserve">и </w:t>
      </w:r>
      <w:r w:rsidR="00B658CD" w:rsidRPr="002C04C9">
        <w:rPr>
          <w:rFonts w:ascii="GHEA Grapalat" w:hAnsi="GHEA Grapalat"/>
          <w:sz w:val="24"/>
          <w:szCs w:val="24"/>
        </w:rPr>
        <w:t xml:space="preserve">непризнанных таковыми </w:t>
      </w:r>
      <w:r w:rsidRPr="002C04C9">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sidRPr="002C04C9">
        <w:rPr>
          <w:rFonts w:ascii="GHEA Grapalat" w:hAnsi="GHEA Grapalat"/>
          <w:sz w:val="24"/>
          <w:szCs w:val="24"/>
        </w:rPr>
        <w:t>.</w:t>
      </w:r>
    </w:p>
    <w:p w14:paraId="29ABC44B" w14:textId="51D1CF64" w:rsidR="00096865" w:rsidRPr="002C04C9"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2C04C9">
        <w:rPr>
          <w:rFonts w:ascii="GHEA Grapalat" w:hAnsi="GHEA Grapalat"/>
          <w:i w:val="0"/>
          <w:sz w:val="24"/>
          <w:szCs w:val="24"/>
        </w:rPr>
        <w:t>8.</w:t>
      </w:r>
      <w:r w:rsidR="00360274" w:rsidRPr="002C04C9">
        <w:rPr>
          <w:rFonts w:ascii="GHEA Grapalat" w:hAnsi="GHEA Grapalat"/>
          <w:i w:val="0"/>
          <w:sz w:val="24"/>
          <w:szCs w:val="24"/>
        </w:rPr>
        <w:t>4</w:t>
      </w:r>
      <w:r w:rsidR="00644850" w:rsidRPr="002C04C9">
        <w:rPr>
          <w:rFonts w:ascii="GHEA Grapalat" w:hAnsi="GHEA Grapalat"/>
          <w:i w:val="0"/>
          <w:sz w:val="24"/>
          <w:szCs w:val="24"/>
        </w:rPr>
        <w:t>.</w:t>
      </w:r>
      <w:r w:rsidR="00644850" w:rsidRPr="002C04C9">
        <w:rPr>
          <w:rFonts w:ascii="GHEA Grapalat" w:hAnsi="GHEA Grapalat"/>
          <w:i w:val="0"/>
          <w:sz w:val="24"/>
          <w:szCs w:val="24"/>
        </w:rPr>
        <w:tab/>
      </w:r>
      <w:r w:rsidRPr="002C04C9">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E615DF">
        <w:rPr>
          <w:rFonts w:ascii="GHEA Grapalat" w:hAnsi="GHEA Grapalat"/>
          <w:i w:val="0"/>
          <w:sz w:val="24"/>
          <w:szCs w:val="24"/>
        </w:rPr>
        <w:t>Центрального банка РА</w:t>
      </w:r>
      <w:r w:rsidR="00A01157" w:rsidRPr="002C04C9">
        <w:rPr>
          <w:rFonts w:ascii="GHEA Grapalat" w:hAnsi="GHEA Grapalat"/>
          <w:i w:val="0"/>
          <w:sz w:val="24"/>
          <w:szCs w:val="24"/>
        </w:rPr>
        <w:t>.</w:t>
      </w:r>
    </w:p>
    <w:p w14:paraId="3D96294B" w14:textId="77777777" w:rsidR="009B6D58" w:rsidRPr="002C04C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2C04C9">
        <w:rPr>
          <w:rFonts w:ascii="GHEA Grapalat" w:hAnsi="GHEA Grapalat"/>
          <w:sz w:val="24"/>
          <w:szCs w:val="24"/>
        </w:rPr>
        <w:t>8.</w:t>
      </w:r>
      <w:r w:rsidR="00B24E24" w:rsidRPr="002C04C9">
        <w:rPr>
          <w:rFonts w:ascii="GHEA Grapalat" w:hAnsi="GHEA Grapalat"/>
          <w:sz w:val="24"/>
          <w:szCs w:val="24"/>
        </w:rPr>
        <w:t>5</w:t>
      </w:r>
      <w:r w:rsidRPr="002C04C9">
        <w:rPr>
          <w:rFonts w:ascii="GHEA Grapalat" w:hAnsi="GHEA Grapalat"/>
          <w:sz w:val="24"/>
          <w:szCs w:val="24"/>
        </w:rPr>
        <w:t>.</w:t>
      </w:r>
      <w:r w:rsidR="00644850" w:rsidRPr="002C04C9">
        <w:rPr>
          <w:rFonts w:ascii="GHEA Grapalat" w:hAnsi="GHEA Grapalat"/>
          <w:sz w:val="24"/>
          <w:szCs w:val="24"/>
        </w:rPr>
        <w:tab/>
      </w:r>
      <w:r w:rsidRPr="002C04C9">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2C04C9">
        <w:rPr>
          <w:rFonts w:ascii="GHEA Grapalat" w:hAnsi="GHEA Grapalat"/>
          <w:sz w:val="24"/>
          <w:szCs w:val="24"/>
        </w:rPr>
        <w:t>отобранного</w:t>
      </w:r>
      <w:r w:rsidR="00970000" w:rsidRPr="002C04C9">
        <w:rPr>
          <w:rFonts w:ascii="GHEA Grapalat" w:hAnsi="GHEA Grapalat"/>
          <w:sz w:val="24"/>
          <w:szCs w:val="24"/>
        </w:rPr>
        <w:t xml:space="preserve"> </w:t>
      </w:r>
      <w:r w:rsidR="00C87E93" w:rsidRPr="002C04C9">
        <w:rPr>
          <w:rFonts w:ascii="GHEA Grapalat" w:hAnsi="GHEA Grapalat"/>
          <w:sz w:val="24"/>
          <w:szCs w:val="24"/>
        </w:rPr>
        <w:t>и непризнанных таковыми</w:t>
      </w:r>
      <w:r w:rsidR="00A00A1F" w:rsidRPr="002C04C9">
        <w:rPr>
          <w:rFonts w:ascii="GHEA Grapalat" w:hAnsi="GHEA Grapalat"/>
          <w:sz w:val="24"/>
          <w:szCs w:val="24"/>
        </w:rPr>
        <w:t xml:space="preserve"> </w:t>
      </w:r>
      <w:r w:rsidRPr="002C04C9">
        <w:rPr>
          <w:rFonts w:ascii="GHEA Grapalat" w:hAnsi="GHEA Grapalat"/>
          <w:sz w:val="24"/>
          <w:szCs w:val="24"/>
        </w:rPr>
        <w:t>участников.</w:t>
      </w:r>
      <w:r w:rsidR="00D87048" w:rsidRPr="002C04C9">
        <w:rPr>
          <w:rFonts w:ascii="GHEA Grapalat" w:hAnsi="GHEA Grapalat"/>
          <w:sz w:val="24"/>
          <w:szCs w:val="24"/>
        </w:rPr>
        <w:t xml:space="preserve"> </w:t>
      </w:r>
      <w:r w:rsidRPr="002C04C9">
        <w:rPr>
          <w:rFonts w:ascii="GHEA Grapalat" w:hAnsi="GHEA Grapalat"/>
          <w:sz w:val="24"/>
          <w:szCs w:val="24"/>
        </w:rPr>
        <w:t>При равенстве предложенных наименьших цен</w:t>
      </w:r>
      <w:r w:rsidR="00186559" w:rsidRPr="002C04C9">
        <w:rPr>
          <w:rFonts w:ascii="GHEA Grapalat" w:hAnsi="GHEA Grapalat"/>
          <w:sz w:val="24"/>
          <w:szCs w:val="24"/>
        </w:rPr>
        <w:t>:</w:t>
      </w:r>
    </w:p>
    <w:p w14:paraId="44BAF6FD" w14:textId="77777777" w:rsidR="009B6D58" w:rsidRPr="002C04C9"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2C04C9">
        <w:rPr>
          <w:rFonts w:ascii="GHEA Grapalat" w:hAnsi="GHEA Grapalat"/>
          <w:sz w:val="24"/>
          <w:szCs w:val="24"/>
        </w:rPr>
        <w:t>а.</w:t>
      </w:r>
      <w:r w:rsidR="00186559" w:rsidRPr="002C04C9">
        <w:rPr>
          <w:rFonts w:ascii="GHEA Grapalat" w:hAnsi="GHEA Grapalat"/>
          <w:sz w:val="24"/>
          <w:szCs w:val="24"/>
        </w:rPr>
        <w:tab/>
      </w:r>
      <w:r w:rsidRPr="002C04C9">
        <w:rPr>
          <w:rFonts w:ascii="GHEA Grapalat" w:hAnsi="GHEA Grapalat"/>
          <w:sz w:val="24"/>
          <w:szCs w:val="24"/>
        </w:rPr>
        <w:t>для определения</w:t>
      </w:r>
      <w:r w:rsidR="005F09CE" w:rsidRPr="002C04C9">
        <w:rPr>
          <w:rFonts w:ascii="GHEA Grapalat" w:hAnsi="GHEA Grapalat"/>
          <w:sz w:val="24"/>
          <w:szCs w:val="24"/>
        </w:rPr>
        <w:t xml:space="preserve"> отобранного</w:t>
      </w:r>
      <w:r w:rsidR="000C6E1C" w:rsidRPr="002C04C9">
        <w:rPr>
          <w:rFonts w:ascii="GHEA Grapalat" w:hAnsi="GHEA Grapalat"/>
          <w:sz w:val="24"/>
          <w:szCs w:val="24"/>
        </w:rPr>
        <w:t xml:space="preserve"> </w:t>
      </w:r>
      <w:r w:rsidR="00F3594B" w:rsidRPr="002C04C9">
        <w:rPr>
          <w:rFonts w:ascii="GHEA Grapalat" w:hAnsi="GHEA Grapalat"/>
          <w:sz w:val="24"/>
          <w:szCs w:val="24"/>
        </w:rPr>
        <w:t>и непризнанных таковыми</w:t>
      </w:r>
      <w:r w:rsidRPr="002C04C9">
        <w:rPr>
          <w:rFonts w:ascii="GHEA Grapalat" w:hAnsi="GHEA Grapalat"/>
          <w:sz w:val="24"/>
          <w:szCs w:val="24"/>
        </w:rPr>
        <w:t xml:space="preserve"> участников, </w:t>
      </w:r>
      <w:r w:rsidR="00D25F3D" w:rsidRPr="002C04C9">
        <w:rPr>
          <w:rFonts w:ascii="GHEA Grapalat" w:hAnsi="GHEA Grapalat"/>
          <w:sz w:val="24"/>
          <w:szCs w:val="24"/>
        </w:rPr>
        <w:t>на  заседаниии комиссии с предложившими равные цены участниками,</w:t>
      </w:r>
      <w:r w:rsidR="00626E63" w:rsidRPr="002C04C9">
        <w:rPr>
          <w:rFonts w:ascii="GHEA Grapalat" w:hAnsi="GHEA Grapalat"/>
          <w:sz w:val="24"/>
          <w:szCs w:val="24"/>
        </w:rPr>
        <w:t xml:space="preserve"> </w:t>
      </w:r>
      <w:r w:rsidRPr="002C04C9">
        <w:rPr>
          <w:rFonts w:ascii="GHEA Grapalat" w:hAnsi="GHEA Grapalat"/>
          <w:sz w:val="24"/>
          <w:szCs w:val="24"/>
        </w:rPr>
        <w:t xml:space="preserve">проводятся одновременные переговоры, если </w:t>
      </w:r>
      <w:r w:rsidR="00032792" w:rsidRPr="002C04C9">
        <w:rPr>
          <w:rFonts w:ascii="GHEA Grapalat" w:hAnsi="GHEA Grapalat"/>
          <w:sz w:val="24"/>
          <w:szCs w:val="24"/>
        </w:rPr>
        <w:t>эти</w:t>
      </w:r>
      <w:r w:rsidRPr="002C04C9">
        <w:rPr>
          <w:rFonts w:ascii="GHEA Grapalat" w:hAnsi="GHEA Grapalat"/>
          <w:sz w:val="24"/>
          <w:szCs w:val="24"/>
        </w:rPr>
        <w:t xml:space="preserve"> участники (наделенные соответствующим полномочием представители</w:t>
      </w:r>
      <w:r w:rsidR="00EE36CC" w:rsidRPr="002C04C9">
        <w:rPr>
          <w:rFonts w:ascii="GHEA Grapalat" w:hAnsi="GHEA Grapalat"/>
          <w:sz w:val="24"/>
          <w:szCs w:val="24"/>
        </w:rPr>
        <w:t xml:space="preserve"> )присутствуют на заседании</w:t>
      </w:r>
      <w:r w:rsidRPr="002C04C9">
        <w:rPr>
          <w:rFonts w:ascii="GHEA Grapalat" w:hAnsi="GHEA Grapalat"/>
          <w:sz w:val="24"/>
          <w:szCs w:val="24"/>
        </w:rPr>
        <w:t>,</w:t>
      </w:r>
    </w:p>
    <w:p w14:paraId="53A23275" w14:textId="77777777" w:rsidR="009B6D58" w:rsidRPr="002C04C9"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2C04C9">
        <w:rPr>
          <w:rFonts w:ascii="GHEA Grapalat" w:hAnsi="GHEA Grapalat"/>
          <w:sz w:val="24"/>
          <w:szCs w:val="24"/>
        </w:rPr>
        <w:t>б.</w:t>
      </w:r>
      <w:r w:rsidR="00186559" w:rsidRPr="002C04C9">
        <w:rPr>
          <w:rFonts w:ascii="GHEA Grapalat" w:hAnsi="GHEA Grapalat"/>
          <w:sz w:val="24"/>
          <w:szCs w:val="24"/>
        </w:rPr>
        <w:tab/>
      </w:r>
      <w:r w:rsidRPr="002C04C9">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sidRPr="002C04C9">
        <w:rPr>
          <w:rFonts w:ascii="GHEA Grapalat" w:hAnsi="GHEA Grapalat"/>
          <w:sz w:val="24"/>
          <w:szCs w:val="24"/>
        </w:rPr>
        <w:t>в электронной форме</w:t>
      </w:r>
      <w:r w:rsidRPr="002C04C9">
        <w:rPr>
          <w:rFonts w:ascii="GHEA Grapalat" w:hAnsi="GHEA Grapalat"/>
          <w:sz w:val="24"/>
          <w:szCs w:val="24"/>
        </w:rPr>
        <w:t xml:space="preserve"> одновременно уведомляет </w:t>
      </w:r>
      <w:r w:rsidR="003F1A1C" w:rsidRPr="002C04C9">
        <w:rPr>
          <w:rFonts w:ascii="GHEA Grapalat" w:hAnsi="GHEA Grapalat"/>
          <w:sz w:val="24"/>
          <w:szCs w:val="24"/>
        </w:rPr>
        <w:t>представивших равные цены</w:t>
      </w:r>
      <w:r w:rsidRPr="002C04C9">
        <w:rPr>
          <w:rFonts w:ascii="GHEA Grapalat" w:hAnsi="GHEA Grapalat"/>
          <w:sz w:val="24"/>
          <w:szCs w:val="24"/>
        </w:rPr>
        <w:t xml:space="preserve">участников </w:t>
      </w:r>
      <w:r w:rsidR="00403AA3" w:rsidRPr="002C04C9">
        <w:rPr>
          <w:rFonts w:ascii="GHEA Grapalat" w:hAnsi="GHEA Grapalat"/>
          <w:sz w:val="24"/>
          <w:szCs w:val="24"/>
        </w:rPr>
        <w:t>об условиях, продолжительности,</w:t>
      </w:r>
      <w:r w:rsidRPr="002C04C9">
        <w:rPr>
          <w:rFonts w:ascii="GHEA Grapalat" w:hAnsi="GHEA Grapalat"/>
          <w:sz w:val="24"/>
          <w:szCs w:val="24"/>
        </w:rPr>
        <w:t xml:space="preserve"> дате, времени и месте проведения одновременных переговоров по снижению цен,</w:t>
      </w:r>
    </w:p>
    <w:p w14:paraId="10769796" w14:textId="77777777" w:rsidR="009B6D58" w:rsidRPr="002C04C9"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2C04C9">
        <w:rPr>
          <w:rFonts w:ascii="GHEA Grapalat" w:hAnsi="GHEA Grapalat"/>
          <w:sz w:val="24"/>
          <w:szCs w:val="24"/>
        </w:rPr>
        <w:t>в.</w:t>
      </w:r>
      <w:r w:rsidR="00186559" w:rsidRPr="002C04C9">
        <w:rPr>
          <w:rFonts w:ascii="GHEA Grapalat" w:hAnsi="GHEA Grapalat"/>
          <w:sz w:val="24"/>
          <w:szCs w:val="24"/>
        </w:rPr>
        <w:tab/>
      </w:r>
      <w:r w:rsidRPr="002C04C9">
        <w:rPr>
          <w:rFonts w:ascii="GHEA Grapalat" w:hAnsi="GHEA Grapalat"/>
          <w:sz w:val="24"/>
          <w:szCs w:val="24"/>
        </w:rPr>
        <w:t xml:space="preserve">переговоры проводятся не раннее чем на второй и не позднее чем на </w:t>
      </w:r>
      <w:r w:rsidR="00996FDC" w:rsidRPr="002C04C9">
        <w:rPr>
          <w:rFonts w:ascii="GHEA Grapalat" w:hAnsi="GHEA Grapalat"/>
          <w:sz w:val="24"/>
          <w:szCs w:val="24"/>
        </w:rPr>
        <w:t xml:space="preserve">пятый </w:t>
      </w:r>
      <w:r w:rsidRPr="002C04C9">
        <w:rPr>
          <w:rFonts w:ascii="GHEA Grapalat" w:hAnsi="GHEA Grapalat"/>
          <w:sz w:val="24"/>
          <w:szCs w:val="24"/>
        </w:rPr>
        <w:t>рабочий день со дня отправки извещения</w:t>
      </w:r>
      <w:r w:rsidR="00A50C53" w:rsidRPr="002C04C9">
        <w:rPr>
          <w:rFonts w:ascii="GHEA Grapalat" w:hAnsi="GHEA Grapalat"/>
          <w:sz w:val="24"/>
          <w:szCs w:val="24"/>
        </w:rPr>
        <w:t>,</w:t>
      </w:r>
    </w:p>
    <w:p w14:paraId="30A20A3E" w14:textId="77777777" w:rsidR="009B6D58" w:rsidRPr="002C04C9"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2C04C9">
        <w:rPr>
          <w:rFonts w:ascii="GHEA Grapalat" w:hAnsi="GHEA Grapalat"/>
          <w:sz w:val="24"/>
          <w:szCs w:val="24"/>
        </w:rPr>
        <w:t>г.</w:t>
      </w:r>
      <w:r w:rsidR="00186559" w:rsidRPr="002C04C9">
        <w:rPr>
          <w:rFonts w:ascii="GHEA Grapalat" w:hAnsi="GHEA Grapalat"/>
          <w:sz w:val="24"/>
          <w:szCs w:val="24"/>
        </w:rPr>
        <w:tab/>
      </w:r>
      <w:r w:rsidRPr="002C04C9">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sidRPr="002C04C9">
        <w:rPr>
          <w:rFonts w:ascii="GHEA Grapalat" w:hAnsi="GHEA Grapalat"/>
          <w:sz w:val="24"/>
          <w:szCs w:val="24"/>
        </w:rPr>
        <w:t>другого</w:t>
      </w:r>
      <w:r w:rsidRPr="002C04C9">
        <w:rPr>
          <w:rFonts w:ascii="GHEA Grapalat" w:hAnsi="GHEA Grapalat"/>
          <w:sz w:val="24"/>
          <w:szCs w:val="24"/>
        </w:rPr>
        <w:t xml:space="preserve"> </w:t>
      </w:r>
      <w:r w:rsidR="00EB2798" w:rsidRPr="002C04C9">
        <w:rPr>
          <w:rFonts w:ascii="GHEA Grapalat" w:hAnsi="GHEA Grapalat"/>
          <w:sz w:val="24"/>
          <w:szCs w:val="24"/>
        </w:rPr>
        <w:t>участника</w:t>
      </w:r>
      <w:r w:rsidRPr="002C04C9">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536FC191" w14:textId="77777777" w:rsidR="009B6D58" w:rsidRPr="002C04C9"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2C04C9">
        <w:rPr>
          <w:rFonts w:ascii="GHEA Grapalat" w:hAnsi="GHEA Grapalat"/>
          <w:sz w:val="24"/>
          <w:szCs w:val="24"/>
        </w:rPr>
        <w:t>д.</w:t>
      </w:r>
      <w:r w:rsidR="00186559" w:rsidRPr="002C04C9">
        <w:rPr>
          <w:rFonts w:ascii="GHEA Grapalat" w:hAnsi="GHEA Grapalat"/>
          <w:sz w:val="24"/>
          <w:szCs w:val="24"/>
        </w:rPr>
        <w:tab/>
      </w:r>
      <w:r w:rsidRPr="002C04C9">
        <w:rPr>
          <w:rFonts w:ascii="GHEA Grapalat" w:hAnsi="GHEA Grapalat"/>
          <w:sz w:val="24"/>
          <w:szCs w:val="24"/>
        </w:rPr>
        <w:t xml:space="preserve">на момент истечения установленного для переговоров окончательного </w:t>
      </w:r>
      <w:r w:rsidRPr="002C04C9">
        <w:rPr>
          <w:rFonts w:ascii="GHEA Grapalat" w:hAnsi="GHEA Grapalat"/>
          <w:sz w:val="24"/>
          <w:szCs w:val="24"/>
        </w:rPr>
        <w:lastRenderedPageBreak/>
        <w:t xml:space="preserve">срока, по представленным </w:t>
      </w:r>
      <w:r w:rsidR="001D129F" w:rsidRPr="002C04C9">
        <w:rPr>
          <w:rFonts w:ascii="GHEA Grapalat" w:hAnsi="GHEA Grapalat"/>
          <w:sz w:val="24"/>
          <w:szCs w:val="24"/>
        </w:rPr>
        <w:t xml:space="preserve">присутствующим на переговорах </w:t>
      </w:r>
      <w:r w:rsidRPr="002C04C9">
        <w:rPr>
          <w:rFonts w:ascii="GHEA Grapalat" w:hAnsi="GHEA Grapalat"/>
          <w:sz w:val="24"/>
          <w:szCs w:val="24"/>
        </w:rPr>
        <w:t>участниками</w:t>
      </w:r>
      <w:r w:rsidR="001D129F" w:rsidRPr="002C04C9">
        <w:rPr>
          <w:rFonts w:ascii="GHEA Grapalat" w:hAnsi="GHEA Grapalat"/>
          <w:sz w:val="24"/>
          <w:szCs w:val="24"/>
        </w:rPr>
        <w:t xml:space="preserve"> </w:t>
      </w:r>
      <w:r w:rsidRPr="002C04C9">
        <w:rPr>
          <w:rFonts w:ascii="GHEA Grapalat" w:hAnsi="GHEA Grapalat"/>
          <w:sz w:val="24"/>
          <w:szCs w:val="24"/>
        </w:rPr>
        <w:t>ценам, определяются и объявляются</w:t>
      </w:r>
      <w:r w:rsidR="00A134CC" w:rsidRPr="002C04C9">
        <w:rPr>
          <w:rFonts w:ascii="GHEA Grapalat" w:hAnsi="GHEA Grapalat"/>
          <w:sz w:val="24"/>
          <w:szCs w:val="24"/>
        </w:rPr>
        <w:t xml:space="preserve"> отобранный </w:t>
      </w:r>
      <w:r w:rsidR="00031E6A" w:rsidRPr="002C04C9">
        <w:rPr>
          <w:rFonts w:ascii="GHEA Grapalat" w:hAnsi="GHEA Grapalat"/>
          <w:sz w:val="24"/>
          <w:szCs w:val="24"/>
        </w:rPr>
        <w:t xml:space="preserve">и </w:t>
      </w:r>
      <w:r w:rsidR="006F1D13" w:rsidRPr="002C04C9">
        <w:rPr>
          <w:rFonts w:ascii="GHEA Grapalat" w:hAnsi="GHEA Grapalat"/>
          <w:sz w:val="24"/>
          <w:szCs w:val="24"/>
        </w:rPr>
        <w:t xml:space="preserve">непризнанные таковыми </w:t>
      </w:r>
      <w:r w:rsidRPr="002C04C9">
        <w:rPr>
          <w:rFonts w:ascii="GHEA Grapalat" w:hAnsi="GHEA Grapalat"/>
          <w:sz w:val="24"/>
          <w:szCs w:val="24"/>
        </w:rPr>
        <w:t>участники</w:t>
      </w:r>
      <w:r w:rsidR="006F77BF" w:rsidRPr="002C04C9">
        <w:rPr>
          <w:rFonts w:ascii="GHEA Grapalat" w:hAnsi="GHEA Grapalat"/>
          <w:sz w:val="24"/>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0161B7BD" w14:textId="77777777" w:rsidR="00E87147" w:rsidRPr="002C04C9" w:rsidRDefault="00E87147" w:rsidP="00E87147">
      <w:pPr>
        <w:pStyle w:val="norm"/>
        <w:widowControl w:val="0"/>
        <w:tabs>
          <w:tab w:val="left" w:pos="1134"/>
        </w:tabs>
        <w:spacing w:after="160" w:line="240" w:lineRule="auto"/>
        <w:ind w:firstLine="567"/>
        <w:rPr>
          <w:rFonts w:ascii="GHEA Grapalat" w:hAnsi="GHEA Grapalat"/>
          <w:sz w:val="24"/>
          <w:szCs w:val="24"/>
        </w:rPr>
      </w:pPr>
      <w:r w:rsidRPr="002C04C9">
        <w:rPr>
          <w:rFonts w:ascii="GHEA Grapalat" w:hAnsi="GHEA Grapalat"/>
          <w:sz w:val="24"/>
          <w:szCs w:val="24"/>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2C04C9">
        <w:t xml:space="preserve"> </w:t>
      </w:r>
      <w:r w:rsidRPr="002C04C9">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sidRPr="002C04C9">
        <w:t xml:space="preserve"> </w:t>
      </w:r>
      <w:r w:rsidRPr="002C04C9">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2C04C9">
        <w:t xml:space="preserve"> </w:t>
      </w:r>
      <w:r w:rsidRPr="002C04C9">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1CD27BE5" w14:textId="77777777" w:rsidR="00E87147" w:rsidRPr="002C04C9" w:rsidRDefault="00E87147" w:rsidP="00E87147">
      <w:pPr>
        <w:pStyle w:val="norm"/>
        <w:widowControl w:val="0"/>
        <w:tabs>
          <w:tab w:val="left" w:pos="1134"/>
        </w:tabs>
        <w:spacing w:after="160" w:line="240" w:lineRule="auto"/>
        <w:ind w:firstLine="567"/>
        <w:rPr>
          <w:rFonts w:ascii="GHEA Grapalat" w:hAnsi="GHEA Grapalat" w:cs="Sylfaen"/>
          <w:sz w:val="24"/>
          <w:szCs w:val="24"/>
        </w:rPr>
      </w:pPr>
      <w:r w:rsidRPr="002C04C9">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51E7B671" w14:textId="77777777" w:rsidR="002D3C23" w:rsidRPr="002C04C9" w:rsidRDefault="00A150A9" w:rsidP="002D3C23">
      <w:pPr>
        <w:pStyle w:val="norm"/>
        <w:widowControl w:val="0"/>
        <w:tabs>
          <w:tab w:val="left" w:pos="1134"/>
        </w:tabs>
        <w:spacing w:after="160" w:line="240" w:lineRule="auto"/>
        <w:ind w:firstLine="567"/>
        <w:rPr>
          <w:rFonts w:ascii="GHEA Grapalat" w:hAnsi="GHEA Grapalat"/>
          <w:sz w:val="24"/>
          <w:szCs w:val="24"/>
        </w:rPr>
      </w:pPr>
      <w:r w:rsidRPr="002C04C9">
        <w:rPr>
          <w:rFonts w:ascii="GHEA Grapalat" w:hAnsi="GHEA Grapalat"/>
          <w:sz w:val="24"/>
          <w:szCs w:val="24"/>
        </w:rPr>
        <w:t>8.</w:t>
      </w:r>
      <w:r w:rsidR="0057264D" w:rsidRPr="002C04C9">
        <w:rPr>
          <w:rFonts w:ascii="GHEA Grapalat" w:hAnsi="GHEA Grapalat"/>
          <w:sz w:val="24"/>
          <w:szCs w:val="24"/>
        </w:rPr>
        <w:t>8</w:t>
      </w:r>
      <w:r w:rsidRPr="002C04C9">
        <w:rPr>
          <w:rFonts w:ascii="GHEA Grapalat" w:hAnsi="GHEA Grapalat"/>
          <w:sz w:val="24"/>
          <w:szCs w:val="24"/>
        </w:rPr>
        <w:t>.</w:t>
      </w:r>
      <w:r w:rsidR="00213830" w:rsidRPr="002C04C9">
        <w:rPr>
          <w:rFonts w:ascii="GHEA Grapalat" w:hAnsi="GHEA Grapalat"/>
          <w:sz w:val="24"/>
          <w:szCs w:val="24"/>
        </w:rPr>
        <w:tab/>
      </w:r>
      <w:r w:rsidRPr="002C04C9">
        <w:rPr>
          <w:rFonts w:ascii="GHEA Grapalat" w:hAnsi="GHEA Grapalat"/>
          <w:sz w:val="24"/>
          <w:szCs w:val="24"/>
        </w:rPr>
        <w:t xml:space="preserve">Если в результате оценки, проведенной в ходе заседания по вскрытию </w:t>
      </w:r>
      <w:r w:rsidR="00F00565" w:rsidRPr="002C04C9">
        <w:rPr>
          <w:rFonts w:ascii="GHEA Grapalat" w:hAnsi="GHEA Grapalat"/>
          <w:sz w:val="24"/>
          <w:szCs w:val="24"/>
        </w:rPr>
        <w:t xml:space="preserve">и оценке </w:t>
      </w:r>
      <w:r w:rsidRPr="002C04C9">
        <w:rPr>
          <w:rFonts w:ascii="GHEA Grapalat" w:hAnsi="GHEA Grapalat"/>
          <w:sz w:val="24"/>
          <w:szCs w:val="24"/>
        </w:rPr>
        <w:t>заявок, в заявке участника фиксируются несоответствия требованиям приглашения,</w:t>
      </w:r>
      <w:r w:rsidR="0011340E" w:rsidRPr="002C04C9">
        <w:rPr>
          <w:rFonts w:ascii="GHEA Grapalat" w:hAnsi="GHEA Grapalat"/>
          <w:sz w:val="24"/>
          <w:szCs w:val="24"/>
        </w:rPr>
        <w:t xml:space="preserve"> </w:t>
      </w:r>
      <w:r w:rsidR="007508E9" w:rsidRPr="002C04C9">
        <w:rPr>
          <w:rFonts w:ascii="GHEA Grapalat" w:hAnsi="GHEA Grapalat"/>
          <w:sz w:val="24"/>
          <w:szCs w:val="24"/>
        </w:rPr>
        <w:t>включая те случаи,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w:t>
      </w:r>
      <w:r w:rsidR="002D3C23" w:rsidRPr="002C04C9">
        <w:rPr>
          <w:rFonts w:ascii="GHEA Grapalat" w:hAnsi="GHEA Grapalat"/>
          <w:sz w:val="24"/>
          <w:szCs w:val="24"/>
        </w:rPr>
        <w:t xml:space="preserve"> (исполнителя)</w:t>
      </w:r>
      <w:r w:rsidR="007508E9" w:rsidRPr="002C04C9">
        <w:t>,</w:t>
      </w:r>
      <w:r w:rsidR="007508E9" w:rsidRPr="002C04C9">
        <w:rPr>
          <w:rFonts w:asciiTheme="minorHAnsi" w:hAnsiTheme="minorHAnsi"/>
        </w:rPr>
        <w:t xml:space="preserve"> </w:t>
      </w:r>
      <w:r w:rsidR="0057264D" w:rsidRPr="002C04C9">
        <w:rPr>
          <w:rFonts w:ascii="GHEA Grapalat" w:hAnsi="GHEA Grapalat"/>
          <w:sz w:val="24"/>
          <w:szCs w:val="24"/>
        </w:rPr>
        <w:t xml:space="preserve">то </w:t>
      </w:r>
      <w:r w:rsidR="002D3C23" w:rsidRPr="002C04C9">
        <w:rPr>
          <w:rFonts w:ascii="GHEA Grapalat" w:hAnsi="GHEA Grapalat"/>
          <w:sz w:val="24"/>
          <w:szCs w:val="24"/>
        </w:rPr>
        <w:t xml:space="preserve">комиссия приостанавливает заседание на один рабочий день, а секретарь комиссии в тот же день </w:t>
      </w:r>
      <w:r w:rsidR="002D3C23" w:rsidRPr="002C04C9">
        <w:rPr>
          <w:rFonts w:ascii="GHEA Grapalat" w:hAnsi="GHEA Grapalat"/>
        </w:rPr>
        <w:t xml:space="preserve">в электронной форме </w:t>
      </w:r>
      <w:r w:rsidR="002D3C23" w:rsidRPr="002C04C9">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414EDF82" w14:textId="77777777" w:rsidR="003B3E74" w:rsidRPr="002C04C9"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2C04C9">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2C04C9">
        <w:rPr>
          <w:rFonts w:ascii="GHEA Grapalat" w:hAnsi="GHEA Grapalat" w:cs="Sylfaen"/>
          <w:sz w:val="24"/>
          <w:szCs w:val="24"/>
        </w:rPr>
        <w:t>.</w:t>
      </w:r>
    </w:p>
    <w:p w14:paraId="09E16748" w14:textId="77777777" w:rsidR="00FC5373" w:rsidRPr="002C04C9" w:rsidRDefault="00FC5373" w:rsidP="00FC5373">
      <w:pPr>
        <w:pStyle w:val="norm"/>
        <w:widowControl w:val="0"/>
        <w:tabs>
          <w:tab w:val="left" w:pos="1134"/>
        </w:tabs>
        <w:spacing w:after="160" w:line="240" w:lineRule="auto"/>
        <w:ind w:firstLine="567"/>
        <w:rPr>
          <w:rFonts w:ascii="GHEA Grapalat" w:hAnsi="GHEA Grapalat" w:cs="Sylfaen"/>
          <w:sz w:val="24"/>
          <w:szCs w:val="24"/>
        </w:rPr>
      </w:pPr>
      <w:r w:rsidRPr="002C04C9">
        <w:rPr>
          <w:rFonts w:ascii="GHEA Grapalat" w:hAnsi="GHEA Grapalat" w:cs="Sylfaen"/>
          <w:sz w:val="24"/>
          <w:szCs w:val="24"/>
        </w:rPr>
        <w:t>8.8.1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2743DB99" w14:textId="77777777" w:rsidR="00C27BA4" w:rsidRPr="002C04C9" w:rsidRDefault="00A150A9" w:rsidP="00B46D58">
      <w:pPr>
        <w:pStyle w:val="norm"/>
        <w:widowControl w:val="0"/>
        <w:tabs>
          <w:tab w:val="left" w:pos="1276"/>
        </w:tabs>
        <w:spacing w:after="160" w:line="240" w:lineRule="auto"/>
        <w:ind w:firstLine="567"/>
        <w:rPr>
          <w:rFonts w:ascii="GHEA Grapalat" w:hAnsi="GHEA Grapalat"/>
          <w:sz w:val="24"/>
          <w:szCs w:val="24"/>
        </w:rPr>
      </w:pPr>
      <w:r w:rsidRPr="002C04C9">
        <w:rPr>
          <w:rFonts w:ascii="GHEA Grapalat" w:hAnsi="GHEA Grapalat"/>
          <w:sz w:val="24"/>
          <w:szCs w:val="24"/>
        </w:rPr>
        <w:t>8.</w:t>
      </w:r>
      <w:r w:rsidR="006C7442" w:rsidRPr="002C04C9">
        <w:rPr>
          <w:rFonts w:ascii="GHEA Grapalat" w:hAnsi="GHEA Grapalat"/>
          <w:sz w:val="24"/>
          <w:szCs w:val="24"/>
        </w:rPr>
        <w:t>9</w:t>
      </w:r>
      <w:r w:rsidRPr="002C04C9">
        <w:rPr>
          <w:rFonts w:ascii="GHEA Grapalat" w:hAnsi="GHEA Grapalat"/>
          <w:sz w:val="24"/>
          <w:szCs w:val="24"/>
        </w:rPr>
        <w:t>.</w:t>
      </w:r>
      <w:r w:rsidR="00213830" w:rsidRPr="002C04C9">
        <w:rPr>
          <w:rFonts w:ascii="GHEA Grapalat" w:hAnsi="GHEA Grapalat"/>
          <w:sz w:val="24"/>
          <w:szCs w:val="24"/>
        </w:rPr>
        <w:tab/>
      </w:r>
      <w:r w:rsidRPr="002C04C9">
        <w:rPr>
          <w:rFonts w:ascii="GHEA Grapalat" w:hAnsi="GHEA Grapalat"/>
          <w:sz w:val="24"/>
          <w:szCs w:val="24"/>
        </w:rPr>
        <w:t>Если участник исправляет зафиксированное несоответствие в срок, установленный пунктом 8.</w:t>
      </w:r>
      <w:r w:rsidR="009F0AEC" w:rsidRPr="002C04C9">
        <w:rPr>
          <w:rFonts w:ascii="GHEA Grapalat" w:hAnsi="GHEA Grapalat"/>
          <w:sz w:val="24"/>
          <w:szCs w:val="24"/>
        </w:rPr>
        <w:t>8</w:t>
      </w:r>
      <w:r w:rsidRPr="002C04C9">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2C04C9">
        <w:rPr>
          <w:rFonts w:ascii="GHEA Grapalat" w:hAnsi="GHEA Grapalat"/>
          <w:sz w:val="24"/>
          <w:szCs w:val="24"/>
        </w:rPr>
        <w:t xml:space="preserve"> данного участника</w:t>
      </w:r>
      <w:r w:rsidRPr="002C04C9">
        <w:rPr>
          <w:rFonts w:ascii="GHEA Grapalat" w:hAnsi="GHEA Grapalat"/>
          <w:sz w:val="24"/>
          <w:szCs w:val="24"/>
        </w:rPr>
        <w:t xml:space="preserve"> оценивается неуд</w:t>
      </w:r>
      <w:r w:rsidR="00A50C53" w:rsidRPr="002C04C9">
        <w:rPr>
          <w:rFonts w:ascii="GHEA Grapalat" w:hAnsi="GHEA Grapalat"/>
          <w:sz w:val="24"/>
          <w:szCs w:val="24"/>
        </w:rPr>
        <w:t>овлетворительно и отклоняется</w:t>
      </w:r>
      <w:r w:rsidR="005D7FA6" w:rsidRPr="002C04C9">
        <w:rPr>
          <w:rFonts w:ascii="GHEA Grapalat" w:hAnsi="GHEA Grapalat"/>
          <w:sz w:val="24"/>
          <w:szCs w:val="24"/>
        </w:rPr>
        <w:t>, а отобранным участником признается участник, занявший последующее место</w:t>
      </w:r>
      <w:r w:rsidR="00A50C53" w:rsidRPr="002C04C9">
        <w:rPr>
          <w:rFonts w:ascii="GHEA Grapalat" w:hAnsi="GHEA Grapalat"/>
          <w:sz w:val="24"/>
          <w:szCs w:val="24"/>
        </w:rPr>
        <w:t>.</w:t>
      </w:r>
    </w:p>
    <w:p w14:paraId="714C3706" w14:textId="77777777" w:rsidR="00E46770" w:rsidRPr="002C04C9"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2C04C9">
        <w:rPr>
          <w:rFonts w:ascii="GHEA Grapalat" w:hAnsi="GHEA Grapalat"/>
          <w:sz w:val="24"/>
          <w:szCs w:val="24"/>
        </w:rPr>
        <w:t>8.1</w:t>
      </w:r>
      <w:r w:rsidR="006C7442" w:rsidRPr="002C04C9">
        <w:rPr>
          <w:rFonts w:ascii="GHEA Grapalat" w:hAnsi="GHEA Grapalat"/>
          <w:sz w:val="24"/>
          <w:szCs w:val="24"/>
        </w:rPr>
        <w:t>0</w:t>
      </w:r>
      <w:r w:rsidRPr="002C04C9">
        <w:rPr>
          <w:rFonts w:ascii="GHEA Grapalat" w:hAnsi="GHEA Grapalat"/>
          <w:sz w:val="24"/>
          <w:szCs w:val="24"/>
        </w:rPr>
        <w:t>.</w:t>
      </w:r>
      <w:r w:rsidR="00213830" w:rsidRPr="002C04C9">
        <w:rPr>
          <w:rFonts w:ascii="GHEA Grapalat" w:hAnsi="GHEA Grapalat"/>
          <w:sz w:val="24"/>
          <w:szCs w:val="24"/>
        </w:rPr>
        <w:tab/>
      </w:r>
      <w:r w:rsidR="00E46770" w:rsidRPr="002C04C9">
        <w:rPr>
          <w:rFonts w:ascii="GHEA Grapalat" w:hAnsi="GHEA Grapalat"/>
          <w:sz w:val="24"/>
          <w:szCs w:val="24"/>
        </w:rPr>
        <w:t xml:space="preserve">Член или секретарь комиссии не может участвовать в работе комиссии, </w:t>
      </w:r>
      <w:r w:rsidR="00E46770" w:rsidRPr="002C04C9">
        <w:rPr>
          <w:rFonts w:ascii="GHEA Grapalat" w:hAnsi="GHEA Grapalat"/>
          <w:sz w:val="24"/>
          <w:szCs w:val="24"/>
        </w:rPr>
        <w:lastRenderedPageBreak/>
        <w:t>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2C04C9" w:rsidDel="00A5199D">
        <w:rPr>
          <w:rFonts w:ascii="GHEA Grapalat" w:hAnsi="GHEA Grapalat"/>
          <w:sz w:val="24"/>
          <w:szCs w:val="24"/>
        </w:rPr>
        <w:t xml:space="preserve"> </w:t>
      </w:r>
      <w:r w:rsidR="00E46770" w:rsidRPr="002C04C9">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13E7D519" w14:textId="77777777" w:rsidR="00C70652" w:rsidRPr="002C04C9"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2C04C9">
        <w:rPr>
          <w:rFonts w:ascii="GHEA Grapalat" w:hAnsi="GHEA Grapalat"/>
          <w:sz w:val="24"/>
          <w:szCs w:val="24"/>
        </w:rPr>
        <w:t>8.1</w:t>
      </w:r>
      <w:r w:rsidR="00DA35A6" w:rsidRPr="002C04C9">
        <w:rPr>
          <w:rFonts w:ascii="GHEA Grapalat" w:hAnsi="GHEA Grapalat"/>
          <w:sz w:val="24"/>
          <w:szCs w:val="24"/>
        </w:rPr>
        <w:t>1</w:t>
      </w:r>
      <w:r w:rsidR="004409B1" w:rsidRPr="002C04C9">
        <w:rPr>
          <w:rFonts w:ascii="GHEA Grapalat" w:hAnsi="GHEA Grapalat"/>
          <w:sz w:val="24"/>
          <w:szCs w:val="24"/>
        </w:rPr>
        <w:t>.</w:t>
      </w:r>
      <w:r w:rsidR="004409B1" w:rsidRPr="002C04C9">
        <w:rPr>
          <w:rFonts w:ascii="GHEA Grapalat" w:hAnsi="GHEA Grapalat"/>
          <w:sz w:val="24"/>
          <w:szCs w:val="24"/>
        </w:rPr>
        <w:tab/>
      </w:r>
      <w:r w:rsidRPr="002C04C9">
        <w:rPr>
          <w:rFonts w:ascii="GHEA Grapalat" w:hAnsi="GHEA Grapalat"/>
          <w:sz w:val="24"/>
          <w:szCs w:val="24"/>
        </w:rPr>
        <w:t>После вскрытия</w:t>
      </w:r>
      <w:r w:rsidR="00895E05" w:rsidRPr="002C04C9">
        <w:rPr>
          <w:rFonts w:ascii="GHEA Grapalat" w:hAnsi="GHEA Grapalat"/>
          <w:sz w:val="24"/>
          <w:szCs w:val="24"/>
        </w:rPr>
        <w:t xml:space="preserve"> и оценки</w:t>
      </w:r>
      <w:r w:rsidRPr="002C04C9">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2C04C9">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2C04C9">
        <w:rPr>
          <w:rFonts w:ascii="GHEA Grapalat" w:hAnsi="GHEA Grapalat"/>
          <w:sz w:val="24"/>
          <w:szCs w:val="24"/>
        </w:rPr>
        <w:t>.</w:t>
      </w:r>
    </w:p>
    <w:p w14:paraId="3FE6D38F" w14:textId="77777777" w:rsidR="00E65F37" w:rsidRPr="002C04C9"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2C04C9">
        <w:rPr>
          <w:rFonts w:ascii="GHEA Grapalat" w:hAnsi="GHEA Grapalat"/>
          <w:sz w:val="24"/>
          <w:szCs w:val="24"/>
        </w:rPr>
        <w:t>8.1</w:t>
      </w:r>
      <w:r w:rsidR="00874C2B" w:rsidRPr="002C04C9">
        <w:rPr>
          <w:rFonts w:ascii="GHEA Grapalat" w:hAnsi="GHEA Grapalat"/>
          <w:sz w:val="24"/>
          <w:szCs w:val="24"/>
        </w:rPr>
        <w:t>2</w:t>
      </w:r>
      <w:r w:rsidRPr="002C04C9">
        <w:rPr>
          <w:rFonts w:ascii="GHEA Grapalat" w:hAnsi="GHEA Grapalat"/>
          <w:sz w:val="24"/>
          <w:szCs w:val="24"/>
        </w:rPr>
        <w:t>.Не позднее чем на следующий рабочий день после завершения заседания по вскрытию</w:t>
      </w:r>
      <w:r w:rsidR="001E4A24" w:rsidRPr="002C04C9">
        <w:rPr>
          <w:rFonts w:ascii="GHEA Grapalat" w:hAnsi="GHEA Grapalat"/>
          <w:sz w:val="24"/>
          <w:szCs w:val="24"/>
        </w:rPr>
        <w:t xml:space="preserve"> и оценке</w:t>
      </w:r>
      <w:r w:rsidRPr="002C04C9">
        <w:rPr>
          <w:rFonts w:ascii="GHEA Grapalat" w:hAnsi="GHEA Grapalat"/>
          <w:sz w:val="24"/>
          <w:szCs w:val="24"/>
        </w:rPr>
        <w:t xml:space="preserve"> заявок секретарь комиссии: </w:t>
      </w:r>
    </w:p>
    <w:p w14:paraId="154EE6A0" w14:textId="77777777" w:rsidR="00A24827" w:rsidRPr="002C04C9"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2C04C9">
        <w:rPr>
          <w:rFonts w:ascii="GHEA Grapalat" w:hAnsi="GHEA Grapalat"/>
          <w:sz w:val="24"/>
          <w:szCs w:val="24"/>
        </w:rPr>
        <w:t>1)</w:t>
      </w:r>
      <w:r w:rsidR="00DC64B5" w:rsidRPr="002C04C9">
        <w:rPr>
          <w:rFonts w:ascii="GHEA Grapalat" w:hAnsi="GHEA Grapalat"/>
          <w:sz w:val="24"/>
          <w:szCs w:val="24"/>
        </w:rPr>
        <w:tab/>
      </w:r>
      <w:r w:rsidRPr="002C04C9">
        <w:rPr>
          <w:rFonts w:ascii="GHEA Grapalat" w:hAnsi="GHEA Grapalat"/>
          <w:sz w:val="24"/>
          <w:szCs w:val="24"/>
        </w:rPr>
        <w:t>опубликовывает в бюллетене воспроизведенный (отсканированный) с</w:t>
      </w:r>
      <w:r w:rsidR="00DC64B5" w:rsidRPr="002C04C9">
        <w:rPr>
          <w:rFonts w:ascii="Courier New" w:hAnsi="Courier New" w:cs="Courier New"/>
          <w:sz w:val="24"/>
          <w:szCs w:val="24"/>
        </w:rPr>
        <w:t> </w:t>
      </w:r>
      <w:r w:rsidRPr="002C04C9">
        <w:rPr>
          <w:rFonts w:ascii="GHEA Grapalat" w:hAnsi="GHEA Grapalat"/>
          <w:sz w:val="24"/>
          <w:szCs w:val="24"/>
        </w:rPr>
        <w:t>оригинала вариант протокола заседания по вскрытию</w:t>
      </w:r>
      <w:r w:rsidR="00987FFB" w:rsidRPr="002C04C9">
        <w:rPr>
          <w:rFonts w:ascii="GHEA Grapalat" w:hAnsi="GHEA Grapalat"/>
          <w:sz w:val="24"/>
          <w:szCs w:val="24"/>
        </w:rPr>
        <w:t xml:space="preserve"> и оценке</w:t>
      </w:r>
      <w:r w:rsidRPr="002C04C9">
        <w:rPr>
          <w:rFonts w:ascii="GHEA Grapalat" w:hAnsi="GHEA Grapalat"/>
          <w:sz w:val="24"/>
          <w:szCs w:val="24"/>
        </w:rPr>
        <w:t xml:space="preserve"> заявок</w:t>
      </w:r>
      <w:r w:rsidR="001E4A24" w:rsidRPr="002C04C9">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2C04C9">
        <w:t xml:space="preserve"> </w:t>
      </w:r>
      <w:r w:rsidR="001E4A24" w:rsidRPr="002C04C9">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14:paraId="0EF23B28" w14:textId="77777777" w:rsidR="008B73CD" w:rsidRPr="002C04C9"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2C04C9">
        <w:rPr>
          <w:rFonts w:ascii="GHEA Grapalat" w:hAnsi="GHEA Grapalat"/>
          <w:sz w:val="24"/>
          <w:szCs w:val="24"/>
        </w:rPr>
        <w:t>2)</w:t>
      </w:r>
      <w:r w:rsidR="00DC64B5" w:rsidRPr="002C04C9">
        <w:rPr>
          <w:rFonts w:ascii="GHEA Grapalat" w:hAnsi="GHEA Grapalat"/>
          <w:sz w:val="24"/>
          <w:szCs w:val="24"/>
        </w:rPr>
        <w:tab/>
      </w:r>
      <w:r w:rsidRPr="002C04C9">
        <w:rPr>
          <w:rFonts w:ascii="GHEA Grapalat" w:hAnsi="GHEA Grapalat"/>
          <w:sz w:val="24"/>
          <w:szCs w:val="24"/>
        </w:rPr>
        <w:t>опубликовывает в бюллетене воспроизведенные (отсканированные) с</w:t>
      </w:r>
      <w:r w:rsidR="00DC64B5" w:rsidRPr="002C04C9">
        <w:rPr>
          <w:rFonts w:ascii="Courier New" w:hAnsi="Courier New" w:cs="Courier New"/>
          <w:sz w:val="24"/>
          <w:szCs w:val="24"/>
        </w:rPr>
        <w:t> </w:t>
      </w:r>
      <w:r w:rsidRPr="002C04C9">
        <w:rPr>
          <w:rFonts w:ascii="GHEA Grapalat" w:hAnsi="GHEA Grapalat"/>
          <w:sz w:val="24"/>
          <w:szCs w:val="24"/>
        </w:rPr>
        <w:t>подписанных им и присутствующими на заседании по вскрытию</w:t>
      </w:r>
      <w:r w:rsidR="00BB2C46" w:rsidRPr="002C04C9">
        <w:rPr>
          <w:rFonts w:ascii="GHEA Grapalat" w:hAnsi="GHEA Grapalat"/>
          <w:sz w:val="24"/>
          <w:szCs w:val="24"/>
        </w:rPr>
        <w:t xml:space="preserve"> и оценке</w:t>
      </w:r>
      <w:r w:rsidRPr="002C04C9">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2C04C9">
        <w:rPr>
          <w:rFonts w:ascii="GHEA Grapalat" w:hAnsi="GHEA Grapalat"/>
          <w:sz w:val="24"/>
          <w:szCs w:val="24"/>
        </w:rPr>
        <w:t xml:space="preserve"> и оценке</w:t>
      </w:r>
      <w:r w:rsidRPr="002C04C9">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7DD41564" w14:textId="77777777" w:rsidR="00E64D24" w:rsidRPr="002C04C9" w:rsidRDefault="008769B4" w:rsidP="00B46D58">
      <w:pPr>
        <w:widowControl w:val="0"/>
        <w:tabs>
          <w:tab w:val="left" w:pos="1276"/>
        </w:tabs>
        <w:spacing w:after="160"/>
        <w:ind w:firstLine="567"/>
        <w:jc w:val="both"/>
        <w:rPr>
          <w:rFonts w:ascii="GHEA Grapalat" w:hAnsi="GHEA Grapalat"/>
        </w:rPr>
      </w:pPr>
      <w:r w:rsidRPr="002C04C9">
        <w:rPr>
          <w:rFonts w:ascii="GHEA Grapalat" w:hAnsi="GHEA Grapalat"/>
        </w:rPr>
        <w:t>8.</w:t>
      </w:r>
      <w:r w:rsidR="005B6DCF" w:rsidRPr="002C04C9">
        <w:rPr>
          <w:rFonts w:ascii="GHEA Grapalat" w:hAnsi="GHEA Grapalat"/>
        </w:rPr>
        <w:t>1</w:t>
      </w:r>
      <w:r w:rsidR="00937687" w:rsidRPr="002C04C9">
        <w:rPr>
          <w:rFonts w:ascii="GHEA Grapalat" w:hAnsi="GHEA Grapalat"/>
        </w:rPr>
        <w:t>3</w:t>
      </w:r>
      <w:r w:rsidR="00493CC7" w:rsidRPr="002C04C9">
        <w:rPr>
          <w:rFonts w:ascii="GHEA Grapalat" w:hAnsi="GHEA Grapalat"/>
        </w:rPr>
        <w:t>.</w:t>
      </w:r>
      <w:r w:rsidR="00493CC7" w:rsidRPr="002C04C9">
        <w:rPr>
          <w:rFonts w:ascii="GHEA Grapalat" w:hAnsi="GHEA Grapalat"/>
        </w:rPr>
        <w:tab/>
      </w:r>
      <w:r w:rsidR="00BD06DB" w:rsidRPr="002C04C9">
        <w:rPr>
          <w:rFonts w:ascii="GHEA Grapalat" w:hAnsi="GHEA Grapalat"/>
        </w:rPr>
        <w:t xml:space="preserve">В случае выявления </w:t>
      </w:r>
      <w:r w:rsidR="00BD06DB" w:rsidRPr="002C04C9">
        <w:rPr>
          <w:rFonts w:ascii="GHEA Grapalat" w:hAnsi="GHEA Grapalat"/>
          <w:color w:val="000000" w:themeColor="text1"/>
        </w:rPr>
        <w:t xml:space="preserve">оснований, предусмотренных пунктом 6 части 1 статьи 6 Закона, </w:t>
      </w:r>
      <w:r w:rsidR="00BD06DB" w:rsidRPr="002C04C9">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6B5281" w:rsidRPr="002C04C9">
        <w:rPr>
          <w:rFonts w:ascii="GHEA Grapalat" w:hAnsi="GHEA Grapalat"/>
        </w:rPr>
        <w:t>.</w:t>
      </w:r>
      <w:r w:rsidR="00004B08" w:rsidRPr="002C04C9">
        <w:rPr>
          <w:rFonts w:ascii="GHEA Grapalat" w:hAnsi="GHEA Grapalat"/>
        </w:rPr>
        <w:t xml:space="preserve"> </w:t>
      </w:r>
      <w:r w:rsidR="006B5281" w:rsidRPr="002C04C9">
        <w:rPr>
          <w:rFonts w:ascii="GHEA Grapalat" w:hAnsi="GHEA Grapalat"/>
        </w:rPr>
        <w:t>Мотивированное решение руководителя заказчика уполномоченный орган публикует в бюллетене</w:t>
      </w:r>
      <w:r w:rsidR="00607FB0" w:rsidRPr="002C04C9">
        <w:rPr>
          <w:rFonts w:ascii="GHEA Grapalat" w:hAnsi="GHEA Grapalat"/>
        </w:rPr>
        <w:t xml:space="preserve"> в течение пяти рабочих дней, </w:t>
      </w:r>
      <w:r w:rsidR="00607FB0" w:rsidRPr="002C04C9">
        <w:rPr>
          <w:rStyle w:val="ezkurwreuab5ozgtqnkl"/>
          <w:rFonts w:ascii="GHEA Grapalat" w:hAnsi="GHEA Grapalat"/>
        </w:rPr>
        <w:t>следующих</w:t>
      </w:r>
      <w:r w:rsidR="00607FB0" w:rsidRPr="002C04C9">
        <w:rPr>
          <w:rFonts w:ascii="GHEA Grapalat" w:hAnsi="GHEA Grapalat"/>
        </w:rPr>
        <w:t xml:space="preserve"> </w:t>
      </w:r>
      <w:r w:rsidR="00607FB0" w:rsidRPr="002C04C9">
        <w:rPr>
          <w:rStyle w:val="ezkurwreuab5ozgtqnkl"/>
          <w:rFonts w:ascii="GHEA Grapalat" w:hAnsi="GHEA Grapalat"/>
        </w:rPr>
        <w:t>за днем</w:t>
      </w:r>
      <w:r w:rsidR="00607FB0" w:rsidRPr="002C04C9">
        <w:rPr>
          <w:rFonts w:ascii="GHEA Grapalat" w:hAnsi="GHEA Grapalat"/>
        </w:rPr>
        <w:t xml:space="preserve"> </w:t>
      </w:r>
      <w:r w:rsidR="00607FB0" w:rsidRPr="002C04C9">
        <w:rPr>
          <w:rStyle w:val="ezkurwreuab5ozgtqnkl"/>
          <w:rFonts w:ascii="GHEA Grapalat" w:hAnsi="GHEA Grapalat"/>
        </w:rPr>
        <w:t>получения</w:t>
      </w:r>
      <w:r w:rsidR="00607FB0" w:rsidRPr="002C04C9">
        <w:rPr>
          <w:rFonts w:ascii="GHEA Grapalat" w:hAnsi="GHEA Grapalat"/>
        </w:rPr>
        <w:t xml:space="preserve"> </w:t>
      </w:r>
      <w:r w:rsidR="00607FB0" w:rsidRPr="002C04C9">
        <w:rPr>
          <w:rStyle w:val="ezkurwreuab5ozgtqnkl"/>
          <w:rFonts w:ascii="GHEA Grapalat" w:hAnsi="GHEA Grapalat"/>
        </w:rPr>
        <w:t>решения</w:t>
      </w:r>
      <w:r w:rsidR="00BD06DB" w:rsidRPr="002C04C9">
        <w:rPr>
          <w:rFonts w:ascii="GHEA Grapalat" w:hAnsi="GHEA Grapalat"/>
        </w:rPr>
        <w:t>.</w:t>
      </w:r>
      <w:r w:rsidR="00BD06DB" w:rsidRPr="002C04C9">
        <w:t xml:space="preserve"> </w:t>
      </w:r>
      <w:r w:rsidR="00BD06DB" w:rsidRPr="002C04C9">
        <w:rPr>
          <w:rFonts w:ascii="GHEA Grapalat" w:hAnsi="GHEA Grapalat"/>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w:t>
      </w:r>
      <w:r w:rsidR="00BD06DB" w:rsidRPr="002C04C9">
        <w:rPr>
          <w:rFonts w:ascii="GHEA Grapalat" w:hAnsi="GHEA Grapalat"/>
        </w:rPr>
        <w:lastRenderedPageBreak/>
        <w:t>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BD06DB" w:rsidRPr="002C04C9">
        <w:t xml:space="preserve"> </w:t>
      </w:r>
      <w:r w:rsidR="00BD06DB" w:rsidRPr="002C04C9">
        <w:rPr>
          <w:rFonts w:ascii="GHEA Grapalat" w:hAnsi="GHEA Grapalat"/>
        </w:rPr>
        <w:t>если по результатам судебного разбирательства возможность исполнения решения не исчезла.</w:t>
      </w:r>
    </w:p>
    <w:p w14:paraId="4C458F72" w14:textId="77777777" w:rsidR="006D55DC" w:rsidRPr="002C04C9" w:rsidRDefault="00392E38" w:rsidP="006D55DC">
      <w:pPr>
        <w:widowControl w:val="0"/>
        <w:tabs>
          <w:tab w:val="left" w:pos="1276"/>
        </w:tabs>
        <w:rPr>
          <w:rFonts w:ascii="GHEA Grapalat" w:hAnsi="GHEA Grapalat"/>
        </w:rPr>
      </w:pPr>
      <w:r w:rsidRPr="002C04C9">
        <w:rPr>
          <w:rFonts w:ascii="GHEA Grapalat" w:hAnsi="GHEA Grapalat"/>
        </w:rPr>
        <w:t>Е</w:t>
      </w:r>
      <w:r w:rsidR="006D55DC" w:rsidRPr="002C04C9">
        <w:rPr>
          <w:rFonts w:ascii="GHEA Grapalat" w:hAnsi="GHEA Grapalat"/>
        </w:rPr>
        <w:t>сли:</w:t>
      </w:r>
    </w:p>
    <w:p w14:paraId="239CD478" w14:textId="77777777" w:rsidR="006D55DC" w:rsidRPr="002C04C9" w:rsidRDefault="006D55DC" w:rsidP="006D55DC">
      <w:pPr>
        <w:pStyle w:val="ListParagraph"/>
        <w:widowControl w:val="0"/>
        <w:numPr>
          <w:ilvl w:val="0"/>
          <w:numId w:val="31"/>
        </w:numPr>
        <w:ind w:left="0" w:firstLine="284"/>
        <w:contextualSpacing/>
        <w:jc w:val="both"/>
        <w:rPr>
          <w:rFonts w:ascii="GHEA Grapalat" w:hAnsi="GHEA Grapalat"/>
        </w:rPr>
      </w:pPr>
      <w:r w:rsidRPr="002C04C9">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w:t>
      </w:r>
      <w:r w:rsidR="003A7A2C" w:rsidRPr="002C04C9">
        <w:rPr>
          <w:rFonts w:ascii="GHEA Grapalat" w:hAnsi="GHEA Grapalat"/>
        </w:rPr>
        <w:t xml:space="preserve"> или </w:t>
      </w:r>
      <w:r w:rsidRPr="002C04C9">
        <w:rPr>
          <w:rFonts w:ascii="GHEA Grapalat" w:hAnsi="GHEA Grapalat"/>
        </w:rPr>
        <w:t>договора, то заказчик не представляет в уполномоченный орган мотивированное решение о включении данного участника в список;</w:t>
      </w:r>
    </w:p>
    <w:p w14:paraId="528FC115" w14:textId="77777777" w:rsidR="006D55DC" w:rsidRPr="002C04C9" w:rsidRDefault="006D55DC" w:rsidP="006D55DC">
      <w:pPr>
        <w:pStyle w:val="ListParagraph"/>
        <w:widowControl w:val="0"/>
        <w:numPr>
          <w:ilvl w:val="0"/>
          <w:numId w:val="31"/>
        </w:numPr>
        <w:ind w:left="0" w:firstLine="284"/>
        <w:contextualSpacing/>
        <w:jc w:val="both"/>
        <w:rPr>
          <w:rFonts w:ascii="GHEA Grapalat" w:hAnsi="GHEA Grapalat"/>
        </w:rPr>
      </w:pPr>
      <w:r w:rsidRPr="002C04C9">
        <w:rPr>
          <w:rFonts w:ascii="GHEA Grapalat" w:hAnsi="GHEA Grapalat"/>
        </w:rPr>
        <w:t>выплата участником или лицом, заключившим договор, суммы обеспечения заявки</w:t>
      </w:r>
      <w:r w:rsidR="002B6240" w:rsidRPr="002C04C9">
        <w:rPr>
          <w:rFonts w:ascii="GHEA Grapalat" w:hAnsi="GHEA Grapalat"/>
        </w:rPr>
        <w:t xml:space="preserve"> или</w:t>
      </w:r>
      <w:r w:rsidRPr="002C04C9">
        <w:rPr>
          <w:rFonts w:ascii="GHEA Grapalat" w:hAnsi="GHEA Grapalat"/>
        </w:rPr>
        <w:t xml:space="preserve"> договора </w:t>
      </w:r>
      <w:r w:rsidR="00B12D3C" w:rsidRPr="002C04C9">
        <w:rPr>
          <w:rFonts w:ascii="GHEA Grapalat" w:hAnsi="GHEA Grapalat"/>
        </w:rPr>
        <w:t>была осуществлена</w:t>
      </w:r>
      <w:r w:rsidRPr="002C04C9">
        <w:rPr>
          <w:rFonts w:ascii="GHEA Grapalat" w:hAnsi="GHEA Grapalat"/>
        </w:rPr>
        <w:t xml:space="preserve"> по истечении срока представления решения уполномоченному органу, но не позднее </w:t>
      </w:r>
      <w:r w:rsidR="00004B08" w:rsidRPr="002C04C9">
        <w:rPr>
          <w:rFonts w:ascii="GHEA Grapalat" w:hAnsi="GHEA Grapalat"/>
        </w:rPr>
        <w:t xml:space="preserve">истечения </w:t>
      </w:r>
      <w:r w:rsidR="00450017" w:rsidRPr="002C04C9">
        <w:rPr>
          <w:rFonts w:ascii="GHEA Grapalat" w:hAnsi="GHEA Grapalat"/>
        </w:rPr>
        <w:t xml:space="preserve">сорокодневного срока, </w:t>
      </w:r>
      <w:r w:rsidR="00004B08" w:rsidRPr="002C04C9">
        <w:rPr>
          <w:rFonts w:ascii="GHEA Grapalat" w:hAnsi="GHEA Grapalat"/>
        </w:rPr>
        <w:t>установленн</w:t>
      </w:r>
      <w:r w:rsidR="00450017" w:rsidRPr="002C04C9">
        <w:rPr>
          <w:rFonts w:ascii="GHEA Grapalat" w:hAnsi="GHEA Grapalat"/>
        </w:rPr>
        <w:t>ого</w:t>
      </w:r>
      <w:r w:rsidR="00004B08" w:rsidRPr="002C04C9">
        <w:rPr>
          <w:rFonts w:ascii="GHEA Grapalat" w:hAnsi="GHEA Grapalat"/>
        </w:rPr>
        <w:t xml:space="preserve"> для включения </w:t>
      </w:r>
      <w:r w:rsidR="00450017" w:rsidRPr="002C04C9">
        <w:rPr>
          <w:rFonts w:ascii="GHEA Grapalat" w:hAnsi="GHEA Grapalat"/>
        </w:rPr>
        <w:t xml:space="preserve">уполномоченным органом </w:t>
      </w:r>
      <w:r w:rsidR="00004B08" w:rsidRPr="002C04C9">
        <w:rPr>
          <w:rFonts w:ascii="GHEA Grapalat" w:hAnsi="GHEA Grapalat"/>
        </w:rPr>
        <w:t xml:space="preserve">участника </w:t>
      </w:r>
      <w:r w:rsidRPr="002C04C9">
        <w:rPr>
          <w:rFonts w:ascii="GHEA Grapalat" w:hAnsi="GHEA Grapalat"/>
        </w:rPr>
        <w:t xml:space="preserve">в список, </w:t>
      </w:r>
      <w:r w:rsidR="00B12D3C" w:rsidRPr="002C04C9">
        <w:rPr>
          <w:rFonts w:ascii="GHEA Grapalat" w:hAnsi="GHEA Grapalat"/>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w:t>
      </w:r>
      <w:r w:rsidRPr="002C04C9">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6FEF1306" w14:textId="77777777" w:rsidR="00EA341B" w:rsidRPr="002C04C9" w:rsidRDefault="00C61E94" w:rsidP="00B46D58">
      <w:pPr>
        <w:widowControl w:val="0"/>
        <w:tabs>
          <w:tab w:val="left" w:pos="1276"/>
        </w:tabs>
        <w:spacing w:after="160"/>
        <w:ind w:firstLine="567"/>
        <w:jc w:val="both"/>
        <w:rPr>
          <w:rFonts w:ascii="GHEA Grapalat" w:hAnsi="GHEA Grapalat" w:cs="Sylfaen"/>
        </w:rPr>
      </w:pPr>
      <w:r w:rsidRPr="002C04C9">
        <w:rPr>
          <w:rFonts w:ascii="GHEA Grapalat" w:hAnsi="GHEA Grapalat" w:cs="Sylfaen"/>
        </w:rPr>
        <w:t xml:space="preserve">     </w:t>
      </w:r>
      <w:r w:rsidRPr="002C04C9">
        <w:rPr>
          <w:rFonts w:ascii="GHEA Grapalat" w:hAnsi="GHEA Grapalat" w:cs="Sylfaen" w:hint="eastAsia"/>
        </w:rPr>
        <w:t>При</w:t>
      </w:r>
      <w:r w:rsidRPr="002C04C9">
        <w:rPr>
          <w:rFonts w:ascii="GHEA Grapalat" w:hAnsi="GHEA Grapalat" w:cs="Sylfaen"/>
        </w:rPr>
        <w:t xml:space="preserve"> </w:t>
      </w:r>
      <w:r w:rsidRPr="002C04C9">
        <w:rPr>
          <w:rFonts w:ascii="GHEA Grapalat" w:hAnsi="GHEA Grapalat" w:cs="Sylfaen" w:hint="eastAsia"/>
        </w:rPr>
        <w:t>этом</w:t>
      </w:r>
      <w:r w:rsidR="00EA341B" w:rsidRPr="002C04C9">
        <w:rPr>
          <w:rFonts w:ascii="GHEA Grapalat" w:hAnsi="GHEA Grapalat" w:cs="Sylfaen"/>
        </w:rPr>
        <w:t>:</w:t>
      </w:r>
    </w:p>
    <w:p w14:paraId="41B9C990" w14:textId="77777777" w:rsidR="006D55DC" w:rsidRPr="002C04C9" w:rsidRDefault="00EA341B" w:rsidP="00B46D58">
      <w:pPr>
        <w:widowControl w:val="0"/>
        <w:tabs>
          <w:tab w:val="left" w:pos="1276"/>
        </w:tabs>
        <w:spacing w:after="160"/>
        <w:ind w:firstLine="567"/>
        <w:jc w:val="both"/>
        <w:rPr>
          <w:rFonts w:ascii="GHEA Grapalat" w:hAnsi="GHEA Grapalat" w:cs="Sylfaen"/>
        </w:rPr>
      </w:pPr>
      <w:r w:rsidRPr="002C04C9">
        <w:rPr>
          <w:rFonts w:ascii="GHEA Grapalat" w:hAnsi="GHEA Grapalat" w:cs="Sylfaen"/>
        </w:rPr>
        <w:t>-</w:t>
      </w:r>
      <w:r w:rsidR="00C61E94" w:rsidRPr="002C04C9">
        <w:rPr>
          <w:rFonts w:ascii="GHEA Grapalat" w:hAnsi="GHEA Grapalat" w:cs="Sylfaen"/>
        </w:rPr>
        <w:t xml:space="preserve"> </w:t>
      </w:r>
      <w:r w:rsidR="00C61E94" w:rsidRPr="002C04C9">
        <w:rPr>
          <w:rFonts w:ascii="GHEA Grapalat" w:hAnsi="GHEA Grapalat" w:cs="Sylfaen" w:hint="eastAsia"/>
        </w:rPr>
        <w:t>если</w:t>
      </w:r>
      <w:r w:rsidR="00C61E94" w:rsidRPr="002C04C9">
        <w:rPr>
          <w:rFonts w:ascii="GHEA Grapalat" w:hAnsi="GHEA Grapalat" w:cs="Sylfaen"/>
        </w:rPr>
        <w:t xml:space="preserve"> </w:t>
      </w:r>
      <w:r w:rsidR="00C61E94" w:rsidRPr="002C04C9">
        <w:rPr>
          <w:rFonts w:ascii="GHEA Grapalat" w:hAnsi="GHEA Grapalat" w:cs="Sylfaen" w:hint="eastAsia"/>
        </w:rPr>
        <w:t>заявление</w:t>
      </w:r>
      <w:r w:rsidR="00C61E94" w:rsidRPr="002C04C9">
        <w:rPr>
          <w:rFonts w:ascii="GHEA Grapalat" w:hAnsi="GHEA Grapalat" w:cs="Sylfaen"/>
        </w:rPr>
        <w:t>-</w:t>
      </w:r>
      <w:r w:rsidR="00C61E94" w:rsidRPr="002C04C9">
        <w:rPr>
          <w:rFonts w:ascii="GHEA Grapalat" w:hAnsi="GHEA Grapalat" w:cs="Sylfaen" w:hint="eastAsia"/>
        </w:rPr>
        <w:t>объявление</w:t>
      </w:r>
      <w:r w:rsidR="00C61E94" w:rsidRPr="002C04C9">
        <w:rPr>
          <w:rFonts w:ascii="GHEA Grapalat" w:hAnsi="GHEA Grapalat" w:cs="Sylfaen"/>
        </w:rPr>
        <w:t xml:space="preserve"> </w:t>
      </w:r>
      <w:r w:rsidR="00C61E94" w:rsidRPr="002C04C9">
        <w:rPr>
          <w:rFonts w:ascii="GHEA Grapalat" w:hAnsi="GHEA Grapalat" w:cs="Sylfaen" w:hint="eastAsia"/>
        </w:rPr>
        <w:t>о</w:t>
      </w:r>
      <w:r w:rsidR="00C61E94" w:rsidRPr="002C04C9">
        <w:rPr>
          <w:rFonts w:ascii="GHEA Grapalat" w:hAnsi="GHEA Grapalat" w:cs="Sylfaen"/>
        </w:rPr>
        <w:t xml:space="preserve"> </w:t>
      </w:r>
      <w:r w:rsidR="00C61E94" w:rsidRPr="002C04C9">
        <w:rPr>
          <w:rFonts w:ascii="GHEA Grapalat" w:hAnsi="GHEA Grapalat" w:cs="Sylfaen" w:hint="eastAsia"/>
        </w:rPr>
        <w:t>праве</w:t>
      </w:r>
      <w:r w:rsidR="00C61E94" w:rsidRPr="002C04C9">
        <w:rPr>
          <w:rFonts w:ascii="GHEA Grapalat" w:hAnsi="GHEA Grapalat" w:cs="Sylfaen"/>
        </w:rPr>
        <w:t xml:space="preserve"> </w:t>
      </w:r>
      <w:r w:rsidR="00C61E94" w:rsidRPr="002C04C9">
        <w:rPr>
          <w:rFonts w:ascii="GHEA Grapalat" w:hAnsi="GHEA Grapalat" w:cs="Sylfaen" w:hint="eastAsia"/>
        </w:rPr>
        <w:t>на</w:t>
      </w:r>
      <w:r w:rsidR="00C61E94" w:rsidRPr="002C04C9">
        <w:rPr>
          <w:rFonts w:ascii="GHEA Grapalat" w:hAnsi="GHEA Grapalat" w:cs="Sylfaen"/>
        </w:rPr>
        <w:t xml:space="preserve"> </w:t>
      </w:r>
      <w:r w:rsidR="00C61E94" w:rsidRPr="002C04C9">
        <w:rPr>
          <w:rFonts w:ascii="GHEA Grapalat" w:hAnsi="GHEA Grapalat" w:cs="Sylfaen" w:hint="eastAsia"/>
        </w:rPr>
        <w:t>участие</w:t>
      </w:r>
      <w:r w:rsidR="00C61E94" w:rsidRPr="002C04C9">
        <w:rPr>
          <w:rFonts w:ascii="GHEA Grapalat" w:hAnsi="GHEA Grapalat" w:cs="Sylfaen"/>
        </w:rPr>
        <w:t xml:space="preserve"> </w:t>
      </w:r>
      <w:r w:rsidR="00C61E94" w:rsidRPr="002C04C9">
        <w:rPr>
          <w:rFonts w:ascii="GHEA Grapalat" w:hAnsi="GHEA Grapalat" w:cs="Sylfaen" w:hint="eastAsia"/>
        </w:rPr>
        <w:t>в</w:t>
      </w:r>
      <w:r w:rsidR="00C61E94" w:rsidRPr="002C04C9">
        <w:rPr>
          <w:rFonts w:ascii="GHEA Grapalat" w:hAnsi="GHEA Grapalat" w:cs="Sylfaen"/>
        </w:rPr>
        <w:t xml:space="preserve"> </w:t>
      </w:r>
      <w:r w:rsidR="00C61E94" w:rsidRPr="002C04C9">
        <w:rPr>
          <w:rFonts w:ascii="GHEA Grapalat" w:hAnsi="GHEA Grapalat" w:cs="Sylfaen" w:hint="eastAsia"/>
        </w:rPr>
        <w:t>закупках</w:t>
      </w:r>
      <w:r w:rsidR="00C61E94" w:rsidRPr="002C04C9">
        <w:rPr>
          <w:rFonts w:ascii="GHEA Grapalat" w:hAnsi="GHEA Grapalat" w:cs="Sylfaen"/>
        </w:rPr>
        <w:t xml:space="preserve"> </w:t>
      </w:r>
      <w:r w:rsidR="00C61E94" w:rsidRPr="002C04C9">
        <w:rPr>
          <w:rFonts w:ascii="GHEA Grapalat" w:hAnsi="GHEA Grapalat" w:cs="Sylfaen" w:hint="eastAsia"/>
        </w:rPr>
        <w:t>участника</w:t>
      </w:r>
      <w:r w:rsidR="00C61E94" w:rsidRPr="002C04C9">
        <w:rPr>
          <w:rFonts w:ascii="GHEA Grapalat" w:hAnsi="GHEA Grapalat" w:cs="Sylfaen"/>
        </w:rPr>
        <w:t xml:space="preserve"> </w:t>
      </w:r>
      <w:r w:rsidR="00C61E94" w:rsidRPr="002C04C9">
        <w:rPr>
          <w:rFonts w:ascii="GHEA Grapalat" w:hAnsi="GHEA Grapalat" w:cs="Sylfaen" w:hint="eastAsia"/>
        </w:rPr>
        <w:t>квалифицируется</w:t>
      </w:r>
      <w:r w:rsidR="00C61E94" w:rsidRPr="002C04C9">
        <w:rPr>
          <w:rFonts w:ascii="GHEA Grapalat" w:hAnsi="GHEA Grapalat" w:cs="Sylfaen"/>
        </w:rPr>
        <w:t xml:space="preserve"> </w:t>
      </w:r>
      <w:r w:rsidR="00C61E94" w:rsidRPr="002C04C9">
        <w:rPr>
          <w:rFonts w:ascii="GHEA Grapalat" w:hAnsi="GHEA Grapalat" w:cs="Sylfaen" w:hint="eastAsia"/>
        </w:rPr>
        <w:t>как</w:t>
      </w:r>
      <w:r w:rsidR="00C61E94" w:rsidRPr="002C04C9">
        <w:rPr>
          <w:rFonts w:ascii="GHEA Grapalat" w:hAnsi="GHEA Grapalat" w:cs="Sylfaen"/>
        </w:rPr>
        <w:t xml:space="preserve"> </w:t>
      </w:r>
      <w:r w:rsidR="00C61E94" w:rsidRPr="002C04C9">
        <w:rPr>
          <w:rFonts w:ascii="GHEA Grapalat" w:hAnsi="GHEA Grapalat" w:cs="Sylfaen" w:hint="eastAsia"/>
        </w:rPr>
        <w:t>несоответствующее</w:t>
      </w:r>
      <w:r w:rsidR="00C61E94" w:rsidRPr="002C04C9">
        <w:rPr>
          <w:rFonts w:ascii="GHEA Grapalat" w:hAnsi="GHEA Grapalat" w:cs="Sylfaen"/>
        </w:rPr>
        <w:t xml:space="preserve"> </w:t>
      </w:r>
      <w:r w:rsidR="00C61E94" w:rsidRPr="002C04C9">
        <w:rPr>
          <w:rFonts w:ascii="GHEA Grapalat" w:hAnsi="GHEA Grapalat" w:cs="Sylfaen" w:hint="eastAsia"/>
        </w:rPr>
        <w:t>действительности</w:t>
      </w:r>
      <w:r w:rsidR="00C61E94" w:rsidRPr="002C04C9">
        <w:rPr>
          <w:rFonts w:ascii="GHEA Grapalat" w:hAnsi="GHEA Grapalat" w:cs="Sylfaen"/>
        </w:rPr>
        <w:t xml:space="preserve"> </w:t>
      </w:r>
      <w:r w:rsidR="00C61E94" w:rsidRPr="002C04C9">
        <w:rPr>
          <w:rFonts w:ascii="GHEA Grapalat" w:hAnsi="GHEA Grapalat" w:cs="Sylfaen" w:hint="eastAsia"/>
        </w:rPr>
        <w:t>или</w:t>
      </w:r>
      <w:r w:rsidR="00C61E94" w:rsidRPr="002C04C9">
        <w:rPr>
          <w:rFonts w:ascii="GHEA Grapalat" w:hAnsi="GHEA Grapalat" w:cs="Sylfaen"/>
        </w:rPr>
        <w:t xml:space="preserve"> </w:t>
      </w:r>
      <w:r w:rsidR="00C61E94" w:rsidRPr="002C04C9">
        <w:rPr>
          <w:rFonts w:ascii="GHEA Grapalat" w:hAnsi="GHEA Grapalat" w:cs="Sylfaen" w:hint="eastAsia"/>
        </w:rPr>
        <w:t>участник</w:t>
      </w:r>
      <w:r w:rsidR="00C61E94" w:rsidRPr="002C04C9">
        <w:rPr>
          <w:rFonts w:ascii="GHEA Grapalat" w:hAnsi="GHEA Grapalat" w:cs="Sylfaen"/>
        </w:rPr>
        <w:t xml:space="preserve"> </w:t>
      </w:r>
      <w:r w:rsidR="00C61E94" w:rsidRPr="002C04C9">
        <w:rPr>
          <w:rFonts w:ascii="GHEA Grapalat" w:hAnsi="GHEA Grapalat" w:cs="Sylfaen" w:hint="eastAsia"/>
        </w:rPr>
        <w:t>не</w:t>
      </w:r>
      <w:r w:rsidR="00C61E94" w:rsidRPr="002C04C9">
        <w:rPr>
          <w:rFonts w:ascii="GHEA Grapalat" w:hAnsi="GHEA Grapalat" w:cs="Sylfaen"/>
        </w:rPr>
        <w:t xml:space="preserve"> </w:t>
      </w:r>
      <w:r w:rsidR="00C61E94" w:rsidRPr="002C04C9">
        <w:rPr>
          <w:rFonts w:ascii="GHEA Grapalat" w:hAnsi="GHEA Grapalat" w:cs="Sylfaen" w:hint="eastAsia"/>
        </w:rPr>
        <w:t>представляет</w:t>
      </w:r>
      <w:r w:rsidR="00C61E94" w:rsidRPr="002C04C9">
        <w:rPr>
          <w:rFonts w:ascii="GHEA Grapalat" w:hAnsi="GHEA Grapalat" w:cs="Sylfaen"/>
        </w:rPr>
        <w:t xml:space="preserve"> </w:t>
      </w:r>
      <w:r w:rsidR="00C61E94" w:rsidRPr="002C04C9">
        <w:rPr>
          <w:rFonts w:ascii="GHEA Grapalat" w:hAnsi="GHEA Grapalat" w:cs="Sylfaen" w:hint="eastAsia"/>
        </w:rPr>
        <w:t>предусмотренные</w:t>
      </w:r>
      <w:r w:rsidR="00C61E94" w:rsidRPr="002C04C9">
        <w:rPr>
          <w:rFonts w:ascii="GHEA Grapalat" w:hAnsi="GHEA Grapalat" w:cs="Sylfaen"/>
        </w:rPr>
        <w:t xml:space="preserve"> </w:t>
      </w:r>
      <w:r w:rsidR="00C61E94" w:rsidRPr="002C04C9">
        <w:rPr>
          <w:rFonts w:ascii="GHEA Grapalat" w:hAnsi="GHEA Grapalat" w:cs="Sylfaen" w:hint="eastAsia"/>
        </w:rPr>
        <w:t>приглашением</w:t>
      </w:r>
      <w:r w:rsidR="00C61E94" w:rsidRPr="002C04C9">
        <w:rPr>
          <w:rFonts w:ascii="GHEA Grapalat" w:hAnsi="GHEA Grapalat" w:cs="Sylfaen"/>
        </w:rPr>
        <w:t xml:space="preserve"> </w:t>
      </w:r>
      <w:r w:rsidR="00C61E94" w:rsidRPr="002C04C9">
        <w:rPr>
          <w:rFonts w:ascii="GHEA Grapalat" w:hAnsi="GHEA Grapalat" w:cs="Sylfaen" w:hint="eastAsia"/>
        </w:rPr>
        <w:t>документы</w:t>
      </w:r>
      <w:r w:rsidR="00C61E94" w:rsidRPr="002C04C9">
        <w:rPr>
          <w:rFonts w:ascii="GHEA Grapalat" w:hAnsi="GHEA Grapalat" w:cs="Sylfaen"/>
        </w:rPr>
        <w:t xml:space="preserve">  </w:t>
      </w:r>
      <w:r w:rsidR="00C61E94" w:rsidRPr="002C04C9">
        <w:rPr>
          <w:rFonts w:ascii="GHEA Grapalat" w:hAnsi="GHEA Grapalat" w:cs="Sylfaen" w:hint="eastAsia"/>
        </w:rPr>
        <w:t>в</w:t>
      </w:r>
      <w:r w:rsidR="00C61E94" w:rsidRPr="002C04C9">
        <w:rPr>
          <w:rFonts w:ascii="GHEA Grapalat" w:hAnsi="GHEA Grapalat" w:cs="Sylfaen"/>
        </w:rPr>
        <w:t xml:space="preserve"> </w:t>
      </w:r>
      <w:r w:rsidR="00C61E94" w:rsidRPr="002C04C9">
        <w:rPr>
          <w:rFonts w:ascii="GHEA Grapalat" w:hAnsi="GHEA Grapalat" w:cs="Sylfaen" w:hint="eastAsia"/>
        </w:rPr>
        <w:t>порядке</w:t>
      </w:r>
      <w:r w:rsidR="00C61E94" w:rsidRPr="002C04C9">
        <w:rPr>
          <w:rFonts w:ascii="GHEA Grapalat" w:hAnsi="GHEA Grapalat" w:cs="Sylfaen"/>
        </w:rPr>
        <w:t xml:space="preserve"> </w:t>
      </w:r>
      <w:r w:rsidR="00C61E94" w:rsidRPr="002C04C9">
        <w:rPr>
          <w:rFonts w:ascii="GHEA Grapalat" w:hAnsi="GHEA Grapalat" w:cs="Sylfaen" w:hint="eastAsia"/>
        </w:rPr>
        <w:t>и</w:t>
      </w:r>
      <w:r w:rsidR="00C61E94" w:rsidRPr="002C04C9">
        <w:rPr>
          <w:rFonts w:ascii="GHEA Grapalat" w:hAnsi="GHEA Grapalat" w:cs="Sylfaen"/>
        </w:rPr>
        <w:t xml:space="preserve"> </w:t>
      </w:r>
      <w:r w:rsidR="00C61E94" w:rsidRPr="002C04C9">
        <w:rPr>
          <w:rFonts w:ascii="GHEA Grapalat" w:hAnsi="GHEA Grapalat" w:cs="Sylfaen" w:hint="eastAsia"/>
        </w:rPr>
        <w:t>сроки</w:t>
      </w:r>
      <w:r w:rsidR="00C61E94" w:rsidRPr="002C04C9">
        <w:rPr>
          <w:rFonts w:ascii="GHEA Grapalat" w:hAnsi="GHEA Grapalat" w:cs="Sylfaen"/>
        </w:rPr>
        <w:t xml:space="preserve">, </w:t>
      </w:r>
      <w:r w:rsidR="00C61E94" w:rsidRPr="002C04C9">
        <w:rPr>
          <w:rFonts w:ascii="GHEA Grapalat" w:hAnsi="GHEA Grapalat" w:cs="Sylfaen" w:hint="eastAsia"/>
        </w:rPr>
        <w:t>установленные</w:t>
      </w:r>
      <w:r w:rsidR="00C61E94" w:rsidRPr="002C04C9">
        <w:rPr>
          <w:rFonts w:ascii="GHEA Grapalat" w:hAnsi="GHEA Grapalat" w:cs="Sylfaen"/>
        </w:rPr>
        <w:t xml:space="preserve"> </w:t>
      </w:r>
      <w:r w:rsidR="00C61E94" w:rsidRPr="002C04C9">
        <w:rPr>
          <w:rFonts w:ascii="GHEA Grapalat" w:hAnsi="GHEA Grapalat" w:cs="Sylfaen" w:hint="eastAsia"/>
        </w:rPr>
        <w:t>настоящим</w:t>
      </w:r>
      <w:r w:rsidR="00C61E94" w:rsidRPr="002C04C9">
        <w:rPr>
          <w:rFonts w:ascii="GHEA Grapalat" w:hAnsi="GHEA Grapalat" w:cs="Sylfaen"/>
        </w:rPr>
        <w:t xml:space="preserve"> </w:t>
      </w:r>
      <w:r w:rsidR="00C61E94" w:rsidRPr="002C04C9">
        <w:rPr>
          <w:rFonts w:ascii="GHEA Grapalat" w:hAnsi="GHEA Grapalat" w:cs="Sylfaen" w:hint="eastAsia"/>
        </w:rPr>
        <w:t>приглашением</w:t>
      </w:r>
      <w:r w:rsidR="00C61E94" w:rsidRPr="002C04C9">
        <w:rPr>
          <w:rFonts w:ascii="GHEA Grapalat" w:hAnsi="GHEA Grapalat" w:cs="Sylfaen"/>
        </w:rPr>
        <w:t xml:space="preserve">, </w:t>
      </w:r>
      <w:r w:rsidR="006E41A6" w:rsidRPr="002C04C9">
        <w:rPr>
          <w:rFonts w:ascii="GHEA Grapalat" w:hAnsi="GHEA Grapalat" w:cs="Sylfaen"/>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2C04C9">
        <w:rPr>
          <w:rFonts w:ascii="GHEA Grapalat" w:hAnsi="GHEA Grapalat" w:cs="Sylfaen"/>
        </w:rPr>
        <w:t>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w:t>
      </w:r>
      <w:r w:rsidR="00C81D93" w:rsidRPr="002C04C9">
        <w:rPr>
          <w:rFonts w:ascii="GHEA Grapalat" w:hAnsi="GHEA Grapalat" w:cs="Sylfaen"/>
        </w:rPr>
        <w:t xml:space="preserve"> (исполнителя)</w:t>
      </w:r>
      <w:r w:rsidRPr="002C04C9">
        <w:rPr>
          <w:rFonts w:ascii="GHEA Grapalat" w:hAnsi="GHEA Grapalat" w:cs="Sylfaen"/>
        </w:rPr>
        <w:t xml:space="preserve">, </w:t>
      </w:r>
      <w:r w:rsidR="00C61E94" w:rsidRPr="002C04C9">
        <w:rPr>
          <w:rFonts w:ascii="GHEA Grapalat" w:hAnsi="GHEA Grapalat" w:cs="Sylfaen" w:hint="eastAsia"/>
        </w:rPr>
        <w:t>или</w:t>
      </w:r>
      <w:r w:rsidR="00C61E94" w:rsidRPr="002C04C9">
        <w:rPr>
          <w:rFonts w:ascii="GHEA Grapalat" w:hAnsi="GHEA Grapalat" w:cs="Sylfaen"/>
        </w:rPr>
        <w:t xml:space="preserve"> </w:t>
      </w:r>
      <w:r w:rsidR="00C61E94" w:rsidRPr="002C04C9">
        <w:rPr>
          <w:rFonts w:ascii="GHEA Grapalat" w:hAnsi="GHEA Grapalat" w:cs="Sylfaen" w:hint="eastAsia"/>
        </w:rPr>
        <w:t>отобранный</w:t>
      </w:r>
      <w:r w:rsidR="00C61E94" w:rsidRPr="002C04C9">
        <w:rPr>
          <w:rFonts w:ascii="GHEA Grapalat" w:hAnsi="GHEA Grapalat" w:cs="Sylfaen"/>
        </w:rPr>
        <w:t xml:space="preserve"> </w:t>
      </w:r>
      <w:r w:rsidR="00C61E94" w:rsidRPr="002C04C9">
        <w:rPr>
          <w:rFonts w:ascii="GHEA Grapalat" w:hAnsi="GHEA Grapalat" w:cs="Sylfaen" w:hint="eastAsia"/>
        </w:rPr>
        <w:t>участник</w:t>
      </w:r>
      <w:r w:rsidR="00C61E94" w:rsidRPr="002C04C9">
        <w:rPr>
          <w:rFonts w:ascii="GHEA Grapalat" w:hAnsi="GHEA Grapalat" w:cs="Sylfaen"/>
        </w:rPr>
        <w:t xml:space="preserve"> </w:t>
      </w:r>
      <w:r w:rsidR="00C61E94" w:rsidRPr="002C04C9">
        <w:rPr>
          <w:rFonts w:ascii="GHEA Grapalat" w:hAnsi="GHEA Grapalat" w:cs="Sylfaen" w:hint="eastAsia"/>
        </w:rPr>
        <w:t>не</w:t>
      </w:r>
      <w:r w:rsidR="00C61E94" w:rsidRPr="002C04C9">
        <w:rPr>
          <w:rFonts w:ascii="GHEA Grapalat" w:hAnsi="GHEA Grapalat" w:cs="Sylfaen"/>
        </w:rPr>
        <w:t xml:space="preserve"> </w:t>
      </w:r>
      <w:r w:rsidR="00C61E94" w:rsidRPr="002C04C9">
        <w:rPr>
          <w:rFonts w:ascii="GHEA Grapalat" w:hAnsi="GHEA Grapalat" w:cs="Sylfaen" w:hint="eastAsia"/>
        </w:rPr>
        <w:t>представляет</w:t>
      </w:r>
      <w:r w:rsidR="00C61E94" w:rsidRPr="002C04C9">
        <w:rPr>
          <w:rFonts w:ascii="GHEA Grapalat" w:hAnsi="GHEA Grapalat" w:cs="Sylfaen"/>
        </w:rPr>
        <w:t xml:space="preserve"> </w:t>
      </w:r>
      <w:r w:rsidR="00C61E94" w:rsidRPr="002C04C9">
        <w:rPr>
          <w:rFonts w:ascii="GHEA Grapalat" w:hAnsi="GHEA Grapalat" w:cs="Sylfaen" w:hint="eastAsia"/>
        </w:rPr>
        <w:t>обеспечение</w:t>
      </w:r>
      <w:r w:rsidR="00C61E94" w:rsidRPr="002C04C9">
        <w:rPr>
          <w:rFonts w:ascii="GHEA Grapalat" w:hAnsi="GHEA Grapalat" w:cs="Sylfaen"/>
        </w:rPr>
        <w:t xml:space="preserve"> </w:t>
      </w:r>
      <w:r w:rsidR="00C61E94" w:rsidRPr="002C04C9">
        <w:rPr>
          <w:rFonts w:ascii="GHEA Grapalat" w:hAnsi="GHEA Grapalat" w:cs="Sylfaen" w:hint="eastAsia"/>
        </w:rPr>
        <w:t>квалификации</w:t>
      </w:r>
      <w:r w:rsidR="00C61E94" w:rsidRPr="002C04C9">
        <w:rPr>
          <w:rFonts w:ascii="GHEA Grapalat" w:hAnsi="GHEA Grapalat" w:cs="Sylfaen"/>
        </w:rPr>
        <w:t xml:space="preserve"> </w:t>
      </w:r>
      <w:r w:rsidR="00C61E94" w:rsidRPr="002C04C9">
        <w:rPr>
          <w:rFonts w:ascii="GHEA Grapalat" w:hAnsi="GHEA Grapalat" w:cs="Sylfaen" w:hint="eastAsia"/>
        </w:rPr>
        <w:t>или</w:t>
      </w:r>
      <w:r w:rsidR="00C61E94" w:rsidRPr="002C04C9">
        <w:rPr>
          <w:rFonts w:ascii="GHEA Grapalat" w:hAnsi="GHEA Grapalat" w:cs="Sylfaen"/>
        </w:rPr>
        <w:t xml:space="preserve"> </w:t>
      </w:r>
      <w:r w:rsidR="00C61E94" w:rsidRPr="002C04C9">
        <w:rPr>
          <w:rFonts w:ascii="GHEA Grapalat" w:hAnsi="GHEA Grapalat" w:cs="Sylfaen" w:hint="eastAsia"/>
        </w:rPr>
        <w:t>договора</w:t>
      </w:r>
      <w:r w:rsidR="00C61E94" w:rsidRPr="002C04C9">
        <w:rPr>
          <w:rFonts w:ascii="GHEA Grapalat" w:hAnsi="GHEA Grapalat" w:cs="Sylfaen"/>
        </w:rPr>
        <w:t xml:space="preserve">, </w:t>
      </w:r>
      <w:r w:rsidR="00C61E94" w:rsidRPr="002C04C9">
        <w:rPr>
          <w:rFonts w:ascii="GHEA Grapalat" w:hAnsi="GHEA Grapalat" w:cs="Sylfaen" w:hint="eastAsia"/>
        </w:rPr>
        <w:t>или</w:t>
      </w:r>
      <w:r w:rsidR="00C61E94" w:rsidRPr="002C04C9">
        <w:rPr>
          <w:rFonts w:ascii="GHEA Grapalat" w:hAnsi="GHEA Grapalat" w:cs="Sylfaen"/>
        </w:rPr>
        <w:t xml:space="preserve"> </w:t>
      </w:r>
      <w:r w:rsidR="00C61E94" w:rsidRPr="002C04C9">
        <w:rPr>
          <w:rFonts w:ascii="GHEA Grapalat" w:hAnsi="GHEA Grapalat" w:cs="Sylfaen" w:hint="eastAsia"/>
        </w:rPr>
        <w:t>если</w:t>
      </w:r>
      <w:r w:rsidR="00C61E94" w:rsidRPr="002C04C9">
        <w:rPr>
          <w:rFonts w:ascii="GHEA Grapalat" w:hAnsi="GHEA Grapalat" w:cs="Sylfaen"/>
        </w:rPr>
        <w:t xml:space="preserve"> </w:t>
      </w:r>
      <w:r w:rsidR="00C61E94" w:rsidRPr="002C04C9">
        <w:rPr>
          <w:rFonts w:ascii="GHEA Grapalat" w:hAnsi="GHEA Grapalat" w:cs="Sylfaen" w:hint="eastAsia"/>
        </w:rPr>
        <w:t>процедура</w:t>
      </w:r>
      <w:r w:rsidR="00C61E94" w:rsidRPr="002C04C9">
        <w:rPr>
          <w:rFonts w:ascii="GHEA Grapalat" w:hAnsi="GHEA Grapalat" w:cs="Sylfaen"/>
        </w:rPr>
        <w:t xml:space="preserve"> </w:t>
      </w:r>
      <w:r w:rsidR="00C61E94" w:rsidRPr="002C04C9">
        <w:rPr>
          <w:rFonts w:ascii="GHEA Grapalat" w:hAnsi="GHEA Grapalat" w:cs="Sylfaen" w:hint="eastAsia"/>
        </w:rPr>
        <w:t>организована</w:t>
      </w:r>
      <w:r w:rsidR="00C61E94" w:rsidRPr="002C04C9">
        <w:rPr>
          <w:rFonts w:ascii="GHEA Grapalat" w:hAnsi="GHEA Grapalat" w:cs="Sylfaen"/>
        </w:rPr>
        <w:t xml:space="preserve"> </w:t>
      </w:r>
      <w:r w:rsidR="00C61E94" w:rsidRPr="002C04C9">
        <w:rPr>
          <w:rFonts w:ascii="GHEA Grapalat" w:hAnsi="GHEA Grapalat" w:cs="Sylfaen" w:hint="eastAsia"/>
        </w:rPr>
        <w:t>в</w:t>
      </w:r>
      <w:r w:rsidR="00C61E94" w:rsidRPr="002C04C9">
        <w:rPr>
          <w:rFonts w:ascii="GHEA Grapalat" w:hAnsi="GHEA Grapalat" w:cs="Sylfaen"/>
        </w:rPr>
        <w:t xml:space="preserve"> </w:t>
      </w:r>
      <w:r w:rsidR="00C61E94" w:rsidRPr="002C04C9">
        <w:rPr>
          <w:rFonts w:ascii="GHEA Grapalat" w:hAnsi="GHEA Grapalat" w:cs="Sylfaen" w:hint="eastAsia"/>
        </w:rPr>
        <w:t>соответствии</w:t>
      </w:r>
      <w:r w:rsidR="00C61E94" w:rsidRPr="002C04C9">
        <w:rPr>
          <w:rFonts w:ascii="GHEA Grapalat" w:hAnsi="GHEA Grapalat" w:cs="Sylfaen"/>
        </w:rPr>
        <w:t xml:space="preserve"> </w:t>
      </w:r>
      <w:r w:rsidR="00C61E94" w:rsidRPr="002C04C9">
        <w:rPr>
          <w:rFonts w:ascii="GHEA Grapalat" w:hAnsi="GHEA Grapalat" w:cs="Sylfaen" w:hint="eastAsia"/>
        </w:rPr>
        <w:t>с</w:t>
      </w:r>
      <w:r w:rsidR="00C61E94" w:rsidRPr="002C04C9">
        <w:rPr>
          <w:rFonts w:ascii="GHEA Grapalat" w:hAnsi="GHEA Grapalat" w:cs="Sylfaen"/>
        </w:rPr>
        <w:t xml:space="preserve"> </w:t>
      </w:r>
      <w:r w:rsidR="00C61E94" w:rsidRPr="002C04C9">
        <w:rPr>
          <w:rFonts w:ascii="GHEA Grapalat" w:hAnsi="GHEA Grapalat" w:cs="Sylfaen" w:hint="eastAsia"/>
        </w:rPr>
        <w:t>нормами</w:t>
      </w:r>
      <w:r w:rsidR="00C61E94" w:rsidRPr="002C04C9">
        <w:rPr>
          <w:rFonts w:ascii="GHEA Grapalat" w:hAnsi="GHEA Grapalat" w:cs="Sylfaen"/>
        </w:rPr>
        <w:t xml:space="preserve">, </w:t>
      </w:r>
      <w:r w:rsidR="00C61E94" w:rsidRPr="002C04C9">
        <w:rPr>
          <w:rFonts w:ascii="GHEA Grapalat" w:hAnsi="GHEA Grapalat" w:cs="Sylfaen" w:hint="eastAsia"/>
        </w:rPr>
        <w:t>предусмотренным</w:t>
      </w:r>
      <w:r w:rsidR="00C61E94" w:rsidRPr="002C04C9">
        <w:rPr>
          <w:rFonts w:ascii="GHEA Grapalat" w:hAnsi="GHEA Grapalat" w:cs="Sylfaen"/>
        </w:rPr>
        <w:t xml:space="preserve"> </w:t>
      </w:r>
      <w:r w:rsidR="00C61E94" w:rsidRPr="002C04C9">
        <w:rPr>
          <w:rFonts w:ascii="GHEA Grapalat" w:hAnsi="GHEA Grapalat" w:cs="Sylfaen" w:hint="eastAsia"/>
        </w:rPr>
        <w:t>частью</w:t>
      </w:r>
      <w:r w:rsidR="00C61E94" w:rsidRPr="002C04C9">
        <w:rPr>
          <w:rFonts w:ascii="GHEA Grapalat" w:hAnsi="GHEA Grapalat" w:cs="Sylfaen"/>
        </w:rPr>
        <w:t xml:space="preserve"> 6 </w:t>
      </w:r>
      <w:r w:rsidR="00C61E94" w:rsidRPr="002C04C9">
        <w:rPr>
          <w:rFonts w:ascii="GHEA Grapalat" w:hAnsi="GHEA Grapalat" w:cs="Sylfaen" w:hint="eastAsia"/>
        </w:rPr>
        <w:t>статьи</w:t>
      </w:r>
      <w:r w:rsidR="00C61E94" w:rsidRPr="002C04C9">
        <w:rPr>
          <w:rFonts w:ascii="GHEA Grapalat" w:hAnsi="GHEA Grapalat" w:cs="Sylfaen"/>
        </w:rPr>
        <w:t xml:space="preserve"> 15 </w:t>
      </w:r>
      <w:r w:rsidR="00C61E94" w:rsidRPr="002C04C9">
        <w:rPr>
          <w:rFonts w:ascii="GHEA Grapalat" w:hAnsi="GHEA Grapalat" w:cs="Sylfaen" w:hint="eastAsia"/>
        </w:rPr>
        <w:t>Закона</w:t>
      </w:r>
      <w:r w:rsidR="00C61E94" w:rsidRPr="002C04C9">
        <w:rPr>
          <w:rFonts w:ascii="GHEA Grapalat" w:hAnsi="GHEA Grapalat" w:cs="Sylfaen"/>
        </w:rPr>
        <w:t xml:space="preserve"> </w:t>
      </w:r>
      <w:r w:rsidR="00C61E94" w:rsidRPr="002C04C9">
        <w:rPr>
          <w:rFonts w:ascii="GHEA Grapalat" w:hAnsi="GHEA Grapalat" w:cs="Sylfaen" w:hint="eastAsia"/>
        </w:rPr>
        <w:t>РА</w:t>
      </w:r>
      <w:r w:rsidR="00C61E94" w:rsidRPr="002C04C9">
        <w:rPr>
          <w:rFonts w:ascii="GHEA Grapalat" w:hAnsi="GHEA Grapalat" w:cs="Sylfaen"/>
        </w:rPr>
        <w:t xml:space="preserve"> "</w:t>
      </w:r>
      <w:r w:rsidR="00C61E94" w:rsidRPr="002C04C9">
        <w:rPr>
          <w:rFonts w:ascii="GHEA Grapalat" w:hAnsi="GHEA Grapalat" w:cs="Sylfaen" w:hint="eastAsia"/>
        </w:rPr>
        <w:t>О</w:t>
      </w:r>
      <w:r w:rsidR="00C61E94" w:rsidRPr="002C04C9">
        <w:rPr>
          <w:rFonts w:ascii="GHEA Grapalat" w:hAnsi="GHEA Grapalat" w:cs="Sylfaen"/>
        </w:rPr>
        <w:t xml:space="preserve"> </w:t>
      </w:r>
      <w:r w:rsidR="00C61E94" w:rsidRPr="002C04C9">
        <w:rPr>
          <w:rFonts w:ascii="GHEA Grapalat" w:hAnsi="GHEA Grapalat" w:cs="Sylfaen" w:hint="eastAsia"/>
        </w:rPr>
        <w:t>закупках</w:t>
      </w:r>
      <w:r w:rsidR="00C61E94" w:rsidRPr="002C04C9">
        <w:rPr>
          <w:rFonts w:ascii="GHEA Grapalat" w:hAnsi="GHEA Grapalat" w:cs="Sylfaen"/>
        </w:rPr>
        <w:t xml:space="preserve">`, </w:t>
      </w:r>
      <w:r w:rsidR="00C61E94" w:rsidRPr="002C04C9">
        <w:rPr>
          <w:rFonts w:ascii="GHEA Grapalat" w:hAnsi="GHEA Grapalat" w:cs="Sylfaen" w:hint="eastAsia"/>
        </w:rPr>
        <w:t>и</w:t>
      </w:r>
      <w:r w:rsidR="00C61E94" w:rsidRPr="002C04C9">
        <w:rPr>
          <w:rFonts w:ascii="GHEA Grapalat" w:hAnsi="GHEA Grapalat" w:cs="Sylfaen"/>
        </w:rPr>
        <w:t xml:space="preserve"> </w:t>
      </w:r>
      <w:r w:rsidR="00C61E94" w:rsidRPr="002C04C9">
        <w:rPr>
          <w:rFonts w:ascii="GHEA Grapalat" w:hAnsi="GHEA Grapalat" w:cs="Sylfaen" w:hint="eastAsia"/>
        </w:rPr>
        <w:t>в</w:t>
      </w:r>
      <w:r w:rsidR="00C61E94" w:rsidRPr="002C04C9">
        <w:rPr>
          <w:rFonts w:ascii="GHEA Grapalat" w:hAnsi="GHEA Grapalat" w:cs="Sylfaen"/>
        </w:rPr>
        <w:t xml:space="preserve"> </w:t>
      </w:r>
      <w:r w:rsidR="00C61E94" w:rsidRPr="002C04C9">
        <w:rPr>
          <w:rFonts w:ascii="GHEA Grapalat" w:hAnsi="GHEA Grapalat" w:cs="Sylfaen" w:hint="eastAsia"/>
        </w:rPr>
        <w:t>результате</w:t>
      </w:r>
      <w:r w:rsidR="00C61E94" w:rsidRPr="002C04C9">
        <w:rPr>
          <w:rFonts w:ascii="GHEA Grapalat" w:hAnsi="GHEA Grapalat" w:cs="Sylfaen"/>
        </w:rPr>
        <w:t xml:space="preserve"> </w:t>
      </w:r>
      <w:r w:rsidR="00C61E94" w:rsidRPr="002C04C9">
        <w:rPr>
          <w:rFonts w:ascii="GHEA Grapalat" w:hAnsi="GHEA Grapalat" w:cs="Sylfaen" w:hint="eastAsia"/>
        </w:rPr>
        <w:t>этого</w:t>
      </w:r>
      <w:r w:rsidR="00C61E94" w:rsidRPr="002C04C9">
        <w:rPr>
          <w:rFonts w:ascii="GHEA Grapalat" w:hAnsi="GHEA Grapalat" w:cs="Sylfaen"/>
        </w:rPr>
        <w:t xml:space="preserve"> </w:t>
      </w:r>
      <w:r w:rsidR="00C61E94" w:rsidRPr="002C04C9">
        <w:rPr>
          <w:rFonts w:ascii="GHEA Grapalat" w:hAnsi="GHEA Grapalat" w:cs="Sylfaen" w:hint="eastAsia"/>
        </w:rPr>
        <w:t>в</w:t>
      </w:r>
      <w:r w:rsidR="00C61E94" w:rsidRPr="002C04C9">
        <w:rPr>
          <w:rFonts w:ascii="GHEA Grapalat" w:hAnsi="GHEA Grapalat" w:cs="Sylfaen"/>
        </w:rPr>
        <w:t xml:space="preserve"> </w:t>
      </w:r>
      <w:r w:rsidR="00C61E94" w:rsidRPr="002C04C9">
        <w:rPr>
          <w:rFonts w:ascii="GHEA Grapalat" w:hAnsi="GHEA Grapalat" w:cs="Sylfaen" w:hint="eastAsia"/>
        </w:rPr>
        <w:t>целях</w:t>
      </w:r>
      <w:r w:rsidR="00C61E94" w:rsidRPr="002C04C9">
        <w:rPr>
          <w:rFonts w:ascii="GHEA Grapalat" w:hAnsi="GHEA Grapalat" w:cs="Sylfaen"/>
        </w:rPr>
        <w:t xml:space="preserve"> </w:t>
      </w:r>
      <w:r w:rsidR="00C61E94" w:rsidRPr="002C04C9">
        <w:rPr>
          <w:rFonts w:ascii="GHEA Grapalat" w:hAnsi="GHEA Grapalat" w:cs="Sylfaen" w:hint="eastAsia"/>
        </w:rPr>
        <w:t>заключения</w:t>
      </w:r>
      <w:r w:rsidR="00C61E94" w:rsidRPr="002C04C9">
        <w:rPr>
          <w:rFonts w:ascii="GHEA Grapalat" w:hAnsi="GHEA Grapalat" w:cs="Sylfaen"/>
        </w:rPr>
        <w:t xml:space="preserve"> </w:t>
      </w:r>
      <w:r w:rsidR="00C61E94" w:rsidRPr="002C04C9">
        <w:rPr>
          <w:rFonts w:ascii="GHEA Grapalat" w:hAnsi="GHEA Grapalat" w:cs="Sylfaen" w:hint="eastAsia"/>
        </w:rPr>
        <w:t>соглашения</w:t>
      </w:r>
      <w:r w:rsidR="00C61E94" w:rsidRPr="002C04C9">
        <w:rPr>
          <w:rFonts w:ascii="GHEA Grapalat" w:hAnsi="GHEA Grapalat" w:cs="Sylfaen"/>
        </w:rPr>
        <w:t xml:space="preserve"> </w:t>
      </w:r>
      <w:r w:rsidR="00C61E94" w:rsidRPr="002C04C9">
        <w:rPr>
          <w:rFonts w:ascii="GHEA Grapalat" w:hAnsi="GHEA Grapalat" w:cs="Sylfaen" w:hint="eastAsia"/>
        </w:rPr>
        <w:t>лицо</w:t>
      </w:r>
      <w:r w:rsidR="00C61E94" w:rsidRPr="002C04C9">
        <w:rPr>
          <w:rFonts w:ascii="GHEA Grapalat" w:hAnsi="GHEA Grapalat" w:cs="Sylfaen"/>
        </w:rPr>
        <w:t xml:space="preserve">, </w:t>
      </w:r>
      <w:r w:rsidR="00C61E94" w:rsidRPr="002C04C9">
        <w:rPr>
          <w:rFonts w:ascii="GHEA Grapalat" w:hAnsi="GHEA Grapalat" w:cs="Sylfaen" w:hint="eastAsia"/>
        </w:rPr>
        <w:t>заключившее</w:t>
      </w:r>
      <w:r w:rsidR="00C61E94" w:rsidRPr="002C04C9">
        <w:rPr>
          <w:rFonts w:ascii="GHEA Grapalat" w:hAnsi="GHEA Grapalat" w:cs="Sylfaen"/>
        </w:rPr>
        <w:t xml:space="preserve"> </w:t>
      </w:r>
      <w:r w:rsidR="00C61E94" w:rsidRPr="002C04C9">
        <w:rPr>
          <w:rFonts w:ascii="GHEA Grapalat" w:hAnsi="GHEA Grapalat" w:cs="Sylfaen" w:hint="eastAsia"/>
        </w:rPr>
        <w:t>договор</w:t>
      </w:r>
      <w:r w:rsidR="00C61E94" w:rsidRPr="002C04C9">
        <w:rPr>
          <w:rFonts w:ascii="GHEA Grapalat" w:hAnsi="GHEA Grapalat" w:cs="Sylfaen"/>
        </w:rPr>
        <w:t xml:space="preserve"> </w:t>
      </w:r>
      <w:r w:rsidR="00C61E94" w:rsidRPr="002C04C9">
        <w:rPr>
          <w:rFonts w:ascii="GHEA Grapalat" w:hAnsi="GHEA Grapalat" w:cs="Sylfaen" w:hint="eastAsia"/>
        </w:rPr>
        <w:t>в</w:t>
      </w:r>
      <w:r w:rsidR="00C61E94" w:rsidRPr="002C04C9">
        <w:rPr>
          <w:rFonts w:ascii="GHEA Grapalat" w:hAnsi="GHEA Grapalat" w:cs="Sylfaen"/>
        </w:rPr>
        <w:t xml:space="preserve"> </w:t>
      </w:r>
      <w:r w:rsidR="00C61E94" w:rsidRPr="002C04C9">
        <w:rPr>
          <w:rFonts w:ascii="GHEA Grapalat" w:hAnsi="GHEA Grapalat" w:cs="Sylfaen" w:hint="eastAsia"/>
        </w:rPr>
        <w:t>установленный</w:t>
      </w:r>
      <w:r w:rsidR="00C61E94" w:rsidRPr="002C04C9">
        <w:rPr>
          <w:rFonts w:ascii="GHEA Grapalat" w:hAnsi="GHEA Grapalat" w:cs="Sylfaen"/>
        </w:rPr>
        <w:t xml:space="preserve"> </w:t>
      </w:r>
      <w:r w:rsidR="00C61E94" w:rsidRPr="002C04C9">
        <w:rPr>
          <w:rFonts w:ascii="GHEA Grapalat" w:hAnsi="GHEA Grapalat" w:cs="Sylfaen" w:hint="eastAsia"/>
        </w:rPr>
        <w:t>срок</w:t>
      </w:r>
      <w:r w:rsidR="00C61E94" w:rsidRPr="002C04C9">
        <w:rPr>
          <w:rFonts w:ascii="GHEA Grapalat" w:hAnsi="GHEA Grapalat" w:cs="Sylfaen"/>
        </w:rPr>
        <w:t xml:space="preserve"> </w:t>
      </w:r>
      <w:r w:rsidR="00C61E94" w:rsidRPr="002C04C9">
        <w:rPr>
          <w:rFonts w:ascii="GHEA Grapalat" w:hAnsi="GHEA Grapalat" w:cs="Sylfaen" w:hint="eastAsia"/>
        </w:rPr>
        <w:t>обеспечение</w:t>
      </w:r>
      <w:r w:rsidR="00C61E94" w:rsidRPr="002C04C9">
        <w:rPr>
          <w:rFonts w:ascii="GHEA Grapalat" w:hAnsi="GHEA Grapalat" w:cs="Sylfaen"/>
        </w:rPr>
        <w:t xml:space="preserve"> </w:t>
      </w:r>
      <w:r w:rsidR="00C61E94" w:rsidRPr="002C04C9">
        <w:rPr>
          <w:rFonts w:ascii="GHEA Grapalat" w:hAnsi="GHEA Grapalat" w:cs="Sylfaen" w:hint="eastAsia"/>
        </w:rPr>
        <w:t>договора</w:t>
      </w:r>
      <w:r w:rsidR="00C61E94" w:rsidRPr="002C04C9">
        <w:rPr>
          <w:rFonts w:ascii="GHEA Grapalat" w:hAnsi="GHEA Grapalat" w:cs="Sylfaen"/>
        </w:rPr>
        <w:t xml:space="preserve">, </w:t>
      </w:r>
      <w:r w:rsidR="00C61E94" w:rsidRPr="002C04C9">
        <w:rPr>
          <w:rFonts w:ascii="GHEA Grapalat" w:hAnsi="GHEA Grapalat" w:cs="Sylfaen" w:hint="eastAsia"/>
        </w:rPr>
        <w:t>представленного</w:t>
      </w:r>
      <w:r w:rsidR="00C61E94" w:rsidRPr="002C04C9">
        <w:rPr>
          <w:rFonts w:ascii="GHEA Grapalat" w:hAnsi="GHEA Grapalat" w:cs="Sylfaen"/>
        </w:rPr>
        <w:t xml:space="preserve"> </w:t>
      </w:r>
      <w:r w:rsidR="00C61E94" w:rsidRPr="002C04C9">
        <w:rPr>
          <w:rFonts w:ascii="GHEA Grapalat" w:hAnsi="GHEA Grapalat" w:cs="Sylfaen" w:hint="eastAsia"/>
        </w:rPr>
        <w:t>в</w:t>
      </w:r>
      <w:r w:rsidR="00C61E94" w:rsidRPr="002C04C9">
        <w:rPr>
          <w:rFonts w:ascii="GHEA Grapalat" w:hAnsi="GHEA Grapalat" w:cs="Sylfaen"/>
        </w:rPr>
        <w:t xml:space="preserve"> </w:t>
      </w:r>
      <w:r w:rsidR="00C61E94" w:rsidRPr="002C04C9">
        <w:rPr>
          <w:rFonts w:ascii="GHEA Grapalat" w:hAnsi="GHEA Grapalat" w:cs="Sylfaen" w:hint="eastAsia"/>
        </w:rPr>
        <w:t>виде</w:t>
      </w:r>
      <w:r w:rsidR="00C61E94" w:rsidRPr="002C04C9">
        <w:rPr>
          <w:rFonts w:ascii="GHEA Grapalat" w:hAnsi="GHEA Grapalat" w:cs="Sylfaen"/>
        </w:rPr>
        <w:t xml:space="preserve"> </w:t>
      </w:r>
      <w:r w:rsidR="00C61E94" w:rsidRPr="002C04C9">
        <w:rPr>
          <w:rFonts w:ascii="GHEA Grapalat" w:hAnsi="GHEA Grapalat" w:cs="Sylfaen" w:hint="eastAsia"/>
        </w:rPr>
        <w:t>односторонне</w:t>
      </w:r>
      <w:r w:rsidR="00C61E94" w:rsidRPr="002C04C9">
        <w:rPr>
          <w:rFonts w:ascii="GHEA Grapalat" w:hAnsi="GHEA Grapalat" w:cs="Sylfaen"/>
        </w:rPr>
        <w:t xml:space="preserve"> </w:t>
      </w:r>
      <w:r w:rsidR="00C61E94" w:rsidRPr="002C04C9">
        <w:rPr>
          <w:rFonts w:ascii="GHEA Grapalat" w:hAnsi="GHEA Grapalat" w:cs="Sylfaen" w:hint="eastAsia"/>
        </w:rPr>
        <w:t>утвержденного</w:t>
      </w:r>
      <w:r w:rsidR="00C61E94" w:rsidRPr="002C04C9">
        <w:rPr>
          <w:rFonts w:ascii="GHEA Grapalat" w:hAnsi="GHEA Grapalat" w:cs="Sylfaen"/>
        </w:rPr>
        <w:t xml:space="preserve"> </w:t>
      </w:r>
      <w:r w:rsidR="00C61E94" w:rsidRPr="002C04C9">
        <w:rPr>
          <w:rFonts w:ascii="GHEA Grapalat" w:hAnsi="GHEA Grapalat" w:cs="Sylfaen" w:hint="eastAsia"/>
        </w:rPr>
        <w:t>заявления</w:t>
      </w:r>
      <w:r w:rsidR="00C61E94" w:rsidRPr="002C04C9">
        <w:rPr>
          <w:rFonts w:ascii="GHEA Grapalat" w:hAnsi="GHEA Grapalat" w:cs="Sylfaen"/>
        </w:rPr>
        <w:t xml:space="preserve">- </w:t>
      </w:r>
      <w:r w:rsidR="00C61E94" w:rsidRPr="002C04C9">
        <w:rPr>
          <w:rFonts w:ascii="GHEA Grapalat" w:hAnsi="GHEA Grapalat" w:cs="Sylfaen" w:hint="eastAsia"/>
        </w:rPr>
        <w:t>неустойки</w:t>
      </w:r>
      <w:r w:rsidR="00C61E94" w:rsidRPr="002C04C9">
        <w:rPr>
          <w:rFonts w:ascii="GHEA Grapalat" w:hAnsi="GHEA Grapalat" w:cs="Sylfaen"/>
        </w:rPr>
        <w:t xml:space="preserve"> (</w:t>
      </w:r>
      <w:r w:rsidR="00C61E94" w:rsidRPr="002C04C9">
        <w:rPr>
          <w:rFonts w:ascii="GHEA Grapalat" w:hAnsi="GHEA Grapalat" w:cs="Sylfaen" w:hint="eastAsia"/>
        </w:rPr>
        <w:t>далее</w:t>
      </w:r>
      <w:r w:rsidR="00C61E94" w:rsidRPr="002C04C9">
        <w:rPr>
          <w:rFonts w:ascii="GHEA Grapalat" w:hAnsi="GHEA Grapalat" w:cs="Sylfaen"/>
        </w:rPr>
        <w:t xml:space="preserve"> </w:t>
      </w:r>
      <w:r w:rsidR="00C61E94" w:rsidRPr="002C04C9">
        <w:rPr>
          <w:rFonts w:ascii="GHEA Grapalat" w:hAnsi="GHEA Grapalat" w:cs="Sylfaen" w:hint="eastAsia"/>
        </w:rPr>
        <w:t>также</w:t>
      </w:r>
      <w:r w:rsidR="00C61E94" w:rsidRPr="002C04C9">
        <w:rPr>
          <w:rFonts w:ascii="GHEA Grapalat" w:hAnsi="GHEA Grapalat" w:cs="Sylfaen"/>
        </w:rPr>
        <w:t xml:space="preserve"> </w:t>
      </w:r>
      <w:r w:rsidR="00C61E94" w:rsidRPr="002C04C9">
        <w:rPr>
          <w:rFonts w:ascii="GHEA Grapalat" w:hAnsi="GHEA Grapalat" w:cs="Sylfaen" w:hint="eastAsia"/>
        </w:rPr>
        <w:t>неустойки</w:t>
      </w:r>
      <w:r w:rsidR="00C61E94" w:rsidRPr="002C04C9">
        <w:rPr>
          <w:rFonts w:ascii="GHEA Grapalat" w:hAnsi="GHEA Grapalat" w:cs="Sylfaen"/>
        </w:rPr>
        <w:t xml:space="preserve">), </w:t>
      </w:r>
      <w:r w:rsidR="00C61E94" w:rsidRPr="002C04C9">
        <w:rPr>
          <w:rFonts w:ascii="GHEA Grapalat" w:hAnsi="GHEA Grapalat" w:cs="Sylfaen" w:hint="eastAsia"/>
        </w:rPr>
        <w:t>не</w:t>
      </w:r>
      <w:r w:rsidR="00C61E94" w:rsidRPr="002C04C9">
        <w:rPr>
          <w:rFonts w:ascii="GHEA Grapalat" w:hAnsi="GHEA Grapalat" w:cs="Sylfaen"/>
        </w:rPr>
        <w:t xml:space="preserve"> </w:t>
      </w:r>
      <w:r w:rsidR="00C61E94" w:rsidRPr="002C04C9">
        <w:rPr>
          <w:rFonts w:ascii="GHEA Grapalat" w:hAnsi="GHEA Grapalat" w:cs="Sylfaen" w:hint="eastAsia"/>
        </w:rPr>
        <w:t>заменяет</w:t>
      </w:r>
      <w:r w:rsidR="00C61E94" w:rsidRPr="002C04C9">
        <w:rPr>
          <w:rFonts w:ascii="GHEA Grapalat" w:hAnsi="GHEA Grapalat" w:cs="Sylfaen"/>
        </w:rPr>
        <w:t xml:space="preserve"> </w:t>
      </w:r>
      <w:r w:rsidR="00C61E94" w:rsidRPr="002C04C9">
        <w:rPr>
          <w:rFonts w:ascii="GHEA Grapalat" w:hAnsi="GHEA Grapalat" w:cs="Sylfaen" w:hint="eastAsia"/>
        </w:rPr>
        <w:t>на</w:t>
      </w:r>
      <w:r w:rsidR="00C61E94" w:rsidRPr="002C04C9">
        <w:rPr>
          <w:rFonts w:ascii="GHEA Grapalat" w:hAnsi="GHEA Grapalat" w:cs="Sylfaen"/>
        </w:rPr>
        <w:t xml:space="preserve"> </w:t>
      </w:r>
      <w:r w:rsidR="00C61E94" w:rsidRPr="002C04C9">
        <w:rPr>
          <w:rFonts w:ascii="GHEA Grapalat" w:hAnsi="GHEA Grapalat" w:cs="Sylfaen" w:hint="eastAsia"/>
        </w:rPr>
        <w:t>банковскую</w:t>
      </w:r>
      <w:r w:rsidR="00C61E94" w:rsidRPr="002C04C9">
        <w:rPr>
          <w:rFonts w:ascii="GHEA Grapalat" w:hAnsi="GHEA Grapalat" w:cs="Sylfaen"/>
        </w:rPr>
        <w:t xml:space="preserve"> </w:t>
      </w:r>
      <w:r w:rsidR="00C61E94" w:rsidRPr="002C04C9">
        <w:rPr>
          <w:rFonts w:ascii="GHEA Grapalat" w:hAnsi="GHEA Grapalat" w:cs="Sylfaen" w:hint="eastAsia"/>
        </w:rPr>
        <w:t>гарантию</w:t>
      </w:r>
      <w:r w:rsidR="00C61E94" w:rsidRPr="002C04C9">
        <w:rPr>
          <w:rFonts w:ascii="GHEA Grapalat" w:hAnsi="GHEA Grapalat" w:cs="Sylfaen"/>
        </w:rPr>
        <w:t xml:space="preserve"> </w:t>
      </w:r>
      <w:r w:rsidR="00C61E94" w:rsidRPr="002C04C9">
        <w:rPr>
          <w:rFonts w:ascii="GHEA Grapalat" w:hAnsi="GHEA Grapalat" w:cs="Sylfaen" w:hint="eastAsia"/>
        </w:rPr>
        <w:t>или</w:t>
      </w:r>
      <w:r w:rsidR="00C61E94" w:rsidRPr="002C04C9">
        <w:rPr>
          <w:rFonts w:ascii="GHEA Grapalat" w:hAnsi="GHEA Grapalat" w:cs="Sylfaen"/>
        </w:rPr>
        <w:t xml:space="preserve"> </w:t>
      </w:r>
      <w:r w:rsidR="00C61E94" w:rsidRPr="002C04C9">
        <w:rPr>
          <w:rFonts w:ascii="GHEA Grapalat" w:hAnsi="GHEA Grapalat" w:cs="Sylfaen" w:hint="eastAsia"/>
        </w:rPr>
        <w:t>наличные</w:t>
      </w:r>
      <w:r w:rsidR="00C61E94" w:rsidRPr="002C04C9">
        <w:rPr>
          <w:rFonts w:ascii="GHEA Grapalat" w:hAnsi="GHEA Grapalat" w:cs="Sylfaen"/>
        </w:rPr>
        <w:t xml:space="preserve"> </w:t>
      </w:r>
      <w:r w:rsidR="00C61E94" w:rsidRPr="002C04C9">
        <w:rPr>
          <w:rFonts w:ascii="GHEA Grapalat" w:hAnsi="GHEA Grapalat" w:cs="Sylfaen" w:hint="eastAsia"/>
        </w:rPr>
        <w:t>деньги</w:t>
      </w:r>
      <w:r w:rsidR="00C61E94" w:rsidRPr="002C04C9">
        <w:rPr>
          <w:rFonts w:ascii="GHEA Grapalat" w:hAnsi="GHEA Grapalat" w:cs="Sylfaen"/>
        </w:rPr>
        <w:t xml:space="preserve">, </w:t>
      </w:r>
      <w:r w:rsidR="00C61E94" w:rsidRPr="002C04C9">
        <w:rPr>
          <w:rFonts w:ascii="GHEA Grapalat" w:hAnsi="GHEA Grapalat" w:cs="Sylfaen" w:hint="eastAsia"/>
        </w:rPr>
        <w:t>то</w:t>
      </w:r>
      <w:r w:rsidR="00C61E94" w:rsidRPr="002C04C9">
        <w:rPr>
          <w:rFonts w:ascii="GHEA Grapalat" w:hAnsi="GHEA Grapalat" w:cs="Sylfaen"/>
        </w:rPr>
        <w:t xml:space="preserve"> </w:t>
      </w:r>
      <w:r w:rsidR="00C61E94" w:rsidRPr="002C04C9">
        <w:rPr>
          <w:rFonts w:ascii="GHEA Grapalat" w:hAnsi="GHEA Grapalat" w:cs="Sylfaen" w:hint="eastAsia"/>
        </w:rPr>
        <w:t>это</w:t>
      </w:r>
      <w:r w:rsidR="00C61E94" w:rsidRPr="002C04C9">
        <w:rPr>
          <w:rFonts w:ascii="GHEA Grapalat" w:hAnsi="GHEA Grapalat" w:cs="Sylfaen"/>
        </w:rPr>
        <w:t xml:space="preserve"> </w:t>
      </w:r>
      <w:r w:rsidR="00C61E94" w:rsidRPr="002C04C9">
        <w:rPr>
          <w:rFonts w:ascii="GHEA Grapalat" w:hAnsi="GHEA Grapalat" w:cs="Sylfaen" w:hint="eastAsia"/>
        </w:rPr>
        <w:t>обстоятельство</w:t>
      </w:r>
      <w:r w:rsidR="00C61E94" w:rsidRPr="002C04C9">
        <w:rPr>
          <w:rFonts w:ascii="GHEA Grapalat" w:hAnsi="GHEA Grapalat" w:cs="Sylfaen"/>
        </w:rPr>
        <w:t xml:space="preserve"> </w:t>
      </w:r>
      <w:r w:rsidR="00C61E94" w:rsidRPr="002C04C9">
        <w:rPr>
          <w:rFonts w:ascii="GHEA Grapalat" w:hAnsi="GHEA Grapalat" w:cs="Sylfaen" w:hint="eastAsia"/>
        </w:rPr>
        <w:t>считается</w:t>
      </w:r>
      <w:r w:rsidR="00C61E94" w:rsidRPr="002C04C9">
        <w:rPr>
          <w:rFonts w:ascii="GHEA Grapalat" w:hAnsi="GHEA Grapalat" w:cs="Sylfaen"/>
        </w:rPr>
        <w:t xml:space="preserve"> </w:t>
      </w:r>
      <w:r w:rsidR="00C61E94" w:rsidRPr="002C04C9">
        <w:rPr>
          <w:rFonts w:ascii="GHEA Grapalat" w:hAnsi="GHEA Grapalat" w:cs="Sylfaen" w:hint="eastAsia"/>
        </w:rPr>
        <w:t>нарушением</w:t>
      </w:r>
      <w:r w:rsidR="00C61E94" w:rsidRPr="002C04C9">
        <w:rPr>
          <w:rFonts w:ascii="GHEA Grapalat" w:hAnsi="GHEA Grapalat" w:cs="Sylfaen"/>
        </w:rPr>
        <w:t xml:space="preserve"> </w:t>
      </w:r>
      <w:r w:rsidR="00C61E94" w:rsidRPr="002C04C9">
        <w:rPr>
          <w:rFonts w:ascii="GHEA Grapalat" w:hAnsi="GHEA Grapalat" w:cs="Sylfaen" w:hint="eastAsia"/>
        </w:rPr>
        <w:t>обязательства</w:t>
      </w:r>
      <w:r w:rsidR="00C61E94" w:rsidRPr="002C04C9">
        <w:rPr>
          <w:rFonts w:ascii="GHEA Grapalat" w:hAnsi="GHEA Grapalat" w:cs="Sylfaen"/>
        </w:rPr>
        <w:t xml:space="preserve"> </w:t>
      </w:r>
      <w:r w:rsidR="00C61E94" w:rsidRPr="002C04C9">
        <w:rPr>
          <w:rFonts w:ascii="GHEA Grapalat" w:hAnsi="GHEA Grapalat" w:cs="Sylfaen" w:hint="eastAsia"/>
        </w:rPr>
        <w:t>участника</w:t>
      </w:r>
      <w:r w:rsidR="00C61E94" w:rsidRPr="002C04C9">
        <w:rPr>
          <w:rFonts w:ascii="GHEA Grapalat" w:hAnsi="GHEA Grapalat" w:cs="Sylfaen"/>
        </w:rPr>
        <w:t xml:space="preserve"> </w:t>
      </w:r>
      <w:r w:rsidR="00C61E94" w:rsidRPr="002C04C9">
        <w:rPr>
          <w:rFonts w:ascii="GHEA Grapalat" w:hAnsi="GHEA Grapalat" w:cs="Sylfaen" w:hint="eastAsia"/>
        </w:rPr>
        <w:t>в</w:t>
      </w:r>
      <w:r w:rsidR="00C61E94" w:rsidRPr="002C04C9">
        <w:rPr>
          <w:rFonts w:ascii="GHEA Grapalat" w:hAnsi="GHEA Grapalat" w:cs="Sylfaen"/>
        </w:rPr>
        <w:t xml:space="preserve"> </w:t>
      </w:r>
      <w:r w:rsidR="00C61E94" w:rsidRPr="002C04C9">
        <w:rPr>
          <w:rFonts w:ascii="GHEA Grapalat" w:hAnsi="GHEA Grapalat" w:cs="Sylfaen" w:hint="eastAsia"/>
        </w:rPr>
        <w:t>рамках</w:t>
      </w:r>
      <w:r w:rsidR="00C61E94" w:rsidRPr="002C04C9">
        <w:rPr>
          <w:rFonts w:ascii="GHEA Grapalat" w:hAnsi="GHEA Grapalat" w:cs="Sylfaen"/>
        </w:rPr>
        <w:t xml:space="preserve"> </w:t>
      </w:r>
      <w:r w:rsidR="00C61E94" w:rsidRPr="002C04C9">
        <w:rPr>
          <w:rFonts w:ascii="GHEA Grapalat" w:hAnsi="GHEA Grapalat" w:cs="Sylfaen" w:hint="eastAsia"/>
        </w:rPr>
        <w:t>процесса</w:t>
      </w:r>
      <w:r w:rsidR="00C61E94" w:rsidRPr="002C04C9">
        <w:rPr>
          <w:rFonts w:ascii="GHEA Grapalat" w:hAnsi="GHEA Grapalat" w:cs="Sylfaen"/>
        </w:rPr>
        <w:t xml:space="preserve"> </w:t>
      </w:r>
      <w:r w:rsidR="00C61E94" w:rsidRPr="002C04C9">
        <w:rPr>
          <w:rFonts w:ascii="GHEA Grapalat" w:hAnsi="GHEA Grapalat" w:cs="Sylfaen" w:hint="eastAsia"/>
        </w:rPr>
        <w:t>закупки</w:t>
      </w:r>
      <w:r w:rsidR="00C61E94" w:rsidRPr="002C04C9">
        <w:rPr>
          <w:rFonts w:ascii="GHEA Grapalat" w:hAnsi="GHEA Grapalat" w:cs="Sylfaen"/>
        </w:rPr>
        <w:t>.</w:t>
      </w:r>
    </w:p>
    <w:p w14:paraId="0F7660DF" w14:textId="77777777" w:rsidR="00EA341B" w:rsidRPr="002C04C9" w:rsidRDefault="00CC4C4C" w:rsidP="00EA341B">
      <w:pPr>
        <w:widowControl w:val="0"/>
        <w:tabs>
          <w:tab w:val="left" w:pos="0"/>
        </w:tabs>
        <w:ind w:left="-284" w:firstLine="284"/>
        <w:jc w:val="both"/>
        <w:rPr>
          <w:rFonts w:ascii="GHEA Grapalat" w:hAnsi="GHEA Grapalat"/>
        </w:rPr>
      </w:pPr>
      <w:r w:rsidRPr="002C04C9">
        <w:rPr>
          <w:rFonts w:ascii="GHEA Grapalat" w:hAnsi="GHEA Grapalat" w:cs="Sylfaen"/>
        </w:rPr>
        <w:t>-</w:t>
      </w:r>
      <w:r w:rsidR="00EA341B" w:rsidRPr="002C04C9">
        <w:rPr>
          <w:rFonts w:ascii="GHEA Grapalat" w:hAnsi="GHEA Grapalat"/>
        </w:rPr>
        <w:t xml:space="preserve"> </w:t>
      </w:r>
      <w:r w:rsidRPr="002C04C9">
        <w:rPr>
          <w:rFonts w:ascii="GHEA Grapalat" w:hAnsi="GHEA Grapalat"/>
        </w:rPr>
        <w:t>о</w:t>
      </w:r>
      <w:r w:rsidR="00EA341B" w:rsidRPr="002C04C9">
        <w:rPr>
          <w:rFonts w:ascii="GHEA Grapalat" w:hAnsi="GHEA Grapalat"/>
        </w:rPr>
        <w:t>бстоятельство, предусмотренное в пункте 8.8.1 части 1 настоящего приглашения, не считается нарушением обязательств, взятых в рамках процесса закупки.</w:t>
      </w:r>
    </w:p>
    <w:p w14:paraId="4B6F1065" w14:textId="77777777" w:rsidR="00EA341B" w:rsidRPr="002C04C9" w:rsidRDefault="00EA341B" w:rsidP="00B46D58">
      <w:pPr>
        <w:widowControl w:val="0"/>
        <w:tabs>
          <w:tab w:val="left" w:pos="1276"/>
        </w:tabs>
        <w:spacing w:after="160"/>
        <w:ind w:firstLine="567"/>
        <w:jc w:val="both"/>
        <w:rPr>
          <w:rFonts w:ascii="GHEA Grapalat" w:hAnsi="GHEA Grapalat"/>
        </w:rPr>
      </w:pPr>
    </w:p>
    <w:p w14:paraId="7ED4D42B" w14:textId="77777777" w:rsidR="00A63D83" w:rsidRPr="002C04C9" w:rsidRDefault="00A63D83" w:rsidP="00B46D58">
      <w:pPr>
        <w:widowControl w:val="0"/>
        <w:tabs>
          <w:tab w:val="left" w:pos="1276"/>
        </w:tabs>
        <w:spacing w:after="160"/>
        <w:ind w:firstLine="567"/>
        <w:jc w:val="both"/>
        <w:rPr>
          <w:rFonts w:ascii="GHEA Grapalat" w:hAnsi="GHEA Grapalat"/>
        </w:rPr>
      </w:pPr>
      <w:r w:rsidRPr="002C04C9">
        <w:rPr>
          <w:rFonts w:ascii="GHEA Grapalat" w:hAnsi="GHEA Grapalat"/>
        </w:rPr>
        <w:lastRenderedPageBreak/>
        <w:t>8.1</w:t>
      </w:r>
      <w:r w:rsidR="00C44C97" w:rsidRPr="002C04C9">
        <w:rPr>
          <w:rFonts w:ascii="GHEA Grapalat" w:hAnsi="GHEA Grapalat"/>
        </w:rPr>
        <w:t>4</w:t>
      </w:r>
      <w:r w:rsidR="00A31DCA" w:rsidRPr="002C04C9">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45DC81E3" w14:textId="77777777" w:rsidR="00A23E7B" w:rsidRPr="002C04C9" w:rsidRDefault="00E64D24" w:rsidP="00B46D58">
      <w:pPr>
        <w:pStyle w:val="norm"/>
        <w:widowControl w:val="0"/>
        <w:tabs>
          <w:tab w:val="left" w:pos="1276"/>
        </w:tabs>
        <w:spacing w:after="160" w:line="240" w:lineRule="auto"/>
        <w:ind w:firstLine="567"/>
        <w:rPr>
          <w:rFonts w:ascii="GHEA Grapalat" w:hAnsi="GHEA Grapalat" w:cs="Sylfaen"/>
          <w:sz w:val="24"/>
          <w:szCs w:val="24"/>
        </w:rPr>
      </w:pPr>
      <w:r w:rsidRPr="002C04C9">
        <w:rPr>
          <w:rFonts w:ascii="GHEA Grapalat" w:hAnsi="GHEA Grapalat"/>
          <w:sz w:val="24"/>
          <w:szCs w:val="24"/>
        </w:rPr>
        <w:t>8.1</w:t>
      </w:r>
      <w:r w:rsidR="00C44C97" w:rsidRPr="002C04C9">
        <w:rPr>
          <w:rFonts w:ascii="GHEA Grapalat" w:hAnsi="GHEA Grapalat"/>
          <w:sz w:val="24"/>
          <w:szCs w:val="24"/>
        </w:rPr>
        <w:t>5</w:t>
      </w:r>
      <w:r w:rsidRPr="002C04C9">
        <w:rPr>
          <w:rFonts w:ascii="GHEA Grapalat" w:hAnsi="GHEA Grapalat"/>
          <w:sz w:val="24"/>
          <w:szCs w:val="24"/>
        </w:rPr>
        <w:t xml:space="preserve"> </w:t>
      </w:r>
      <w:r w:rsidR="00C44C97" w:rsidRPr="002C04C9">
        <w:rPr>
          <w:rFonts w:ascii="GHEA Grapalat" w:hAnsi="GHEA Grapalat"/>
          <w:sz w:val="24"/>
          <w:szCs w:val="24"/>
        </w:rPr>
        <w:t>Документы, указанные в пункте</w:t>
      </w:r>
      <w:r w:rsidR="00A74478" w:rsidRPr="002C04C9">
        <w:rPr>
          <w:rFonts w:ascii="GHEA Grapalat" w:hAnsi="GHEA Grapalat"/>
          <w:sz w:val="24"/>
          <w:szCs w:val="24"/>
        </w:rPr>
        <w:t xml:space="preserve"> 8.</w:t>
      </w:r>
      <w:r w:rsidR="00F20C21" w:rsidRPr="002C04C9">
        <w:rPr>
          <w:rFonts w:ascii="GHEA Grapalat" w:hAnsi="GHEA Grapalat"/>
          <w:sz w:val="24"/>
          <w:szCs w:val="24"/>
        </w:rPr>
        <w:t>8</w:t>
      </w:r>
      <w:r w:rsidR="00A74478" w:rsidRPr="002C04C9">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2C04C9">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376FBC81" w14:textId="77777777" w:rsidR="002B121D" w:rsidRPr="002C04C9"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2C04C9">
        <w:rPr>
          <w:rFonts w:ascii="GHEA Grapalat" w:hAnsi="GHEA Grapalat"/>
          <w:sz w:val="24"/>
          <w:szCs w:val="24"/>
        </w:rPr>
        <w:t>8.</w:t>
      </w:r>
      <w:r w:rsidR="0093610F" w:rsidRPr="002C04C9">
        <w:rPr>
          <w:rFonts w:ascii="GHEA Grapalat" w:hAnsi="GHEA Grapalat"/>
          <w:sz w:val="24"/>
          <w:szCs w:val="24"/>
        </w:rPr>
        <w:t>1</w:t>
      </w:r>
      <w:r w:rsidR="00E520F6" w:rsidRPr="002C04C9">
        <w:rPr>
          <w:rFonts w:ascii="GHEA Grapalat" w:hAnsi="GHEA Grapalat"/>
          <w:sz w:val="24"/>
          <w:szCs w:val="24"/>
        </w:rPr>
        <w:t>6</w:t>
      </w:r>
      <w:r w:rsidR="00EE0CB1" w:rsidRPr="002C04C9">
        <w:rPr>
          <w:rFonts w:ascii="GHEA Grapalat" w:hAnsi="GHEA Grapalat"/>
          <w:sz w:val="24"/>
          <w:szCs w:val="24"/>
        </w:rPr>
        <w:t>.</w:t>
      </w:r>
      <w:r w:rsidR="00EE0CB1" w:rsidRPr="002C04C9">
        <w:rPr>
          <w:rFonts w:ascii="GHEA Grapalat" w:hAnsi="GHEA Grapalat"/>
          <w:sz w:val="24"/>
          <w:szCs w:val="24"/>
        </w:rPr>
        <w:tab/>
      </w:r>
      <w:r w:rsidRPr="002C04C9">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49F6EF0" w14:textId="77777777" w:rsidR="00BF457D" w:rsidRPr="002C04C9" w:rsidRDefault="00BF457D" w:rsidP="00C04986">
      <w:pPr>
        <w:widowControl w:val="0"/>
        <w:tabs>
          <w:tab w:val="left" w:pos="1276"/>
        </w:tabs>
        <w:spacing w:after="160"/>
        <w:ind w:firstLine="567"/>
        <w:jc w:val="both"/>
        <w:rPr>
          <w:rFonts w:ascii="GHEA Grapalat" w:hAnsi="GHEA Grapalat"/>
        </w:rPr>
      </w:pPr>
      <w:r w:rsidRPr="002C04C9">
        <w:rPr>
          <w:rFonts w:ascii="GHEA Grapalat" w:hAnsi="GHEA Grapalat"/>
        </w:rPr>
        <w:t>8.1</w:t>
      </w:r>
      <w:r w:rsidR="00E520F6" w:rsidRPr="002C04C9">
        <w:rPr>
          <w:rFonts w:ascii="GHEA Grapalat" w:hAnsi="GHEA Grapalat"/>
        </w:rPr>
        <w:t>7</w:t>
      </w:r>
      <w:r w:rsidRPr="002C04C9">
        <w:rPr>
          <w:rFonts w:ascii="GHEA Grapalat" w:hAnsi="GHEA Grapalat"/>
        </w:rPr>
        <w:t>.</w:t>
      </w:r>
      <w:r w:rsidRPr="002C04C9">
        <w:rPr>
          <w:rFonts w:ascii="GHEA Grapalat" w:hAnsi="GHEA Grapalat"/>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036FD15F" w14:textId="77777777" w:rsidR="00BF457D" w:rsidRPr="002C04C9" w:rsidRDefault="00BF457D" w:rsidP="00C04986">
      <w:pPr>
        <w:widowControl w:val="0"/>
        <w:spacing w:after="160"/>
        <w:ind w:firstLine="567"/>
        <w:jc w:val="both"/>
        <w:rPr>
          <w:rFonts w:ascii="GHEA Grapalat" w:hAnsi="GHEA Grapalat"/>
        </w:rPr>
      </w:pPr>
      <w:r w:rsidRPr="002C04C9">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73BFD75D" w14:textId="77777777" w:rsidR="002B103D" w:rsidRPr="002C04C9"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2C04C9">
        <w:rPr>
          <w:rFonts w:ascii="GHEA Grapalat" w:hAnsi="GHEA Grapalat"/>
          <w:sz w:val="24"/>
          <w:szCs w:val="24"/>
        </w:rPr>
        <w:t>8.</w:t>
      </w:r>
      <w:r w:rsidR="000E624C" w:rsidRPr="002C04C9">
        <w:rPr>
          <w:rFonts w:ascii="GHEA Grapalat" w:hAnsi="GHEA Grapalat"/>
          <w:sz w:val="24"/>
          <w:szCs w:val="24"/>
        </w:rPr>
        <w:t>1</w:t>
      </w:r>
      <w:r w:rsidR="00E520F6" w:rsidRPr="002C04C9">
        <w:rPr>
          <w:rFonts w:ascii="GHEA Grapalat" w:hAnsi="GHEA Grapalat"/>
          <w:sz w:val="24"/>
          <w:szCs w:val="24"/>
        </w:rPr>
        <w:t>8</w:t>
      </w:r>
      <w:r w:rsidRPr="002C04C9">
        <w:rPr>
          <w:rFonts w:ascii="GHEA Grapalat" w:hAnsi="GHEA Grapalat"/>
          <w:sz w:val="24"/>
          <w:szCs w:val="24"/>
        </w:rPr>
        <w:t>.</w:t>
      </w:r>
      <w:r w:rsidR="00EE0CB1" w:rsidRPr="002C04C9">
        <w:rPr>
          <w:rFonts w:ascii="GHEA Grapalat" w:hAnsi="GHEA Grapalat"/>
          <w:sz w:val="24"/>
          <w:szCs w:val="24"/>
        </w:rPr>
        <w:tab/>
      </w:r>
      <w:r w:rsidRPr="002C04C9">
        <w:rPr>
          <w:rFonts w:ascii="GHEA Grapalat" w:hAnsi="GHEA Grapalat"/>
          <w:sz w:val="24"/>
          <w:szCs w:val="24"/>
        </w:rPr>
        <w:t>Оценка заявок и определение отобранного участника осуществляются по отдельным лотам</w:t>
      </w:r>
      <w:r w:rsidR="00757B7C" w:rsidRPr="002C04C9">
        <w:rPr>
          <w:rStyle w:val="FootnoteReference"/>
          <w:rFonts w:ascii="GHEA Grapalat" w:hAnsi="GHEA Grapalat"/>
          <w:sz w:val="24"/>
          <w:szCs w:val="24"/>
        </w:rPr>
        <w:footnoteReference w:customMarkFollows="1" w:id="6"/>
        <w:t>10</w:t>
      </w:r>
      <w:r w:rsidRPr="002C04C9">
        <w:rPr>
          <w:rFonts w:ascii="GHEA Grapalat" w:hAnsi="GHEA Grapalat"/>
          <w:sz w:val="24"/>
          <w:szCs w:val="24"/>
        </w:rPr>
        <w:t xml:space="preserve">. </w:t>
      </w:r>
    </w:p>
    <w:p w14:paraId="21B61149" w14:textId="77777777" w:rsidR="00583092" w:rsidRPr="002C04C9" w:rsidRDefault="00A150A9" w:rsidP="00B46D58">
      <w:pPr>
        <w:widowControl w:val="0"/>
        <w:tabs>
          <w:tab w:val="left" w:pos="1276"/>
        </w:tabs>
        <w:spacing w:after="160"/>
        <w:ind w:firstLine="567"/>
        <w:jc w:val="both"/>
        <w:rPr>
          <w:rFonts w:ascii="GHEA Grapalat" w:hAnsi="GHEA Grapalat"/>
        </w:rPr>
      </w:pPr>
      <w:r w:rsidRPr="002C04C9">
        <w:rPr>
          <w:rFonts w:ascii="GHEA Grapalat" w:hAnsi="GHEA Grapalat"/>
        </w:rPr>
        <w:t>8.</w:t>
      </w:r>
      <w:r w:rsidR="0018426E" w:rsidRPr="002C04C9">
        <w:rPr>
          <w:rFonts w:ascii="GHEA Grapalat" w:hAnsi="GHEA Grapalat"/>
        </w:rPr>
        <w:t>1</w:t>
      </w:r>
      <w:r w:rsidR="00144C98" w:rsidRPr="002C04C9">
        <w:rPr>
          <w:rFonts w:ascii="GHEA Grapalat" w:hAnsi="GHEA Grapalat"/>
        </w:rPr>
        <w:t>9</w:t>
      </w:r>
      <w:r w:rsidR="009F2C5D" w:rsidRPr="002C04C9">
        <w:rPr>
          <w:rFonts w:ascii="GHEA Grapalat" w:hAnsi="GHEA Grapalat"/>
        </w:rPr>
        <w:t>.</w:t>
      </w:r>
      <w:r w:rsidR="009F2C5D" w:rsidRPr="002C04C9">
        <w:rPr>
          <w:rFonts w:ascii="GHEA Grapalat" w:hAnsi="GHEA Grapalat"/>
        </w:rPr>
        <w:tab/>
      </w:r>
      <w:r w:rsidRPr="002C04C9">
        <w:rPr>
          <w:rFonts w:ascii="GHEA Grapalat" w:hAnsi="GHEA Grapalat"/>
        </w:rPr>
        <w:t>В случае если отобранный участник не заключает (отказывается</w:t>
      </w:r>
      <w:r w:rsidR="00521B59" w:rsidRPr="002C04C9">
        <w:rPr>
          <w:rFonts w:ascii="Courier New" w:hAnsi="Courier New" w:cs="Courier New"/>
        </w:rPr>
        <w:t> </w:t>
      </w:r>
      <w:r w:rsidRPr="002C04C9">
        <w:rPr>
          <w:rFonts w:ascii="GHEA Grapalat" w:hAnsi="GHEA Grapalat"/>
        </w:rPr>
        <w:t xml:space="preserve">заключать) договор или лишается права на заключение договора, </w:t>
      </w:r>
      <w:r w:rsidR="000702A0" w:rsidRPr="002C04C9">
        <w:rPr>
          <w:rFonts w:ascii="GHEA Grapalat" w:hAnsi="GHEA Grapalat"/>
        </w:rPr>
        <w:t xml:space="preserve">решением комиссии </w:t>
      </w:r>
      <w:r w:rsidR="005F2F3B" w:rsidRPr="002C04C9">
        <w:rPr>
          <w:rFonts w:ascii="GHEA Grapalat" w:hAnsi="GHEA Grapalat"/>
        </w:rPr>
        <w:t xml:space="preserve">отобранным  </w:t>
      </w:r>
      <w:r w:rsidRPr="002C04C9">
        <w:rPr>
          <w:rFonts w:ascii="GHEA Grapalat" w:hAnsi="GHEA Grapalat"/>
        </w:rPr>
        <w:t>участник</w:t>
      </w:r>
      <w:r w:rsidR="005F2F3B" w:rsidRPr="002C04C9">
        <w:rPr>
          <w:rFonts w:ascii="GHEA Grapalat" w:hAnsi="GHEA Grapalat"/>
        </w:rPr>
        <w:t>ом  признается участник занявший следующее место</w:t>
      </w:r>
      <w:r w:rsidR="00951CE5" w:rsidRPr="002C04C9">
        <w:rPr>
          <w:rFonts w:ascii="GHEA Grapalat" w:hAnsi="GHEA Grapalat"/>
        </w:rPr>
        <w:t xml:space="preserve"> с</w:t>
      </w:r>
      <w:r w:rsidRPr="002C04C9">
        <w:rPr>
          <w:rFonts w:ascii="GHEA Grapalat" w:hAnsi="GHEA Grapalat"/>
        </w:rPr>
        <w:t xml:space="preserve"> </w:t>
      </w:r>
      <w:r w:rsidR="00951CE5" w:rsidRPr="002C04C9">
        <w:rPr>
          <w:rFonts w:ascii="GHEA Grapalat" w:hAnsi="GHEA Grapalat"/>
        </w:rPr>
        <w:t>применением процедуры</w:t>
      </w:r>
      <w:r w:rsidRPr="002C04C9">
        <w:rPr>
          <w:rFonts w:ascii="GHEA Grapalat" w:hAnsi="GHEA Grapalat"/>
        </w:rPr>
        <w:t>, установленн</w:t>
      </w:r>
      <w:r w:rsidR="00951CE5" w:rsidRPr="002C04C9">
        <w:rPr>
          <w:rFonts w:ascii="GHEA Grapalat" w:hAnsi="GHEA Grapalat"/>
        </w:rPr>
        <w:t>ой</w:t>
      </w:r>
      <w:r w:rsidRPr="002C04C9">
        <w:rPr>
          <w:rFonts w:ascii="GHEA Grapalat" w:hAnsi="GHEA Grapalat"/>
        </w:rPr>
        <w:t xml:space="preserve"> пунктами 8.1</w:t>
      </w:r>
      <w:r w:rsidR="00C808AC" w:rsidRPr="002C04C9">
        <w:rPr>
          <w:rFonts w:ascii="GHEA Grapalat" w:hAnsi="GHEA Grapalat"/>
        </w:rPr>
        <w:t>2</w:t>
      </w:r>
      <w:r w:rsidRPr="002C04C9">
        <w:rPr>
          <w:rFonts w:ascii="GHEA Grapalat" w:hAnsi="GHEA Grapalat"/>
        </w:rPr>
        <w:t>-8.</w:t>
      </w:r>
      <w:r w:rsidR="00807FD0" w:rsidRPr="002C04C9">
        <w:rPr>
          <w:rFonts w:ascii="GHEA Grapalat" w:hAnsi="GHEA Grapalat"/>
        </w:rPr>
        <w:t>19</w:t>
      </w:r>
      <w:r w:rsidR="007854B2" w:rsidRPr="002C04C9">
        <w:rPr>
          <w:rFonts w:ascii="GHEA Grapalat" w:hAnsi="GHEA Grapalat"/>
        </w:rPr>
        <w:t xml:space="preserve"> </w:t>
      </w:r>
      <w:r w:rsidRPr="002C04C9">
        <w:rPr>
          <w:rFonts w:ascii="GHEA Grapalat" w:hAnsi="GHEA Grapalat"/>
        </w:rPr>
        <w:t>части 1 настоящего Приглашения.</w:t>
      </w:r>
    </w:p>
    <w:p w14:paraId="60C1D2CB" w14:textId="77777777" w:rsidR="00583092" w:rsidRPr="002C04C9"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2C04C9">
        <w:rPr>
          <w:rFonts w:ascii="GHEA Grapalat" w:hAnsi="GHEA Grapalat"/>
          <w:sz w:val="24"/>
          <w:szCs w:val="24"/>
        </w:rPr>
        <w:t>8.</w:t>
      </w:r>
      <w:r w:rsidR="00144C98" w:rsidRPr="002C04C9">
        <w:rPr>
          <w:rFonts w:ascii="GHEA Grapalat" w:hAnsi="GHEA Grapalat"/>
          <w:sz w:val="24"/>
          <w:szCs w:val="24"/>
        </w:rPr>
        <w:t>20</w:t>
      </w:r>
      <w:r w:rsidR="00FA2DBA" w:rsidRPr="002C04C9">
        <w:rPr>
          <w:rFonts w:ascii="GHEA Grapalat" w:hAnsi="GHEA Grapalat"/>
          <w:sz w:val="24"/>
          <w:szCs w:val="24"/>
        </w:rPr>
        <w:t>.</w:t>
      </w:r>
      <w:r w:rsidR="00FA2DBA" w:rsidRPr="002C04C9">
        <w:rPr>
          <w:rFonts w:ascii="GHEA Grapalat" w:hAnsi="GHEA Grapalat"/>
          <w:sz w:val="24"/>
          <w:szCs w:val="24"/>
        </w:rPr>
        <w:tab/>
      </w:r>
      <w:r w:rsidRPr="002C04C9">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06C09535" w14:textId="77777777" w:rsidR="00583092" w:rsidRPr="002C04C9" w:rsidRDefault="00662165" w:rsidP="00B46D58">
      <w:pPr>
        <w:pStyle w:val="BodyTextIndent2"/>
        <w:widowControl w:val="0"/>
        <w:spacing w:after="160" w:line="240" w:lineRule="auto"/>
        <w:ind w:firstLine="567"/>
        <w:rPr>
          <w:rFonts w:ascii="GHEA Grapalat" w:hAnsi="GHEA Grapalat"/>
          <w:sz w:val="24"/>
          <w:szCs w:val="24"/>
        </w:rPr>
      </w:pPr>
      <w:r w:rsidRPr="002C04C9">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2528D577" w14:textId="77777777" w:rsidR="00583092" w:rsidRPr="002C04C9"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2C04C9">
        <w:rPr>
          <w:rFonts w:ascii="GHEA Grapalat" w:hAnsi="GHEA Grapalat"/>
          <w:sz w:val="24"/>
          <w:szCs w:val="24"/>
        </w:rPr>
        <w:lastRenderedPageBreak/>
        <w:t>8.</w:t>
      </w:r>
      <w:r w:rsidR="005A79EE" w:rsidRPr="002C04C9">
        <w:rPr>
          <w:rFonts w:ascii="GHEA Grapalat" w:hAnsi="GHEA Grapalat"/>
          <w:sz w:val="24"/>
          <w:szCs w:val="24"/>
        </w:rPr>
        <w:t>2</w:t>
      </w:r>
      <w:r w:rsidR="005F1A20" w:rsidRPr="002C04C9">
        <w:rPr>
          <w:rFonts w:ascii="GHEA Grapalat" w:hAnsi="GHEA Grapalat"/>
          <w:sz w:val="24"/>
          <w:szCs w:val="24"/>
        </w:rPr>
        <w:t>1</w:t>
      </w:r>
      <w:r w:rsidRPr="002C04C9">
        <w:rPr>
          <w:rFonts w:ascii="GHEA Grapalat" w:hAnsi="GHEA Grapalat"/>
          <w:sz w:val="24"/>
          <w:szCs w:val="24"/>
        </w:rPr>
        <w:t>.</w:t>
      </w:r>
      <w:r w:rsidR="00FA2DBA" w:rsidRPr="002C04C9">
        <w:rPr>
          <w:rFonts w:ascii="GHEA Grapalat" w:hAnsi="GHEA Grapalat"/>
          <w:sz w:val="24"/>
          <w:szCs w:val="24"/>
        </w:rPr>
        <w:tab/>
      </w:r>
      <w:r w:rsidRPr="002C04C9">
        <w:rPr>
          <w:rFonts w:ascii="GHEA Grapalat" w:hAnsi="GHEA Grapalat"/>
          <w:sz w:val="24"/>
          <w:szCs w:val="24"/>
        </w:rPr>
        <w:t>С целью применения пункта 8.</w:t>
      </w:r>
      <w:r w:rsidR="005F1A20" w:rsidRPr="002C04C9">
        <w:rPr>
          <w:rFonts w:ascii="GHEA Grapalat" w:hAnsi="GHEA Grapalat"/>
          <w:sz w:val="24"/>
          <w:szCs w:val="24"/>
        </w:rPr>
        <w:t>20</w:t>
      </w:r>
      <w:r w:rsidRPr="002C04C9">
        <w:rPr>
          <w:rFonts w:ascii="GHEA Grapalat" w:hAnsi="GHEA Grapalat"/>
          <w:sz w:val="24"/>
          <w:szCs w:val="24"/>
        </w:rPr>
        <w:t xml:space="preserve">. части 1 настоящего приглашения </w:t>
      </w:r>
      <w:r w:rsidR="005A79EE" w:rsidRPr="002C04C9">
        <w:rPr>
          <w:rFonts w:ascii="GHEA Grapalat" w:hAnsi="GHEA Grapalat"/>
          <w:sz w:val="24"/>
          <w:szCs w:val="24"/>
        </w:rPr>
        <w:t xml:space="preserve">может быть созвано </w:t>
      </w:r>
      <w:r w:rsidRPr="002C04C9">
        <w:rPr>
          <w:rFonts w:ascii="GHEA Grapalat" w:hAnsi="GHEA Grapalat"/>
          <w:sz w:val="24"/>
          <w:szCs w:val="24"/>
        </w:rPr>
        <w:t>внеочередное заседание комиссии.</w:t>
      </w:r>
    </w:p>
    <w:p w14:paraId="2A920D73" w14:textId="77777777" w:rsidR="00E45ACA" w:rsidRPr="002C04C9" w:rsidRDefault="00A150A9" w:rsidP="00B46D58">
      <w:pPr>
        <w:pStyle w:val="norm"/>
        <w:widowControl w:val="0"/>
        <w:tabs>
          <w:tab w:val="left" w:pos="1276"/>
        </w:tabs>
        <w:spacing w:after="160" w:line="240" w:lineRule="auto"/>
        <w:ind w:firstLine="567"/>
        <w:rPr>
          <w:rFonts w:ascii="GHEA Grapalat" w:hAnsi="GHEA Grapalat"/>
          <w:sz w:val="24"/>
          <w:szCs w:val="24"/>
        </w:rPr>
      </w:pPr>
      <w:r w:rsidRPr="002C04C9">
        <w:rPr>
          <w:rFonts w:ascii="GHEA Grapalat" w:hAnsi="GHEA Grapalat"/>
          <w:spacing w:val="-6"/>
          <w:sz w:val="24"/>
          <w:szCs w:val="24"/>
        </w:rPr>
        <w:t>8.</w:t>
      </w:r>
      <w:r w:rsidR="007D73EF" w:rsidRPr="002C04C9">
        <w:rPr>
          <w:rFonts w:ascii="GHEA Grapalat" w:hAnsi="GHEA Grapalat"/>
          <w:spacing w:val="-6"/>
          <w:sz w:val="24"/>
          <w:szCs w:val="24"/>
        </w:rPr>
        <w:t>22</w:t>
      </w:r>
      <w:r w:rsidR="00544D9F" w:rsidRPr="002C04C9">
        <w:rPr>
          <w:rFonts w:ascii="GHEA Grapalat" w:hAnsi="GHEA Grapalat"/>
          <w:spacing w:val="-6"/>
          <w:sz w:val="24"/>
          <w:szCs w:val="24"/>
        </w:rPr>
        <w:t>.</w:t>
      </w:r>
      <w:r w:rsidR="00544D9F" w:rsidRPr="002C04C9">
        <w:rPr>
          <w:rFonts w:ascii="GHEA Grapalat" w:hAnsi="GHEA Grapalat"/>
          <w:spacing w:val="-6"/>
          <w:sz w:val="24"/>
          <w:szCs w:val="24"/>
        </w:rPr>
        <w:tab/>
      </w:r>
      <w:r w:rsidRPr="002C04C9">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2C04C9">
        <w:rPr>
          <w:rFonts w:ascii="GHEA Grapalat" w:hAnsi="GHEA Grapalat"/>
          <w:sz w:val="24"/>
          <w:szCs w:val="24"/>
        </w:rPr>
        <w:t xml:space="preserve"> Решение о</w:t>
      </w:r>
      <w:r w:rsidR="00BA2853" w:rsidRPr="002C04C9">
        <w:rPr>
          <w:rFonts w:ascii="Courier New" w:hAnsi="Courier New" w:cs="Courier New"/>
          <w:sz w:val="24"/>
          <w:szCs w:val="24"/>
        </w:rPr>
        <w:t> </w:t>
      </w:r>
      <w:r w:rsidRPr="002C04C9">
        <w:rPr>
          <w:rFonts w:ascii="GHEA Grapalat" w:hAnsi="GHEA Grapalat"/>
          <w:sz w:val="24"/>
          <w:szCs w:val="24"/>
        </w:rPr>
        <w:t>заключении договора содержит краткую информацию об оценке заявок, о</w:t>
      </w:r>
      <w:r w:rsidR="00BA2853" w:rsidRPr="002C04C9">
        <w:rPr>
          <w:rFonts w:ascii="Courier New" w:hAnsi="Courier New" w:cs="Courier New"/>
          <w:sz w:val="24"/>
          <w:szCs w:val="24"/>
        </w:rPr>
        <w:t> </w:t>
      </w:r>
      <w:r w:rsidRPr="002C04C9">
        <w:rPr>
          <w:rFonts w:ascii="GHEA Grapalat" w:hAnsi="GHEA Grapalat"/>
          <w:sz w:val="24"/>
          <w:szCs w:val="24"/>
        </w:rPr>
        <w:t>причинах, обосновывающих выбор отобранного участника, и объявление о</w:t>
      </w:r>
      <w:r w:rsidR="00BA2853" w:rsidRPr="002C04C9">
        <w:rPr>
          <w:rFonts w:ascii="Courier New" w:hAnsi="Courier New" w:cs="Courier New"/>
          <w:sz w:val="24"/>
          <w:szCs w:val="24"/>
        </w:rPr>
        <w:t> </w:t>
      </w:r>
      <w:r w:rsidRPr="002C04C9">
        <w:rPr>
          <w:rFonts w:ascii="GHEA Grapalat" w:hAnsi="GHEA Grapalat"/>
          <w:sz w:val="24"/>
          <w:szCs w:val="24"/>
        </w:rPr>
        <w:t>периоде ожидания.</w:t>
      </w:r>
    </w:p>
    <w:p w14:paraId="401AB8BD" w14:textId="77777777" w:rsidR="00583092" w:rsidRPr="002C04C9"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2C04C9">
        <w:rPr>
          <w:rFonts w:ascii="GHEA Grapalat" w:hAnsi="GHEA Grapalat"/>
          <w:sz w:val="24"/>
          <w:szCs w:val="24"/>
        </w:rPr>
        <w:t>8.</w:t>
      </w:r>
      <w:r w:rsidR="00163324" w:rsidRPr="002C04C9">
        <w:rPr>
          <w:rFonts w:ascii="GHEA Grapalat" w:hAnsi="GHEA Grapalat"/>
          <w:sz w:val="24"/>
          <w:szCs w:val="24"/>
        </w:rPr>
        <w:t>2</w:t>
      </w:r>
      <w:r w:rsidR="00E61E7C" w:rsidRPr="002C04C9">
        <w:rPr>
          <w:rFonts w:ascii="GHEA Grapalat" w:hAnsi="GHEA Grapalat"/>
          <w:sz w:val="24"/>
          <w:szCs w:val="24"/>
        </w:rPr>
        <w:t>3</w:t>
      </w:r>
      <w:r w:rsidR="00BA2853" w:rsidRPr="002C04C9">
        <w:rPr>
          <w:rFonts w:ascii="GHEA Grapalat" w:hAnsi="GHEA Grapalat"/>
          <w:sz w:val="24"/>
          <w:szCs w:val="24"/>
        </w:rPr>
        <w:t>.</w:t>
      </w:r>
      <w:r w:rsidR="00735C9B" w:rsidRPr="002C04C9">
        <w:rPr>
          <w:rFonts w:ascii="GHEA Grapalat" w:hAnsi="GHEA Grapalat"/>
          <w:sz w:val="24"/>
          <w:szCs w:val="24"/>
        </w:rPr>
        <w:t xml:space="preserve"> </w:t>
      </w:r>
      <w:r w:rsidRPr="002C04C9">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C2DFAD5" w14:textId="77777777" w:rsidR="00EE5A30" w:rsidRPr="002C04C9" w:rsidRDefault="00EE5A30" w:rsidP="009E460F">
      <w:pPr>
        <w:pStyle w:val="BodyTextIndent2"/>
        <w:widowControl w:val="0"/>
        <w:spacing w:after="160" w:line="240" w:lineRule="auto"/>
        <w:ind w:left="284" w:firstLine="567"/>
        <w:contextualSpacing/>
        <w:rPr>
          <w:rFonts w:ascii="GHEA Grapalat" w:hAnsi="GHEA Grapalat"/>
          <w:sz w:val="24"/>
          <w:szCs w:val="24"/>
        </w:rPr>
      </w:pPr>
      <w:r w:rsidRPr="002C04C9">
        <w:rPr>
          <w:rFonts w:ascii="GHEA Grapalat" w:hAnsi="GHEA Grapalat"/>
          <w:sz w:val="24"/>
          <w:szCs w:val="24"/>
        </w:rPr>
        <w:t>Период ожидания в случае настоящей процедуры составляет " " календарных дней. Период ожидания:</w:t>
      </w:r>
    </w:p>
    <w:p w14:paraId="6AFCA4DA" w14:textId="77777777" w:rsidR="00EE5A30" w:rsidRPr="002C04C9" w:rsidRDefault="00EE5A30" w:rsidP="009E460F">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2C04C9">
        <w:rPr>
          <w:rFonts w:ascii="GHEA Grapalat" w:hAnsi="GHEA Grapalat"/>
          <w:sz w:val="24"/>
          <w:szCs w:val="24"/>
        </w:rPr>
        <w:t>не применим, если заявку подал только один участник, с которым заключается договор</w:t>
      </w:r>
      <w:r w:rsidR="009E460F" w:rsidRPr="002C04C9">
        <w:rPr>
          <w:rFonts w:ascii="GHEA Grapalat" w:hAnsi="GHEA Grapalat"/>
          <w:sz w:val="24"/>
          <w:szCs w:val="24"/>
        </w:rPr>
        <w:t>;</w:t>
      </w:r>
    </w:p>
    <w:p w14:paraId="794D397A" w14:textId="77777777" w:rsidR="00EE5A30" w:rsidRPr="002C04C9" w:rsidRDefault="00EE5A30" w:rsidP="009E460F">
      <w:pPr>
        <w:pStyle w:val="norm"/>
        <w:widowControl w:val="0"/>
        <w:numPr>
          <w:ilvl w:val="0"/>
          <w:numId w:val="32"/>
        </w:numPr>
        <w:spacing w:line="240" w:lineRule="auto"/>
        <w:ind w:left="284"/>
        <w:contextualSpacing/>
        <w:rPr>
          <w:rFonts w:ascii="GHEA Grapalat" w:hAnsi="GHEA Grapalat"/>
          <w:sz w:val="24"/>
          <w:szCs w:val="24"/>
        </w:rPr>
      </w:pPr>
      <w:r w:rsidRPr="002C04C9">
        <w:rPr>
          <w:rFonts w:ascii="GHEA Grapalat" w:hAnsi="GHEA Grapalat"/>
          <w:sz w:val="24"/>
          <w:szCs w:val="24"/>
        </w:rPr>
        <w:t>применим также в том случае, когда заявку подал только один участник и она была</w:t>
      </w:r>
      <w:r w:rsidRPr="002C04C9">
        <w:rPr>
          <w:rFonts w:ascii="GHEA Grapalat" w:hAnsi="GHEA Grapalat"/>
          <w:szCs w:val="22"/>
        </w:rPr>
        <w:t xml:space="preserve"> </w:t>
      </w:r>
      <w:r w:rsidRPr="002C04C9">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22A2E7F2" w14:textId="77777777" w:rsidR="00EE5A30" w:rsidRPr="002C04C9" w:rsidRDefault="00EE5A30" w:rsidP="009E460F">
      <w:pPr>
        <w:pStyle w:val="norm"/>
        <w:widowControl w:val="0"/>
        <w:tabs>
          <w:tab w:val="left" w:pos="1276"/>
        </w:tabs>
        <w:spacing w:line="240" w:lineRule="auto"/>
        <w:ind w:left="284" w:firstLine="0"/>
        <w:contextualSpacing/>
        <w:rPr>
          <w:rFonts w:ascii="GHEA Grapalat" w:hAnsi="GHEA Grapalat"/>
          <w:sz w:val="24"/>
          <w:szCs w:val="24"/>
        </w:rPr>
      </w:pPr>
      <w:r w:rsidRPr="002C04C9">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5EA8F4AC" w14:textId="77777777" w:rsidR="00EE5A30" w:rsidRPr="002C04C9" w:rsidRDefault="00EE5A30" w:rsidP="009E460F">
      <w:pPr>
        <w:pStyle w:val="BodyTextIndent2"/>
        <w:widowControl w:val="0"/>
        <w:tabs>
          <w:tab w:val="left" w:pos="1276"/>
        </w:tabs>
        <w:spacing w:after="160" w:line="240" w:lineRule="auto"/>
        <w:ind w:firstLine="567"/>
        <w:contextualSpacing/>
        <w:rPr>
          <w:rFonts w:ascii="GHEA Grapalat" w:hAnsi="GHEA Grapalat" w:cs="Sylfaen"/>
          <w:sz w:val="24"/>
          <w:szCs w:val="24"/>
        </w:rPr>
      </w:pPr>
    </w:p>
    <w:p w14:paraId="12BF4873" w14:textId="77777777" w:rsidR="000313A6" w:rsidRPr="002C04C9" w:rsidRDefault="00AA0AD8" w:rsidP="00B46D58">
      <w:pPr>
        <w:widowControl w:val="0"/>
        <w:spacing w:after="160"/>
        <w:jc w:val="center"/>
        <w:rPr>
          <w:rFonts w:ascii="GHEA Grapalat" w:hAnsi="GHEA Grapalat" w:cs="Arial"/>
          <w:b/>
          <w:iCs/>
        </w:rPr>
      </w:pPr>
      <w:r w:rsidRPr="002C04C9">
        <w:rPr>
          <w:rFonts w:ascii="GHEA Grapalat" w:hAnsi="GHEA Grapalat"/>
          <w:b/>
        </w:rPr>
        <w:t xml:space="preserve">9. ЗАКЛЮЧЕНИЕ ДОГОВОРА </w:t>
      </w:r>
    </w:p>
    <w:p w14:paraId="4F4B0EB6" w14:textId="77777777" w:rsidR="00096865" w:rsidRPr="002C04C9" w:rsidRDefault="00AA0AD8" w:rsidP="00B46D58">
      <w:pPr>
        <w:widowControl w:val="0"/>
        <w:tabs>
          <w:tab w:val="left" w:pos="1134"/>
        </w:tabs>
        <w:spacing w:after="160"/>
        <w:ind w:firstLine="567"/>
        <w:jc w:val="both"/>
        <w:rPr>
          <w:rFonts w:ascii="GHEA Grapalat" w:hAnsi="GHEA Grapalat" w:cs="Sylfaen"/>
        </w:rPr>
      </w:pPr>
      <w:r w:rsidRPr="002C04C9">
        <w:rPr>
          <w:rFonts w:ascii="GHEA Grapalat" w:hAnsi="GHEA Grapalat"/>
        </w:rPr>
        <w:t>9.1</w:t>
      </w:r>
      <w:r w:rsidR="002A3FC1" w:rsidRPr="002C04C9">
        <w:rPr>
          <w:rFonts w:ascii="GHEA Grapalat" w:hAnsi="GHEA Grapalat"/>
        </w:rPr>
        <w:t>.</w:t>
      </w:r>
      <w:r w:rsidR="002A3FC1" w:rsidRPr="002C04C9">
        <w:rPr>
          <w:rFonts w:ascii="GHEA Grapalat" w:hAnsi="GHEA Grapalat"/>
        </w:rPr>
        <w:tab/>
      </w:r>
      <w:r w:rsidRPr="002C04C9">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0D803908" w14:textId="77777777" w:rsidR="00EB6E54" w:rsidRPr="002C04C9" w:rsidRDefault="00AA0AD8" w:rsidP="00B46D58">
      <w:pPr>
        <w:widowControl w:val="0"/>
        <w:tabs>
          <w:tab w:val="left" w:pos="1134"/>
        </w:tabs>
        <w:spacing w:after="160"/>
        <w:ind w:firstLine="567"/>
        <w:jc w:val="both"/>
        <w:rPr>
          <w:rFonts w:ascii="GHEA Grapalat" w:hAnsi="GHEA Grapalat" w:cs="Sylfaen"/>
        </w:rPr>
      </w:pPr>
      <w:r w:rsidRPr="002C04C9">
        <w:rPr>
          <w:rFonts w:ascii="GHEA Grapalat" w:hAnsi="GHEA Grapalat"/>
        </w:rPr>
        <w:t>9.2.</w:t>
      </w:r>
      <w:r w:rsidR="002A3FC1" w:rsidRPr="002C04C9">
        <w:rPr>
          <w:rFonts w:ascii="GHEA Grapalat" w:hAnsi="GHEA Grapalat"/>
        </w:rPr>
        <w:tab/>
      </w:r>
      <w:r w:rsidR="005F0A8F" w:rsidRPr="002C04C9">
        <w:rPr>
          <w:rFonts w:ascii="GHEA Grapalat" w:hAnsi="GHEA Grapalat"/>
        </w:rPr>
        <w:t>На</w:t>
      </w:r>
      <w:r w:rsidRPr="002C04C9">
        <w:rPr>
          <w:rFonts w:ascii="GHEA Grapalat" w:hAnsi="GHEA Grapalat"/>
        </w:rPr>
        <w:t xml:space="preserve"> чет</w:t>
      </w:r>
      <w:r w:rsidR="005F0A8F" w:rsidRPr="002C04C9">
        <w:rPr>
          <w:rFonts w:ascii="GHEA Grapalat" w:hAnsi="GHEA Grapalat"/>
        </w:rPr>
        <w:t>вертый</w:t>
      </w:r>
      <w:r w:rsidRPr="002C04C9">
        <w:rPr>
          <w:rFonts w:ascii="GHEA Grapalat" w:hAnsi="GHEA Grapalat"/>
        </w:rPr>
        <w:t xml:space="preserve"> рабочи</w:t>
      </w:r>
      <w:r w:rsidR="005F0A8F" w:rsidRPr="002C04C9">
        <w:rPr>
          <w:rFonts w:ascii="GHEA Grapalat" w:hAnsi="GHEA Grapalat"/>
        </w:rPr>
        <w:t>й</w:t>
      </w:r>
      <w:r w:rsidRPr="002C04C9">
        <w:rPr>
          <w:rFonts w:ascii="GHEA Grapalat" w:hAnsi="GHEA Grapalat"/>
        </w:rPr>
        <w:t xml:space="preserve"> д</w:t>
      </w:r>
      <w:r w:rsidR="005F0A8F" w:rsidRPr="002C04C9">
        <w:rPr>
          <w:rFonts w:ascii="GHEA Grapalat" w:hAnsi="GHEA Grapalat"/>
        </w:rPr>
        <w:t>е</w:t>
      </w:r>
      <w:r w:rsidRPr="002C04C9">
        <w:rPr>
          <w:rFonts w:ascii="GHEA Grapalat" w:hAnsi="GHEA Grapalat"/>
        </w:rPr>
        <w:t>н</w:t>
      </w:r>
      <w:r w:rsidR="005F0A8F" w:rsidRPr="002C04C9">
        <w:rPr>
          <w:rFonts w:ascii="GHEA Grapalat" w:hAnsi="GHEA Grapalat"/>
        </w:rPr>
        <w:t>ь</w:t>
      </w:r>
      <w:r w:rsidRPr="002C04C9">
        <w:rPr>
          <w:rFonts w:ascii="GHEA Grapalat" w:hAnsi="GHEA Grapalat"/>
        </w:rPr>
        <w:t>, следующи</w:t>
      </w:r>
      <w:r w:rsidR="005F0A8F" w:rsidRPr="002C04C9">
        <w:rPr>
          <w:rFonts w:ascii="GHEA Grapalat" w:hAnsi="GHEA Grapalat"/>
        </w:rPr>
        <w:t>й</w:t>
      </w:r>
      <w:r w:rsidRPr="002C04C9">
        <w:rPr>
          <w:rFonts w:ascii="GHEA Grapalat" w:hAnsi="GHEA Grapalat"/>
        </w:rPr>
        <w:t xml:space="preserve"> за окончанием периода ожидания, установленного пунктом 8.</w:t>
      </w:r>
      <w:r w:rsidR="00DA3F9C" w:rsidRPr="002C04C9">
        <w:rPr>
          <w:rFonts w:ascii="GHEA Grapalat" w:hAnsi="GHEA Grapalat"/>
        </w:rPr>
        <w:t>2</w:t>
      </w:r>
      <w:r w:rsidR="005F0A8F" w:rsidRPr="002C04C9">
        <w:rPr>
          <w:rFonts w:ascii="GHEA Grapalat" w:hAnsi="GHEA Grapalat"/>
        </w:rPr>
        <w:t>3</w:t>
      </w:r>
      <w:r w:rsidRPr="002C04C9">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sidRPr="002C04C9">
        <w:rPr>
          <w:rFonts w:ascii="GHEA Grapalat" w:hAnsi="GHEA Grapalat"/>
        </w:rPr>
        <w:t>четвертый</w:t>
      </w:r>
      <w:r w:rsidRPr="002C04C9">
        <w:rPr>
          <w:rFonts w:ascii="GHEA Grapalat" w:hAnsi="GHEA Grapalat"/>
        </w:rPr>
        <w:t xml:space="preserve"> рабочий день, следующий за днем окончания периода ожидания, установленного пунктом 8.</w:t>
      </w:r>
      <w:r w:rsidR="00DA3F9C" w:rsidRPr="002C04C9">
        <w:rPr>
          <w:rFonts w:ascii="GHEA Grapalat" w:hAnsi="GHEA Grapalat"/>
        </w:rPr>
        <w:t>2</w:t>
      </w:r>
      <w:r w:rsidR="00876543" w:rsidRPr="002C04C9">
        <w:rPr>
          <w:rFonts w:ascii="GHEA Grapalat" w:hAnsi="GHEA Grapalat"/>
        </w:rPr>
        <w:t xml:space="preserve">3 </w:t>
      </w:r>
      <w:r w:rsidRPr="002C04C9">
        <w:rPr>
          <w:rFonts w:ascii="GHEA Grapalat" w:hAnsi="GHEA Grapalat"/>
        </w:rPr>
        <w:t>части 1 настоящего Приглашения.</w:t>
      </w:r>
    </w:p>
    <w:p w14:paraId="0B18A460" w14:textId="77777777" w:rsidR="00F23A51" w:rsidRPr="002C04C9" w:rsidRDefault="00AA0AD8" w:rsidP="00B46D58">
      <w:pPr>
        <w:widowControl w:val="0"/>
        <w:tabs>
          <w:tab w:val="left" w:pos="1134"/>
        </w:tabs>
        <w:spacing w:after="160"/>
        <w:ind w:firstLine="567"/>
        <w:jc w:val="both"/>
        <w:rPr>
          <w:rFonts w:ascii="GHEA Grapalat" w:hAnsi="GHEA Grapalat" w:cs="Sylfaen"/>
        </w:rPr>
      </w:pPr>
      <w:r w:rsidRPr="002C04C9">
        <w:rPr>
          <w:rFonts w:ascii="GHEA Grapalat" w:hAnsi="GHEA Grapalat"/>
        </w:rPr>
        <w:t>9.3.</w:t>
      </w:r>
      <w:r w:rsidR="002A3FC1" w:rsidRPr="002C04C9">
        <w:rPr>
          <w:rFonts w:ascii="GHEA Grapalat" w:hAnsi="GHEA Grapalat"/>
        </w:rPr>
        <w:tab/>
      </w:r>
      <w:r w:rsidRPr="002C04C9">
        <w:rPr>
          <w:rFonts w:ascii="GHEA Grapalat" w:hAnsi="GHEA Grapalat"/>
        </w:rPr>
        <w:t xml:space="preserve">Секретарь комиссии </w:t>
      </w:r>
      <w:r w:rsidR="00C26414" w:rsidRPr="002C04C9">
        <w:rPr>
          <w:rFonts w:ascii="GHEA Grapalat" w:hAnsi="GHEA Grapalat"/>
        </w:rPr>
        <w:t xml:space="preserve">электронным способом </w:t>
      </w:r>
      <w:r w:rsidRPr="002C04C9">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14:paraId="4B66C0C1" w14:textId="77777777" w:rsidR="00B06EC9" w:rsidRPr="002C04C9" w:rsidRDefault="00AA0AD8" w:rsidP="00B06EC9">
      <w:pPr>
        <w:widowControl w:val="0"/>
        <w:tabs>
          <w:tab w:val="left" w:pos="1134"/>
        </w:tabs>
        <w:spacing w:after="160"/>
        <w:ind w:firstLine="567"/>
        <w:jc w:val="both"/>
        <w:rPr>
          <w:rFonts w:ascii="GHEA Grapalat" w:hAnsi="GHEA Grapalat"/>
          <w:color w:val="000000" w:themeColor="text1"/>
        </w:rPr>
      </w:pPr>
      <w:r w:rsidRPr="002C04C9">
        <w:rPr>
          <w:rFonts w:ascii="GHEA Grapalat" w:hAnsi="GHEA Grapalat"/>
        </w:rPr>
        <w:t>9.</w:t>
      </w:r>
      <w:r w:rsidR="00877DFD" w:rsidRPr="002C04C9">
        <w:rPr>
          <w:rFonts w:ascii="GHEA Grapalat" w:hAnsi="GHEA Grapalat"/>
        </w:rPr>
        <w:t>4</w:t>
      </w:r>
      <w:r w:rsidR="00DC30CC" w:rsidRPr="002C04C9">
        <w:rPr>
          <w:rFonts w:ascii="GHEA Grapalat" w:hAnsi="GHEA Grapalat"/>
        </w:rPr>
        <w:t>.</w:t>
      </w:r>
      <w:r w:rsidR="00DC30CC" w:rsidRPr="002C04C9">
        <w:rPr>
          <w:rFonts w:ascii="GHEA Grapalat" w:hAnsi="GHEA Grapalat"/>
        </w:rPr>
        <w:tab/>
      </w:r>
      <w:r w:rsidR="00B06EC9" w:rsidRPr="002C04C9">
        <w:rPr>
          <w:rFonts w:ascii="GHEA Grapalat" w:hAnsi="GHEA Grapalat"/>
          <w:color w:val="000000" w:themeColor="text1"/>
        </w:rPr>
        <w:t xml:space="preserve">Если отобранный участник  после получения уведомления о заключении договора и проекта договора </w:t>
      </w:r>
      <w:r w:rsidR="00B06EC9" w:rsidRPr="002C04C9">
        <w:rPr>
          <w:rFonts w:ascii="GHEA Grapalat" w:hAnsi="GHEA Grapalat"/>
        </w:rPr>
        <w:t xml:space="preserve">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w:t>
      </w:r>
      <w:r w:rsidR="00AB3F64" w:rsidRPr="002C04C9">
        <w:rPr>
          <w:rFonts w:ascii="GHEA Grapalat" w:hAnsi="GHEA Grapalat"/>
        </w:rPr>
        <w:lastRenderedPageBreak/>
        <w:t xml:space="preserve">обеспечение </w:t>
      </w:r>
      <w:r w:rsidR="00B06EC9" w:rsidRPr="002C04C9">
        <w:rPr>
          <w:rFonts w:ascii="GHEA Grapalat" w:hAnsi="GHEA Grapalat"/>
        </w:rPr>
        <w:t>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06EC9" w:rsidRPr="002C04C9">
        <w:rPr>
          <w:rFonts w:ascii="GHEA Grapalat" w:hAnsi="GHEA Grapalat"/>
          <w:color w:val="000000" w:themeColor="text1"/>
        </w:rPr>
        <w:t xml:space="preserve"> то он лишается права подписания договора.</w:t>
      </w:r>
    </w:p>
    <w:p w14:paraId="3FFD89B3" w14:textId="77777777" w:rsidR="000313A6" w:rsidRPr="002C04C9" w:rsidRDefault="00B06EC9" w:rsidP="00B06EC9">
      <w:pPr>
        <w:widowControl w:val="0"/>
        <w:tabs>
          <w:tab w:val="left" w:pos="1134"/>
        </w:tabs>
        <w:spacing w:after="160"/>
        <w:ind w:firstLine="567"/>
        <w:jc w:val="both"/>
        <w:rPr>
          <w:rFonts w:ascii="GHEA Grapalat" w:hAnsi="GHEA Grapalat" w:cs="Sylfaen"/>
        </w:rPr>
      </w:pPr>
      <w:r w:rsidRPr="002C04C9">
        <w:rPr>
          <w:rFonts w:ascii="GHEA Grapalat" w:hAnsi="GHEA Grapalat"/>
          <w:color w:val="000000" w:themeColor="text1"/>
        </w:rPr>
        <w:t xml:space="preserve"> </w:t>
      </w:r>
      <w:r w:rsidRPr="002C04C9" w:rsidDel="00DF2686">
        <w:rPr>
          <w:rFonts w:ascii="GHEA Grapalat" w:hAnsi="GHEA Grapalat"/>
        </w:rPr>
        <w:t xml:space="preserve"> </w:t>
      </w:r>
      <w:r w:rsidR="000313A6" w:rsidRPr="002C04C9">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2C04C9">
        <w:rPr>
          <w:rFonts w:ascii="GHEA Grapalat" w:hAnsi="GHEA Grapalat"/>
        </w:rPr>
        <w:t xml:space="preserve"> </w:t>
      </w:r>
      <w:r w:rsidR="000313A6" w:rsidRPr="002C04C9">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7C986CD8" w14:textId="77777777" w:rsidR="00D612BC" w:rsidRPr="002C04C9"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2C04C9">
        <w:rPr>
          <w:rFonts w:ascii="GHEA Grapalat" w:hAnsi="GHEA Grapalat"/>
          <w:i w:val="0"/>
          <w:sz w:val="24"/>
          <w:szCs w:val="24"/>
        </w:rPr>
        <w:t>9.</w:t>
      </w:r>
      <w:r w:rsidR="00877DFD" w:rsidRPr="002C04C9">
        <w:rPr>
          <w:rFonts w:ascii="GHEA Grapalat" w:hAnsi="GHEA Grapalat"/>
          <w:i w:val="0"/>
          <w:sz w:val="24"/>
          <w:szCs w:val="24"/>
        </w:rPr>
        <w:t>5</w:t>
      </w:r>
      <w:r w:rsidR="00DC30CC" w:rsidRPr="002C04C9">
        <w:rPr>
          <w:rFonts w:ascii="GHEA Grapalat" w:hAnsi="GHEA Grapalat"/>
          <w:i w:val="0"/>
          <w:sz w:val="24"/>
          <w:szCs w:val="24"/>
        </w:rPr>
        <w:t>.</w:t>
      </w:r>
      <w:r w:rsidR="00DC30CC" w:rsidRPr="002C04C9">
        <w:rPr>
          <w:rFonts w:ascii="GHEA Grapalat" w:hAnsi="GHEA Grapalat"/>
          <w:i w:val="0"/>
          <w:sz w:val="24"/>
          <w:szCs w:val="24"/>
        </w:rPr>
        <w:tab/>
      </w:r>
      <w:r w:rsidRPr="002C04C9">
        <w:rPr>
          <w:rFonts w:ascii="GHEA Grapalat" w:hAnsi="GHEA Grapalat"/>
          <w:i w:val="0"/>
          <w:sz w:val="24"/>
          <w:szCs w:val="24"/>
        </w:rPr>
        <w:t>До истечения срока, предусмотренного пунктом 9.</w:t>
      </w:r>
      <w:r w:rsidR="005729B9" w:rsidRPr="002C04C9">
        <w:rPr>
          <w:rFonts w:ascii="GHEA Grapalat" w:hAnsi="GHEA Grapalat"/>
          <w:i w:val="0"/>
          <w:sz w:val="24"/>
          <w:szCs w:val="24"/>
        </w:rPr>
        <w:t>4</w:t>
      </w:r>
      <w:r w:rsidRPr="002C04C9">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2C04C9">
        <w:rPr>
          <w:rFonts w:ascii="GHEA Grapalat" w:hAnsi="GHEA Grapalat"/>
          <w:i w:val="0"/>
          <w:sz w:val="24"/>
          <w:szCs w:val="24"/>
        </w:rPr>
        <w:t xml:space="preserve">размера предоплаты или увеличению </w:t>
      </w:r>
      <w:r w:rsidRPr="002C04C9">
        <w:rPr>
          <w:rFonts w:ascii="GHEA Grapalat" w:hAnsi="GHEA Grapalat"/>
          <w:i w:val="0"/>
          <w:sz w:val="24"/>
          <w:szCs w:val="24"/>
        </w:rPr>
        <w:t>цены, предложенной отобранным участником.</w:t>
      </w:r>
      <w:r w:rsidRPr="002C04C9">
        <w:rPr>
          <w:rFonts w:ascii="GHEA Grapalat" w:hAnsi="GHEA Grapalat"/>
          <w:spacing w:val="-8"/>
          <w:sz w:val="24"/>
          <w:szCs w:val="24"/>
        </w:rPr>
        <w:t xml:space="preserve"> </w:t>
      </w:r>
    </w:p>
    <w:p w14:paraId="7E948BFB" w14:textId="77777777" w:rsidR="00096865" w:rsidRPr="002C04C9" w:rsidRDefault="007F245B" w:rsidP="009E460F">
      <w:pPr>
        <w:rPr>
          <w:rFonts w:ascii="GHEA Grapalat" w:hAnsi="GHEA Grapalat"/>
          <w:b/>
        </w:rPr>
      </w:pPr>
      <w:r w:rsidRPr="002C04C9">
        <w:rPr>
          <w:rFonts w:ascii="GHEA Grapalat" w:hAnsi="GHEA Grapalat"/>
          <w:b/>
        </w:rPr>
        <w:t xml:space="preserve">                  </w:t>
      </w:r>
      <w:r w:rsidR="00030D40" w:rsidRPr="002C04C9">
        <w:rPr>
          <w:rFonts w:ascii="GHEA Grapalat" w:hAnsi="GHEA Grapalat"/>
          <w:b/>
        </w:rPr>
        <w:t xml:space="preserve">10. </w:t>
      </w:r>
      <w:r w:rsidR="00526DC0" w:rsidRPr="002C04C9">
        <w:rPr>
          <w:rFonts w:ascii="GHEA Grapalat" w:hAnsi="GHEA Grapalat"/>
          <w:b/>
        </w:rPr>
        <w:t xml:space="preserve">ОБЕСПЕЧЕНИЕ </w:t>
      </w:r>
      <w:r w:rsidR="00F83409" w:rsidRPr="002C04C9">
        <w:rPr>
          <w:rFonts w:ascii="GHEA Grapalat" w:hAnsi="GHEA Grapalat"/>
          <w:b/>
        </w:rPr>
        <w:t xml:space="preserve"> </w:t>
      </w:r>
      <w:r w:rsidR="00030D40" w:rsidRPr="002C04C9">
        <w:rPr>
          <w:rFonts w:ascii="GHEA Grapalat" w:hAnsi="GHEA Grapalat"/>
          <w:b/>
        </w:rPr>
        <w:t>ДОГОВОРА</w:t>
      </w:r>
    </w:p>
    <w:p w14:paraId="23CB2395" w14:textId="77777777" w:rsidR="007C56B2" w:rsidRPr="002C04C9" w:rsidRDefault="00030D40" w:rsidP="0057550D">
      <w:pPr>
        <w:widowControl w:val="0"/>
        <w:tabs>
          <w:tab w:val="left" w:pos="1276"/>
        </w:tabs>
        <w:spacing w:after="160"/>
        <w:ind w:firstLine="567"/>
        <w:jc w:val="both"/>
        <w:rPr>
          <w:rFonts w:ascii="GHEA Grapalat" w:hAnsi="GHEA Grapalat"/>
          <w:color w:val="000000" w:themeColor="text1"/>
        </w:rPr>
      </w:pPr>
      <w:r w:rsidRPr="002C04C9">
        <w:rPr>
          <w:rFonts w:ascii="GHEA Grapalat" w:hAnsi="GHEA Grapalat"/>
        </w:rPr>
        <w:t>10.1</w:t>
      </w:r>
      <w:r w:rsidR="00DC30CC" w:rsidRPr="002C04C9">
        <w:rPr>
          <w:rFonts w:ascii="GHEA Grapalat" w:hAnsi="GHEA Grapalat"/>
        </w:rPr>
        <w:t>.</w:t>
      </w:r>
      <w:r w:rsidR="00DC30CC" w:rsidRPr="002C04C9">
        <w:rPr>
          <w:rFonts w:ascii="GHEA Grapalat" w:hAnsi="GHEA Grapalat"/>
        </w:rPr>
        <w:tab/>
      </w:r>
      <w:r w:rsidR="007C56B2" w:rsidRPr="002C04C9">
        <w:rPr>
          <w:rFonts w:ascii="GHEA Grapalat" w:hAnsi="GHEA Grapalat"/>
          <w:color w:val="000000" w:themeColor="text1"/>
        </w:rPr>
        <w:t xml:space="preserve">На основании требования о предоставлении </w:t>
      </w:r>
      <w:r w:rsidR="00FB2C22" w:rsidRPr="002C04C9">
        <w:rPr>
          <w:rFonts w:ascii="GHEA Grapalat" w:hAnsi="GHEA Grapalat"/>
          <w:color w:val="000000" w:themeColor="text1"/>
        </w:rPr>
        <w:t xml:space="preserve">обеспечения </w:t>
      </w:r>
      <w:r w:rsidR="007C56B2" w:rsidRPr="002C04C9">
        <w:rPr>
          <w:rFonts w:ascii="GHEA Grapalat" w:hAnsi="GHEA Grapalat"/>
          <w:color w:val="000000" w:themeColor="text1"/>
        </w:rPr>
        <w:t xml:space="preserve">договора отобранный участник в течение 5-и рабочих дней </w:t>
      </w:r>
      <w:r w:rsidR="00676A27" w:rsidRPr="002C04C9">
        <w:rPr>
          <w:rFonts w:ascii="GHEA Grapalat" w:hAnsi="GHEA Grapalat"/>
          <w:color w:val="000000" w:themeColor="text1"/>
        </w:rPr>
        <w:t xml:space="preserve">после </w:t>
      </w:r>
      <w:r w:rsidR="007C56B2" w:rsidRPr="002C04C9">
        <w:rPr>
          <w:rFonts w:ascii="GHEA Grapalat" w:hAnsi="GHEA Grapalat"/>
          <w:color w:val="000000" w:themeColor="text1"/>
        </w:rPr>
        <w:t xml:space="preserve">дня его получения, обязан представить </w:t>
      </w:r>
      <w:r w:rsidR="00FB2C22" w:rsidRPr="002C04C9">
        <w:rPr>
          <w:rFonts w:ascii="GHEA Grapalat" w:hAnsi="GHEA Grapalat"/>
          <w:color w:val="000000" w:themeColor="text1"/>
        </w:rPr>
        <w:t xml:space="preserve">обеспечение </w:t>
      </w:r>
      <w:r w:rsidR="007C56B2" w:rsidRPr="002C04C9">
        <w:rPr>
          <w:rFonts w:ascii="GHEA Grapalat" w:hAnsi="GHEA Grapalat"/>
          <w:color w:val="000000" w:themeColor="text1"/>
        </w:rPr>
        <w:t>договора.</w:t>
      </w:r>
      <w:r w:rsidR="007C56B2" w:rsidRPr="002C04C9">
        <w:rPr>
          <w:rFonts w:ascii="GHEA Grapalat" w:hAnsi="GHEA Grapalat"/>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7C56B2" w:rsidRPr="002C04C9">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 и договора(предоплаты).</w:t>
      </w:r>
      <w:r w:rsidR="00573C64" w:rsidRPr="002C04C9">
        <w:rPr>
          <w:rFonts w:ascii="GHEA Grapalat" w:hAnsi="GHEA Grapalat"/>
          <w:color w:val="000000" w:themeColor="text1"/>
          <w:vertAlign w:val="superscript"/>
        </w:rPr>
        <w:t>10.1</w:t>
      </w:r>
    </w:p>
    <w:p w14:paraId="4320C74C" w14:textId="77777777" w:rsidR="00E271A0" w:rsidRPr="002C04C9" w:rsidRDefault="00384973">
      <w:pPr>
        <w:rPr>
          <w:rFonts w:ascii="GHEA Grapalat" w:hAnsi="GHEA Grapalat" w:cs="Sylfaen"/>
        </w:rPr>
      </w:pPr>
      <w:r w:rsidRPr="002C04C9">
        <w:rPr>
          <w:rFonts w:ascii="GHEA Grapalat" w:hAnsi="GHEA Grapalat" w:cs="Sylfaen"/>
        </w:rPr>
        <w:t>-----------------------------------------------</w:t>
      </w:r>
    </w:p>
    <w:p w14:paraId="5B8A82FA" w14:textId="77777777" w:rsidR="00E271A0" w:rsidRPr="002C04C9" w:rsidRDefault="00E271A0" w:rsidP="00E271A0">
      <w:pPr>
        <w:pStyle w:val="FootnoteText"/>
        <w:jc w:val="both"/>
        <w:rPr>
          <w:rFonts w:ascii="GHEA Grapalat" w:hAnsi="GHEA Grapalat"/>
          <w:i/>
          <w:sz w:val="16"/>
          <w:szCs w:val="16"/>
        </w:rPr>
      </w:pPr>
      <w:r w:rsidRPr="002C04C9">
        <w:rPr>
          <w:rFonts w:ascii="GHEA Grapalat" w:hAnsi="GHEA Grapalat"/>
          <w:b/>
          <w:i/>
          <w:sz w:val="22"/>
          <w:szCs w:val="22"/>
          <w:vertAlign w:val="superscript"/>
        </w:rPr>
        <w:t>10,1</w:t>
      </w:r>
      <w:r w:rsidRPr="002C04C9">
        <w:rPr>
          <w:rFonts w:ascii="GHEA Grapalat" w:hAnsi="GHEA Grapalat"/>
          <w:i/>
          <w:sz w:val="16"/>
          <w:szCs w:val="16"/>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6BCF9EE3" w14:textId="77777777" w:rsidR="00E271A0" w:rsidRPr="002C04C9" w:rsidRDefault="00E271A0" w:rsidP="00E271A0">
      <w:pPr>
        <w:pStyle w:val="FootnoteText"/>
        <w:jc w:val="both"/>
        <w:rPr>
          <w:rFonts w:ascii="GHEA Grapalat" w:hAnsi="GHEA Grapalat"/>
          <w:i/>
          <w:sz w:val="16"/>
          <w:szCs w:val="16"/>
        </w:rPr>
      </w:pPr>
      <w:r w:rsidRPr="002C04C9">
        <w:rPr>
          <w:rFonts w:ascii="GHEA Grapalat" w:hAnsi="GHEA Grapalat"/>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170F6427" w14:textId="77777777" w:rsidR="00E271A0" w:rsidRPr="002C04C9" w:rsidRDefault="00E271A0" w:rsidP="00E271A0">
      <w:pPr>
        <w:pStyle w:val="FootnoteText"/>
        <w:jc w:val="both"/>
        <w:rPr>
          <w:rFonts w:ascii="GHEA Grapalat" w:hAnsi="GHEA Grapalat"/>
          <w:i/>
          <w:sz w:val="16"/>
          <w:szCs w:val="16"/>
        </w:rPr>
      </w:pPr>
      <w:r w:rsidRPr="002C04C9">
        <w:rPr>
          <w:rFonts w:ascii="GHEA Grapalat" w:hAnsi="GHEA Grapalat"/>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2C04C9">
        <w:t xml:space="preserve"> </w:t>
      </w:r>
      <w:r w:rsidRPr="002C04C9">
        <w:rPr>
          <w:rFonts w:ascii="GHEA Grapalat" w:hAnsi="GHEA Grapalat"/>
          <w:i/>
          <w:sz w:val="16"/>
          <w:szCs w:val="16"/>
        </w:rPr>
        <w:t>или когда в рамках финансовых средств, предусмотренных на день утверждения заявки на закупку, предусматривается предоставление предоплаты</w:t>
      </w:r>
      <w:r w:rsidR="00577C08" w:rsidRPr="002C04C9">
        <w:rPr>
          <w:rFonts w:ascii="GHEA Grapalat" w:hAnsi="GHEA Grapalat"/>
          <w:i/>
          <w:sz w:val="16"/>
          <w:szCs w:val="16"/>
        </w:rPr>
        <w:t>.</w:t>
      </w:r>
    </w:p>
    <w:p w14:paraId="4481DF0B" w14:textId="77777777" w:rsidR="0085658A" w:rsidRPr="002C04C9" w:rsidRDefault="0085658A">
      <w:pPr>
        <w:rPr>
          <w:rFonts w:ascii="GHEA Grapalat" w:hAnsi="GHEA Grapalat"/>
        </w:rPr>
      </w:pPr>
    </w:p>
    <w:p w14:paraId="45568FA6" w14:textId="77777777" w:rsidR="00CD2651" w:rsidRPr="002C04C9" w:rsidDel="009A515F" w:rsidRDefault="00055FCF">
      <w:pPr>
        <w:rPr>
          <w:del w:id="2" w:author="Inesa Kocharyan" w:date="2025-03-21T20:22:00Z"/>
          <w:rFonts w:ascii="GHEA Grapalat" w:hAnsi="GHEA Grapalat"/>
          <w:i/>
          <w:sz w:val="20"/>
          <w:szCs w:val="20"/>
        </w:rPr>
      </w:pPr>
      <w:del w:id="3" w:author="Inesa Kocharyan" w:date="2025-03-21T20:22:00Z">
        <w:r w:rsidRPr="002C04C9" w:rsidDel="009A515F">
          <w:rPr>
            <w:rFonts w:ascii="GHEA Grapalat" w:hAnsi="GHEA Grapalat"/>
            <w:i/>
            <w:sz w:val="20"/>
            <w:szCs w:val="20"/>
          </w:rPr>
          <w:delText xml:space="preserve">  </w:delText>
        </w:r>
      </w:del>
    </w:p>
    <w:p w14:paraId="24D1A74D" w14:textId="77777777" w:rsidR="00816D27" w:rsidRPr="002C04C9" w:rsidRDefault="00816D27">
      <w:pPr>
        <w:rPr>
          <w:rFonts w:ascii="GHEA Grapalat" w:hAnsi="GHEA Grapalat" w:cs="Sylfaen"/>
        </w:rPr>
      </w:pPr>
      <w:r w:rsidRPr="002C04C9">
        <w:rPr>
          <w:rFonts w:ascii="GHEA Grapalat" w:hAnsi="GHEA Grapalat" w:cs="Sylfaen"/>
        </w:rPr>
        <w:br w:type="page"/>
      </w:r>
    </w:p>
    <w:p w14:paraId="1A0C0034" w14:textId="6ABA0E4A" w:rsidR="00366C4E" w:rsidRPr="002C04C9" w:rsidRDefault="00030D40" w:rsidP="00B46D58">
      <w:pPr>
        <w:widowControl w:val="0"/>
        <w:tabs>
          <w:tab w:val="left" w:pos="1276"/>
        </w:tabs>
        <w:spacing w:after="160"/>
        <w:ind w:firstLine="567"/>
        <w:jc w:val="both"/>
        <w:rPr>
          <w:rFonts w:ascii="GHEA Grapalat" w:hAnsi="GHEA Grapalat"/>
        </w:rPr>
      </w:pPr>
      <w:r w:rsidRPr="002C04C9">
        <w:rPr>
          <w:rFonts w:ascii="GHEA Grapalat" w:hAnsi="GHEA Grapalat"/>
        </w:rPr>
        <w:lastRenderedPageBreak/>
        <w:t>10.</w:t>
      </w:r>
      <w:r w:rsidR="001723D6" w:rsidRPr="002C04C9">
        <w:rPr>
          <w:rFonts w:ascii="GHEA Grapalat" w:hAnsi="GHEA Grapalat"/>
        </w:rPr>
        <w:t>3</w:t>
      </w:r>
      <w:r w:rsidR="00DC30CC" w:rsidRPr="002C04C9">
        <w:rPr>
          <w:rFonts w:ascii="GHEA Grapalat" w:hAnsi="GHEA Grapalat"/>
        </w:rPr>
        <w:t>.</w:t>
      </w:r>
      <w:r w:rsidR="00DC30CC" w:rsidRPr="002C04C9">
        <w:rPr>
          <w:rFonts w:ascii="GHEA Grapalat" w:hAnsi="GHEA Grapalat"/>
        </w:rPr>
        <w:tab/>
      </w:r>
      <w:r w:rsidRPr="002C04C9">
        <w:rPr>
          <w:rFonts w:ascii="GHEA Grapalat" w:hAnsi="GHEA Grapalat"/>
        </w:rPr>
        <w:t xml:space="preserve">Размер обеспечения договора составляет </w:t>
      </w:r>
      <w:r w:rsidR="00E615DF">
        <w:rPr>
          <w:rFonts w:ascii="GHEA Grapalat" w:hAnsi="GHEA Grapalat"/>
        </w:rPr>
        <w:t xml:space="preserve">10 </w:t>
      </w:r>
      <w:r w:rsidRPr="002C04C9">
        <w:rPr>
          <w:rFonts w:ascii="GHEA Grapalat" w:hAnsi="GHEA Grapalat"/>
        </w:rPr>
        <w:t xml:space="preserve">процентов от </w:t>
      </w:r>
      <w:r w:rsidR="00571554" w:rsidRPr="002C04C9">
        <w:rPr>
          <w:rFonts w:ascii="GHEA Grapalat" w:hAnsi="GHEA Grapalat"/>
        </w:rPr>
        <w:t xml:space="preserve">цены </w:t>
      </w:r>
      <w:r w:rsidR="00A01774" w:rsidRPr="002C04C9">
        <w:rPr>
          <w:rFonts w:ascii="GHEA Grapalat" w:hAnsi="GHEA Grapalat"/>
        </w:rPr>
        <w:t xml:space="preserve">закупки. Если цена закупки </w:t>
      </w:r>
      <w:r w:rsidR="003A7D5F" w:rsidRPr="002C04C9">
        <w:rPr>
          <w:rFonts w:ascii="GHEA Grapalat" w:hAnsi="GHEA Grapalat"/>
        </w:rPr>
        <w:t>услу</w:t>
      </w:r>
      <w:r w:rsidR="00567245" w:rsidRPr="002C04C9">
        <w:rPr>
          <w:rFonts w:ascii="GHEA Grapalat" w:hAnsi="GHEA Grapalat"/>
        </w:rPr>
        <w:t>г</w:t>
      </w:r>
      <w:r w:rsidR="00A01774" w:rsidRPr="002C04C9">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2C04C9">
        <w:rPr>
          <w:rFonts w:ascii="GHEA Grapalat" w:hAnsi="GHEA Grapalat"/>
        </w:rPr>
        <w:t xml:space="preserve">. </w:t>
      </w:r>
      <w:r w:rsidR="001723D6" w:rsidRPr="002C04C9">
        <w:rPr>
          <w:rFonts w:ascii="GHEA Grapalat" w:hAnsi="GHEA Grapalat"/>
        </w:rPr>
        <w:t xml:space="preserve">Обеспечение </w:t>
      </w:r>
      <w:r w:rsidR="00896AAF" w:rsidRPr="002C04C9">
        <w:rPr>
          <w:rFonts w:ascii="GHEA Grapalat" w:hAnsi="GHEA Grapalat"/>
        </w:rPr>
        <w:t>договора</w:t>
      </w:r>
      <w:r w:rsidR="001723D6" w:rsidRPr="002C04C9">
        <w:rPr>
          <w:rFonts w:ascii="GHEA Grapalat" w:hAnsi="GHEA Grapalat"/>
        </w:rPr>
        <w:t xml:space="preserve"> представляется в </w:t>
      </w:r>
      <w:r w:rsidR="005876A3" w:rsidRPr="002C04C9">
        <w:rPr>
          <w:rFonts w:ascii="GHEA Grapalat" w:hAnsi="GHEA Grapalat"/>
        </w:rPr>
        <w:t>виде</w:t>
      </w:r>
      <w:r w:rsidR="001723D6" w:rsidRPr="002C04C9">
        <w:rPr>
          <w:rFonts w:ascii="GHEA Grapalat" w:hAnsi="GHEA Grapalat"/>
        </w:rPr>
        <w:t xml:space="preserve"> банковской гарантии (Приложение 5)</w:t>
      </w:r>
      <w:r w:rsidR="00375E5E" w:rsidRPr="002C04C9">
        <w:rPr>
          <w:rFonts w:ascii="GHEA Grapalat" w:hAnsi="GHEA Grapalat"/>
        </w:rPr>
        <w:t xml:space="preserve"> или наличных денег</w:t>
      </w:r>
      <w:r w:rsidR="00C019F8" w:rsidRPr="002C04C9">
        <w:rPr>
          <w:rStyle w:val="FootnoteReference"/>
          <w:rFonts w:ascii="GHEA Grapalat" w:hAnsi="GHEA Grapalat"/>
        </w:rPr>
        <w:footnoteReference w:customMarkFollows="1" w:id="7"/>
        <w:t>12</w:t>
      </w:r>
      <w:r w:rsidR="00375E5E" w:rsidRPr="002C04C9">
        <w:rPr>
          <w:rFonts w:ascii="GHEA Grapalat" w:hAnsi="GHEA Grapalat"/>
        </w:rPr>
        <w:t>.</w:t>
      </w:r>
    </w:p>
    <w:p w14:paraId="59708C74" w14:textId="77777777" w:rsidR="0011249D" w:rsidRPr="002C04C9" w:rsidRDefault="0058395E" w:rsidP="00B46D58">
      <w:pPr>
        <w:widowControl w:val="0"/>
        <w:tabs>
          <w:tab w:val="left" w:pos="1276"/>
        </w:tabs>
        <w:spacing w:after="160"/>
        <w:ind w:firstLine="567"/>
        <w:jc w:val="both"/>
        <w:rPr>
          <w:rFonts w:ascii="GHEA Grapalat" w:hAnsi="GHEA Grapalat"/>
        </w:rPr>
      </w:pPr>
      <w:r w:rsidRPr="002C04C9">
        <w:rPr>
          <w:rFonts w:ascii="GHEA Grapalat" w:hAnsi="GHEA Grapalat"/>
        </w:rPr>
        <w:t xml:space="preserve">Если процедура закупки организована </w:t>
      </w:r>
      <w:r w:rsidR="0011249D" w:rsidRPr="002C04C9">
        <w:rPr>
          <w:rFonts w:ascii="GHEA Grapalat" w:hAnsi="GHEA Grapalat"/>
        </w:rPr>
        <w:t xml:space="preserve">по лотам и участник признается отобранным участником по более чем одному лоту, </w:t>
      </w:r>
      <w:r w:rsidR="0011249D" w:rsidRPr="002C04C9">
        <w:rPr>
          <w:rFonts w:ascii="GHEA Grapalat" w:hAnsi="GHEA Grapalat" w:cs="Sylfaen"/>
        </w:rPr>
        <w:t xml:space="preserve">то он может предоставить обеспечение </w:t>
      </w:r>
      <w:r w:rsidR="0075486A" w:rsidRPr="002C04C9">
        <w:rPr>
          <w:rFonts w:ascii="GHEA Grapalat" w:hAnsi="GHEA Grapalat" w:cs="Sylfaen"/>
        </w:rPr>
        <w:t>догогвора</w:t>
      </w:r>
      <w:r w:rsidR="0011249D" w:rsidRPr="002C04C9">
        <w:rPr>
          <w:rFonts w:ascii="GHEA Grapalat" w:hAnsi="GHEA Grapalat" w:cs="Sylfaen"/>
        </w:rPr>
        <w:t xml:space="preserve"> как </w:t>
      </w:r>
      <w:r w:rsidR="0011249D" w:rsidRPr="002C04C9">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r w:rsidR="0075486A" w:rsidRPr="002C04C9">
        <w:rPr>
          <w:rFonts w:ascii="GHEA Grapalat" w:hAnsi="GHEA Grapalat"/>
        </w:rPr>
        <w:t>догогвора</w:t>
      </w:r>
      <w:r w:rsidR="0011249D" w:rsidRPr="002C04C9">
        <w:rPr>
          <w:rFonts w:ascii="GHEA Grapalat" w:hAnsi="GHEA Grapalat"/>
        </w:rPr>
        <w:t xml:space="preserve"> его сумма исчисляется по отношению </w:t>
      </w:r>
      <w:r w:rsidR="000D2C9D" w:rsidRPr="002C04C9">
        <w:rPr>
          <w:rFonts w:ascii="GHEA Grapalat" w:hAnsi="GHEA Grapalat" w:cs="Sylfaen"/>
        </w:rPr>
        <w:t>к сумме цен закупок представленных лотов</w:t>
      </w:r>
      <w:r w:rsidR="000D2C9D" w:rsidRPr="002C04C9">
        <w:rPr>
          <w:rFonts w:ascii="GHEA Grapalat" w:hAnsi="GHEA Grapalat"/>
          <w:color w:val="FF0000"/>
        </w:rPr>
        <w:t xml:space="preserve"> </w:t>
      </w:r>
      <w:r w:rsidR="000D2C9D" w:rsidRPr="002C04C9">
        <w:rPr>
          <w:rFonts w:ascii="GHEA Grapalat" w:hAnsi="GHEA Grapalat"/>
          <w:color w:val="000000" w:themeColor="text1"/>
        </w:rPr>
        <w:t>с учетом требований 9-ого подпункта 32-ого пункта</w:t>
      </w:r>
      <w:r w:rsidR="0011249D" w:rsidRPr="002C04C9">
        <w:rPr>
          <w:rFonts w:ascii="GHEA Grapalat" w:hAnsi="GHEA Grapalat"/>
        </w:rPr>
        <w:t xml:space="preserve">. </w:t>
      </w:r>
    </w:p>
    <w:p w14:paraId="4DC91582" w14:textId="77777777" w:rsidR="00E969ED" w:rsidRPr="002C04C9" w:rsidRDefault="00740EF5" w:rsidP="00B46D58">
      <w:pPr>
        <w:widowControl w:val="0"/>
        <w:tabs>
          <w:tab w:val="left" w:pos="1276"/>
        </w:tabs>
        <w:spacing w:after="160"/>
        <w:ind w:firstLine="567"/>
        <w:jc w:val="both"/>
        <w:rPr>
          <w:rFonts w:ascii="GHEA Grapalat" w:hAnsi="GHEA Grapalat"/>
        </w:rPr>
      </w:pPr>
      <w:r w:rsidRPr="002C04C9">
        <w:rPr>
          <w:rFonts w:ascii="GHEA Grapalat" w:hAnsi="GHEA Grapalat"/>
        </w:rPr>
        <w:t xml:space="preserve"> </w:t>
      </w:r>
      <w:r w:rsidR="0011249D" w:rsidRPr="002C04C9">
        <w:rPr>
          <w:rFonts w:ascii="GHEA Grapalat" w:hAnsi="GHEA Grapalat"/>
        </w:rPr>
        <w:t xml:space="preserve">  </w:t>
      </w:r>
      <w:r w:rsidR="00030D40" w:rsidRPr="002C04C9">
        <w:rPr>
          <w:rFonts w:ascii="GHEA Grapalat" w:hAnsi="GHEA Grapalat"/>
        </w:rPr>
        <w:t xml:space="preserve">Обеспечение договора должно быть действительно как минимум включительно до </w:t>
      </w:r>
      <w:r w:rsidR="00963991" w:rsidRPr="002C04C9">
        <w:rPr>
          <w:rFonts w:ascii="GHEA Grapalat" w:hAnsi="GHEA Grapalat"/>
        </w:rPr>
        <w:t>90</w:t>
      </w:r>
      <w:r w:rsidR="00030D40" w:rsidRPr="002C04C9">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2C04C9">
        <w:rPr>
          <w:rFonts w:ascii="GHEA Grapalat" w:hAnsi="GHEA Grapalat"/>
        </w:rPr>
        <w:t xml:space="preserve">пяти </w:t>
      </w:r>
      <w:r w:rsidR="00030D40" w:rsidRPr="002C04C9">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2C04C9">
        <w:rPr>
          <w:rFonts w:ascii="GHEA Grapalat" w:hAnsi="GHEA Grapalat"/>
        </w:rPr>
        <w:t>договору.</w:t>
      </w:r>
    </w:p>
    <w:p w14:paraId="364AEE20" w14:textId="77777777" w:rsidR="00F0759D" w:rsidRPr="002C04C9" w:rsidRDefault="00F92A53" w:rsidP="00B46D58">
      <w:pPr>
        <w:widowControl w:val="0"/>
        <w:tabs>
          <w:tab w:val="left" w:pos="1276"/>
        </w:tabs>
        <w:spacing w:after="160"/>
        <w:ind w:firstLine="567"/>
        <w:jc w:val="both"/>
        <w:rPr>
          <w:rFonts w:ascii="GHEA Grapalat" w:hAnsi="GHEA Grapalat"/>
        </w:rPr>
      </w:pPr>
      <w:r w:rsidRPr="002C04C9">
        <w:rPr>
          <w:rFonts w:ascii="GHEA Grapalat" w:hAnsi="GHEA Grapalat"/>
        </w:rPr>
        <w:t>Обеспечение договора, представленное в виде наличных денег, должно быть перечислено на казначейский счет</w:t>
      </w:r>
      <w:r w:rsidRPr="002C04C9">
        <w:rPr>
          <w:rFonts w:ascii="Courier New" w:hAnsi="Courier New" w:cs="Courier New"/>
        </w:rPr>
        <w:t> </w:t>
      </w:r>
      <w:r w:rsidRPr="002C04C9">
        <w:rPr>
          <w:rFonts w:ascii="GHEA Grapalat" w:hAnsi="GHEA Grapalat"/>
        </w:rPr>
        <w:t>"900008000</w:t>
      </w:r>
      <w:r w:rsidR="00B66AB9" w:rsidRPr="002C04C9">
        <w:rPr>
          <w:rFonts w:ascii="GHEA Grapalat" w:hAnsi="GHEA Grapalat"/>
        </w:rPr>
        <w:t>66</w:t>
      </w:r>
      <w:r w:rsidRPr="002C04C9">
        <w:rPr>
          <w:rFonts w:ascii="GHEA Grapalat" w:hAnsi="GHEA Grapalat"/>
        </w:rPr>
        <w:t>4", открытый в Центральном казначействе на имя уполномоченного органа.</w:t>
      </w:r>
    </w:p>
    <w:p w14:paraId="739E098E" w14:textId="77777777" w:rsidR="00D32092" w:rsidRPr="002C04C9" w:rsidRDefault="004A0321" w:rsidP="00B46D58">
      <w:pPr>
        <w:widowControl w:val="0"/>
        <w:tabs>
          <w:tab w:val="left" w:pos="1276"/>
        </w:tabs>
        <w:spacing w:after="160"/>
        <w:ind w:firstLine="567"/>
        <w:jc w:val="both"/>
        <w:rPr>
          <w:rFonts w:ascii="GHEA Grapalat" w:hAnsi="GHEA Grapalat" w:cs="Sylfaen"/>
        </w:rPr>
      </w:pPr>
      <w:r w:rsidRPr="002C04C9">
        <w:rPr>
          <w:rFonts w:ascii="GHEA Grapalat" w:hAnsi="GHEA Grapalat"/>
        </w:rPr>
        <w:t>10.4</w:t>
      </w:r>
      <w:r w:rsidR="00251CF9" w:rsidRPr="002C04C9">
        <w:rPr>
          <w:rFonts w:ascii="GHEA Grapalat" w:hAnsi="GHEA Grapalat"/>
        </w:rPr>
        <w:t xml:space="preserve"> </w:t>
      </w:r>
      <w:r w:rsidR="0076763C" w:rsidRPr="002C04C9">
        <w:rPr>
          <w:rFonts w:ascii="GHEA Grapalat" w:hAnsi="GHEA Grapalat"/>
        </w:rPr>
        <w:t xml:space="preserve">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w:t>
      </w:r>
      <w:r w:rsidR="00B561F2" w:rsidRPr="002C04C9">
        <w:rPr>
          <w:rFonts w:ascii="GHEA Grapalat" w:hAnsi="GHEA Grapalat"/>
        </w:rPr>
        <w:t xml:space="preserve">обеспечение </w:t>
      </w:r>
      <w:r w:rsidR="0076763C" w:rsidRPr="002C04C9">
        <w:rPr>
          <w:rFonts w:ascii="GHEA Grapalat" w:hAnsi="GHEA Grapalat"/>
        </w:rPr>
        <w:t>договора представля</w:t>
      </w:r>
      <w:r w:rsidR="00DE7753" w:rsidRPr="002C04C9">
        <w:rPr>
          <w:rFonts w:ascii="GHEA Grapalat" w:hAnsi="GHEA Grapalat"/>
        </w:rPr>
        <w:t>ю</w:t>
      </w:r>
      <w:r w:rsidR="0076763C" w:rsidRPr="002C04C9">
        <w:rPr>
          <w:rFonts w:ascii="GHEA Grapalat" w:hAnsi="GHEA Grapalat"/>
        </w:rPr>
        <w:t>тся</w:t>
      </w:r>
      <w:r w:rsidR="00180134" w:rsidRPr="002C04C9">
        <w:rPr>
          <w:rFonts w:ascii="GHEA Grapalat" w:hAnsi="GHEA Grapalat"/>
        </w:rPr>
        <w:t xml:space="preserve"> в виде заключенного в одностороннем порядке </w:t>
      </w:r>
      <w:r w:rsidR="00A9694C" w:rsidRPr="002C04C9">
        <w:rPr>
          <w:rFonts w:ascii="GHEA Grapalat" w:hAnsi="GHEA Grapalat"/>
        </w:rPr>
        <w:t>за</w:t>
      </w:r>
      <w:r w:rsidR="00180134" w:rsidRPr="002C04C9">
        <w:rPr>
          <w:rFonts w:ascii="GHEA Grapalat" w:hAnsi="GHEA Grapalat"/>
        </w:rPr>
        <w:t>явления - в виде неустойки или наличных денег</w:t>
      </w:r>
      <w:r w:rsidR="006D7219" w:rsidRPr="002C04C9">
        <w:rPr>
          <w:rFonts w:ascii="GHEA Grapalat" w:hAnsi="GHEA Grapalat"/>
        </w:rPr>
        <w:t>. Если на момент возникновения правомочия по заключению договора</w:t>
      </w:r>
      <w:r w:rsidR="00111EF8" w:rsidRPr="002C04C9">
        <w:rPr>
          <w:rFonts w:ascii="GHEA Grapalat" w:hAnsi="GHEA Grapalat"/>
        </w:rPr>
        <w:t xml:space="preserve"> </w:t>
      </w:r>
      <w:r w:rsidR="00D32092" w:rsidRPr="002C04C9">
        <w:rPr>
          <w:rFonts w:ascii="GHEA Grapalat" w:hAnsi="GHEA Grapalat" w:cs="Sylfaen"/>
        </w:rPr>
        <w:t xml:space="preserve">предусмотренные финансовые средства превышают </w:t>
      </w:r>
      <w:r w:rsidR="001D421C" w:rsidRPr="002C04C9">
        <w:rPr>
          <w:rFonts w:ascii="GHEA Grapalat" w:hAnsi="GHEA Grapalat" w:cs="Sylfaen"/>
        </w:rPr>
        <w:t>25</w:t>
      </w:r>
      <w:r w:rsidR="00D32092" w:rsidRPr="002C04C9">
        <w:rPr>
          <w:rFonts w:ascii="GHEA Grapalat" w:hAnsi="GHEA Grapalat" w:cs="Sylfaen"/>
        </w:rPr>
        <w:t xml:space="preserve"> млн. драмов, однако для полного выполнения договора и в дальнейшем требуются финансовые средства, то </w:t>
      </w:r>
      <w:r w:rsidR="004F3E61" w:rsidRPr="002C04C9">
        <w:rPr>
          <w:rFonts w:ascii="GHEA Grapalat" w:hAnsi="GHEA Grapalat" w:cs="Sylfaen"/>
        </w:rPr>
        <w:t xml:space="preserve">обеспечение </w:t>
      </w:r>
      <w:r w:rsidR="00D32092" w:rsidRPr="002C04C9">
        <w:rPr>
          <w:rFonts w:ascii="GHEA Grapalat" w:hAnsi="GHEA Grapalat" w:cs="Sylfaen"/>
        </w:rPr>
        <w:t xml:space="preserve">договора, по части выделенных финансовых средств, представляется в виде </w:t>
      </w:r>
      <w:r w:rsidR="00A15EF7" w:rsidRPr="002C04C9">
        <w:rPr>
          <w:rFonts w:ascii="GHEA Grapalat" w:hAnsi="GHEA Grapalat" w:cs="Sylfaen"/>
        </w:rPr>
        <w:t xml:space="preserve">банковской </w:t>
      </w:r>
      <w:r w:rsidR="00D32092" w:rsidRPr="002C04C9">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2C04C9">
        <w:rPr>
          <w:rFonts w:ascii="GHEA Grapalat" w:hAnsi="GHEA Grapalat" w:cs="Sylfaen"/>
        </w:rPr>
        <w:t>.</w:t>
      </w:r>
    </w:p>
    <w:p w14:paraId="10E174D0" w14:textId="77777777" w:rsidR="008F0732" w:rsidRPr="002C04C9" w:rsidRDefault="00030D40" w:rsidP="00B46D58">
      <w:pPr>
        <w:widowControl w:val="0"/>
        <w:tabs>
          <w:tab w:val="left" w:pos="1276"/>
        </w:tabs>
        <w:spacing w:after="160"/>
        <w:ind w:firstLine="567"/>
        <w:jc w:val="both"/>
        <w:rPr>
          <w:rFonts w:ascii="GHEA Grapalat" w:hAnsi="GHEA Grapalat"/>
          <w:i/>
        </w:rPr>
      </w:pPr>
      <w:r w:rsidRPr="002C04C9">
        <w:rPr>
          <w:rFonts w:ascii="GHEA Grapalat" w:hAnsi="GHEA Grapalat"/>
        </w:rPr>
        <w:t>10.</w:t>
      </w:r>
      <w:r w:rsidR="00DF09E7" w:rsidRPr="002C04C9">
        <w:rPr>
          <w:rFonts w:ascii="GHEA Grapalat" w:hAnsi="GHEA Grapalat"/>
        </w:rPr>
        <w:t>5</w:t>
      </w:r>
      <w:r w:rsidR="003E194D" w:rsidRPr="002C04C9">
        <w:rPr>
          <w:rFonts w:ascii="GHEA Grapalat" w:hAnsi="GHEA Grapalat"/>
        </w:rPr>
        <w:t>.</w:t>
      </w:r>
      <w:r w:rsidR="003E194D" w:rsidRPr="002C04C9">
        <w:rPr>
          <w:rFonts w:ascii="GHEA Grapalat" w:hAnsi="GHEA Grapalat"/>
        </w:rPr>
        <w:tab/>
      </w:r>
      <w:r w:rsidRPr="002C04C9">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sidRPr="002C04C9">
        <w:rPr>
          <w:rFonts w:ascii="GHEA Grapalat" w:hAnsi="GHEA Grapalat"/>
        </w:rPr>
        <w:t xml:space="preserve"> (Приложение 5.2).</w:t>
      </w:r>
      <w:r w:rsidR="007811E5" w:rsidRPr="002C04C9">
        <w:rPr>
          <w:rFonts w:ascii="GHEA Grapalat" w:hAnsi="GHEA Grapalat"/>
          <w:i/>
        </w:rPr>
        <w:t xml:space="preserve"> </w:t>
      </w:r>
      <w:r w:rsidRPr="002C04C9">
        <w:rPr>
          <w:rFonts w:ascii="GHEA Grapalat" w:hAnsi="GHEA Grapalat"/>
          <w:i/>
        </w:rPr>
        <w:t xml:space="preserve"> </w:t>
      </w:r>
    </w:p>
    <w:p w14:paraId="344B1C84" w14:textId="77777777" w:rsidR="005162B1" w:rsidRPr="002C04C9" w:rsidRDefault="00030D40" w:rsidP="00B46D58">
      <w:pPr>
        <w:widowControl w:val="0"/>
        <w:tabs>
          <w:tab w:val="left" w:pos="1276"/>
        </w:tabs>
        <w:spacing w:after="160"/>
        <w:ind w:firstLine="567"/>
        <w:jc w:val="both"/>
        <w:rPr>
          <w:rFonts w:ascii="GHEA Grapalat" w:hAnsi="GHEA Grapalat"/>
        </w:rPr>
      </w:pPr>
      <w:r w:rsidRPr="002C04C9">
        <w:rPr>
          <w:rFonts w:ascii="GHEA Grapalat" w:hAnsi="GHEA Grapalat"/>
        </w:rPr>
        <w:t>10.</w:t>
      </w:r>
      <w:r w:rsidR="00401B30" w:rsidRPr="002C04C9">
        <w:rPr>
          <w:rFonts w:ascii="GHEA Grapalat" w:hAnsi="GHEA Grapalat"/>
        </w:rPr>
        <w:t>6</w:t>
      </w:r>
      <w:r w:rsidR="003E194D" w:rsidRPr="002C04C9">
        <w:rPr>
          <w:rFonts w:ascii="GHEA Grapalat" w:hAnsi="GHEA Grapalat"/>
        </w:rPr>
        <w:t>.</w:t>
      </w:r>
      <w:r w:rsidR="008F0732" w:rsidRPr="002C04C9">
        <w:rPr>
          <w:rFonts w:ascii="GHEA Grapalat" w:hAnsi="GHEA Grapalat"/>
        </w:rPr>
        <w:t xml:space="preserve"> </w:t>
      </w:r>
      <w:r w:rsidRPr="002C04C9">
        <w:rPr>
          <w:rFonts w:ascii="GHEA Grapalat" w:hAnsi="GHEA Grapalat"/>
        </w:rPr>
        <w:t>Если в рамках процедуры закупки, организованной по лотам</w:t>
      </w:r>
      <w:r w:rsidR="00DC14CE" w:rsidRPr="002C04C9">
        <w:rPr>
          <w:rFonts w:ascii="GHEA Grapalat" w:hAnsi="GHEA Grapalat"/>
        </w:rPr>
        <w:t xml:space="preserve"> </w:t>
      </w:r>
      <w:r w:rsidR="00125AA6" w:rsidRPr="002C04C9">
        <w:rPr>
          <w:rFonts w:ascii="GHEA Grapalat" w:hAnsi="GHEA Grapalat"/>
        </w:rPr>
        <w:t xml:space="preserve">заключенный </w:t>
      </w:r>
      <w:r w:rsidR="00125AA6" w:rsidRPr="002C04C9">
        <w:rPr>
          <w:rFonts w:ascii="GHEA Grapalat" w:hAnsi="GHEA Grapalat"/>
        </w:rPr>
        <w:lastRenderedPageBreak/>
        <w:t xml:space="preserve">договор расторгается по части какого-либо лота вследствие его неисполнения или ненадлежащего исполнения, то </w:t>
      </w:r>
      <w:r w:rsidR="00FE23C4" w:rsidRPr="002C04C9">
        <w:rPr>
          <w:rFonts w:ascii="GHEA Grapalat" w:hAnsi="GHEA Grapalat"/>
        </w:rPr>
        <w:t xml:space="preserve">обеспечение </w:t>
      </w:r>
      <w:r w:rsidR="00125AA6" w:rsidRPr="002C04C9">
        <w:rPr>
          <w:rFonts w:ascii="GHEA Grapalat" w:hAnsi="GHEA Grapalat"/>
        </w:rPr>
        <w:t>договора выплачива</w:t>
      </w:r>
      <w:r w:rsidR="00DC14CE" w:rsidRPr="002C04C9">
        <w:rPr>
          <w:rFonts w:ascii="GHEA Grapalat" w:hAnsi="GHEA Grapalat"/>
        </w:rPr>
        <w:t>ю</w:t>
      </w:r>
      <w:r w:rsidR="00125AA6" w:rsidRPr="002C04C9">
        <w:rPr>
          <w:rFonts w:ascii="GHEA Grapalat" w:hAnsi="GHEA Grapalat"/>
        </w:rPr>
        <w:t>тся в размере суммы, исчисленной только за этот лот</w:t>
      </w:r>
      <w:r w:rsidR="00DC14CE" w:rsidRPr="002C04C9">
        <w:rPr>
          <w:rFonts w:ascii="GHEA Grapalat" w:hAnsi="GHEA Grapalat"/>
        </w:rPr>
        <w:t>.</w:t>
      </w:r>
    </w:p>
    <w:p w14:paraId="4091BC56" w14:textId="77777777" w:rsidR="002807DD" w:rsidRPr="002C04C9" w:rsidRDefault="002807DD" w:rsidP="002807DD">
      <w:pPr>
        <w:rPr>
          <w:rFonts w:ascii="GHEA Grapalat" w:hAnsi="GHEA Grapalat"/>
          <w:b/>
        </w:rPr>
      </w:pPr>
      <w:r w:rsidRPr="002C04C9">
        <w:rPr>
          <w:rFonts w:ascii="GHEA Grapalat" w:hAnsi="GHEA Grapalat"/>
          <w:b/>
        </w:rPr>
        <w:t xml:space="preserve">                         </w:t>
      </w:r>
    </w:p>
    <w:p w14:paraId="31F2F48D" w14:textId="77777777" w:rsidR="0074650E" w:rsidRPr="002C04C9" w:rsidRDefault="0074650E" w:rsidP="0074650E">
      <w:pPr>
        <w:widowControl w:val="0"/>
        <w:tabs>
          <w:tab w:val="left" w:pos="1134"/>
        </w:tabs>
        <w:spacing w:after="160"/>
        <w:ind w:firstLine="567"/>
        <w:jc w:val="both"/>
        <w:rPr>
          <w:rFonts w:ascii="GHEA Grapalat" w:hAnsi="GHEA Grapalat"/>
        </w:rPr>
      </w:pPr>
      <w:r w:rsidRPr="002C04C9">
        <w:rPr>
          <w:rFonts w:ascii="GHEA Grapalat" w:hAnsi="GHEA Grapalat"/>
          <w:b/>
        </w:rPr>
        <w:t xml:space="preserve">  </w:t>
      </w:r>
      <w:r w:rsidRPr="002C04C9">
        <w:rPr>
          <w:rFonts w:ascii="GHEA Grapalat" w:hAnsi="GHEA Grapalat"/>
        </w:rPr>
        <w:t xml:space="preserve">10.7 Руководитель заказчика </w:t>
      </w:r>
      <w:r w:rsidR="00004B08" w:rsidRPr="002C04C9">
        <w:rPr>
          <w:rFonts w:ascii="GHEA Grapalat" w:hAnsi="GHEA Grapalat"/>
        </w:rPr>
        <w:t xml:space="preserve">в письменной форме </w:t>
      </w:r>
      <w:r w:rsidRPr="002C04C9">
        <w:rPr>
          <w:rFonts w:ascii="GHEA Grapalat" w:hAnsi="GHEA Grapalat"/>
        </w:rPr>
        <w:t xml:space="preserve">представляет требование о выплате обеспечения договора  банку, а в случае обеспечения, представленного в виде наличных денег- </w:t>
      </w:r>
      <w:r w:rsidR="00004B08" w:rsidRPr="002C04C9">
        <w:rPr>
          <w:rFonts w:ascii="GHEA Grapalat" w:hAnsi="GHEA Grapalat"/>
        </w:rPr>
        <w:t>Министерству Финансов РА</w:t>
      </w:r>
      <w:r w:rsidRPr="002C04C9">
        <w:rPr>
          <w:rFonts w:ascii="GHEA Grapalat" w:hAnsi="GHEA Grapalat"/>
        </w:rPr>
        <w:t xml:space="preserve">, в течение </w:t>
      </w:r>
      <w:r w:rsidR="00004B08" w:rsidRPr="002C04C9">
        <w:rPr>
          <w:rFonts w:ascii="GHEA Grapalat" w:hAnsi="GHEA Grapalat"/>
        </w:rPr>
        <w:t xml:space="preserve">пяти </w:t>
      </w:r>
      <w:r w:rsidRPr="002C04C9">
        <w:rPr>
          <w:rFonts w:ascii="GHEA Grapalat" w:hAnsi="GHEA Grapalat"/>
        </w:rPr>
        <w:t>рабочих дней, следующих за днем возникновения основания для вылаты обеспечения. Если требование о выплате обеспечения отклоняется банком</w:t>
      </w:r>
      <w:r w:rsidR="00084BA4" w:rsidRPr="002C04C9">
        <w:rPr>
          <w:rFonts w:ascii="GHEA Grapalat" w:hAnsi="GHEA Grapalat"/>
        </w:rPr>
        <w:t xml:space="preserve"> или Министерством Финансов РА</w:t>
      </w:r>
      <w:r w:rsidRPr="002C04C9">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84BA4" w:rsidRPr="002C04C9">
        <w:rPr>
          <w:rFonts w:ascii="GHEA Grapalat" w:hAnsi="GHEA Grapalat"/>
        </w:rPr>
        <w:t>письменно</w:t>
      </w:r>
      <w:r w:rsidRPr="002C04C9">
        <w:rPr>
          <w:rFonts w:ascii="GHEA Grapalat" w:hAnsi="GHEA Grapalat"/>
        </w:rPr>
        <w:t>в течение двух рабочих дней после получения отказа.</w:t>
      </w:r>
    </w:p>
    <w:p w14:paraId="509C9FBC" w14:textId="77777777" w:rsidR="00004B08" w:rsidRPr="002C04C9" w:rsidRDefault="003F7E4D"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2C04C9">
        <w:rPr>
          <w:rFonts w:ascii="GHEA Grapalat" w:hAnsi="GHEA Grapalat"/>
        </w:rPr>
        <w:t xml:space="preserve">           </w:t>
      </w:r>
      <w:r w:rsidR="00004B08" w:rsidRPr="002C04C9">
        <w:rPr>
          <w:rFonts w:ascii="GHEA Grapalat" w:hAnsi="GHEA Grapalat"/>
        </w:rPr>
        <w:t xml:space="preserve">10.8 </w:t>
      </w:r>
      <w:r w:rsidR="00004B08" w:rsidRPr="002C04C9">
        <w:rPr>
          <w:rFonts w:ascii="GHEA Grapalat" w:hAnsi="GHEA Grapalat" w:hint="eastAsia"/>
        </w:rPr>
        <w:t>О</w:t>
      </w:r>
      <w:r w:rsidR="00004B08" w:rsidRPr="002C04C9">
        <w:rPr>
          <w:rFonts w:ascii="GHEA Grapalat" w:hAnsi="GHEA Grapalat"/>
        </w:rPr>
        <w:t xml:space="preserve"> </w:t>
      </w:r>
      <w:r w:rsidR="00004B08" w:rsidRPr="002C04C9">
        <w:rPr>
          <w:rFonts w:ascii="GHEA Grapalat" w:hAnsi="GHEA Grapalat" w:hint="eastAsia"/>
        </w:rPr>
        <w:t>возврате</w:t>
      </w:r>
      <w:r w:rsidR="00004B08" w:rsidRPr="002C04C9">
        <w:rPr>
          <w:rFonts w:ascii="GHEA Grapalat" w:hAnsi="GHEA Grapalat"/>
        </w:rPr>
        <w:t xml:space="preserve"> </w:t>
      </w:r>
      <w:r w:rsidR="00004B08" w:rsidRPr="002C04C9">
        <w:rPr>
          <w:rFonts w:ascii="GHEA Grapalat" w:hAnsi="GHEA Grapalat" w:hint="eastAsia"/>
        </w:rPr>
        <w:t>обеспечения</w:t>
      </w:r>
      <w:r w:rsidR="00004B08" w:rsidRPr="002C04C9">
        <w:rPr>
          <w:rFonts w:ascii="GHEA Grapalat" w:hAnsi="GHEA Grapalat"/>
        </w:rPr>
        <w:t xml:space="preserve"> </w:t>
      </w:r>
      <w:r w:rsidR="00004B08" w:rsidRPr="002C04C9">
        <w:rPr>
          <w:rFonts w:ascii="GHEA Grapalat" w:hAnsi="GHEA Grapalat" w:hint="eastAsia"/>
        </w:rPr>
        <w:t>договора</w:t>
      </w:r>
      <w:r w:rsidR="00004B08" w:rsidRPr="002C04C9">
        <w:rPr>
          <w:rFonts w:ascii="GHEA Grapalat" w:hAnsi="GHEA Grapalat"/>
        </w:rPr>
        <w:t xml:space="preserve"> </w:t>
      </w:r>
      <w:r w:rsidR="00004B08" w:rsidRPr="002C04C9">
        <w:rPr>
          <w:rFonts w:ascii="GHEA Grapalat" w:hAnsi="GHEA Grapalat" w:hint="eastAsia"/>
        </w:rPr>
        <w:t>или</w:t>
      </w:r>
      <w:r w:rsidR="00004B08" w:rsidRPr="002C04C9">
        <w:rPr>
          <w:rFonts w:ascii="GHEA Grapalat" w:hAnsi="GHEA Grapalat"/>
        </w:rPr>
        <w:t xml:space="preserve"> </w:t>
      </w:r>
      <w:r w:rsidR="00004B08" w:rsidRPr="002C04C9">
        <w:rPr>
          <w:rFonts w:ascii="GHEA Grapalat" w:hAnsi="GHEA Grapalat" w:hint="eastAsia"/>
        </w:rPr>
        <w:t>квалификации</w:t>
      </w:r>
      <w:r w:rsidR="00004B08" w:rsidRPr="002C04C9">
        <w:rPr>
          <w:rFonts w:ascii="GHEA Grapalat" w:hAnsi="GHEA Grapalat"/>
        </w:rPr>
        <w:t xml:space="preserve"> </w:t>
      </w:r>
      <w:r w:rsidR="00004B08" w:rsidRPr="002C04C9">
        <w:rPr>
          <w:rFonts w:ascii="GHEA Grapalat" w:hAnsi="GHEA Grapalat" w:hint="eastAsia"/>
        </w:rPr>
        <w:t>руководитель</w:t>
      </w:r>
      <w:r w:rsidR="00004B08" w:rsidRPr="002C04C9">
        <w:rPr>
          <w:rFonts w:ascii="GHEA Grapalat" w:hAnsi="GHEA Grapalat"/>
        </w:rPr>
        <w:t xml:space="preserve"> </w:t>
      </w:r>
      <w:r w:rsidR="00004B08" w:rsidRPr="002C04C9">
        <w:rPr>
          <w:rFonts w:ascii="GHEA Grapalat" w:hAnsi="GHEA Grapalat" w:hint="eastAsia"/>
        </w:rPr>
        <w:t>заказчика</w:t>
      </w:r>
      <w:r w:rsidR="00004B08" w:rsidRPr="002C04C9">
        <w:rPr>
          <w:rFonts w:ascii="GHEA Grapalat" w:hAnsi="GHEA Grapalat"/>
        </w:rPr>
        <w:t xml:space="preserve"> </w:t>
      </w:r>
      <w:r w:rsidR="00004B08" w:rsidRPr="002C04C9">
        <w:rPr>
          <w:rFonts w:ascii="GHEA Grapalat" w:hAnsi="GHEA Grapalat" w:hint="eastAsia"/>
        </w:rPr>
        <w:t>уведомляет</w:t>
      </w:r>
      <w:r w:rsidR="00004B08" w:rsidRPr="002C04C9">
        <w:rPr>
          <w:rFonts w:ascii="GHEA Grapalat" w:hAnsi="GHEA Grapalat"/>
        </w:rPr>
        <w:t xml:space="preserve"> </w:t>
      </w:r>
      <w:r w:rsidR="00004B08" w:rsidRPr="002C04C9">
        <w:rPr>
          <w:rFonts w:ascii="GHEA Grapalat" w:hAnsi="GHEA Grapalat" w:hint="eastAsia"/>
        </w:rPr>
        <w:t>в</w:t>
      </w:r>
      <w:r w:rsidR="00004B08" w:rsidRPr="002C04C9">
        <w:rPr>
          <w:rFonts w:ascii="GHEA Grapalat" w:hAnsi="GHEA Grapalat"/>
        </w:rPr>
        <w:t xml:space="preserve"> </w:t>
      </w:r>
      <w:r w:rsidR="00004B08" w:rsidRPr="002C04C9">
        <w:rPr>
          <w:rFonts w:ascii="GHEA Grapalat" w:hAnsi="GHEA Grapalat" w:hint="eastAsia"/>
        </w:rPr>
        <w:t>письменной</w:t>
      </w:r>
      <w:r w:rsidR="00004B08" w:rsidRPr="002C04C9">
        <w:rPr>
          <w:rFonts w:ascii="GHEA Grapalat" w:hAnsi="GHEA Grapalat"/>
        </w:rPr>
        <w:t xml:space="preserve"> </w:t>
      </w:r>
      <w:r w:rsidR="00004B08" w:rsidRPr="002C04C9">
        <w:rPr>
          <w:rFonts w:ascii="GHEA Grapalat" w:hAnsi="GHEA Grapalat" w:hint="eastAsia"/>
        </w:rPr>
        <w:t>форме</w:t>
      </w:r>
      <w:r w:rsidR="00004B08" w:rsidRPr="002C04C9">
        <w:rPr>
          <w:rFonts w:ascii="GHEA Grapalat" w:hAnsi="GHEA Grapalat"/>
        </w:rPr>
        <w:t xml:space="preserve"> </w:t>
      </w:r>
      <w:r w:rsidR="00004B08" w:rsidRPr="002C04C9">
        <w:rPr>
          <w:rFonts w:ascii="GHEA Grapalat" w:hAnsi="GHEA Grapalat" w:hint="eastAsia"/>
        </w:rPr>
        <w:t>в</w:t>
      </w:r>
      <w:r w:rsidR="00004B08" w:rsidRPr="002C04C9">
        <w:rPr>
          <w:rFonts w:ascii="GHEA Grapalat" w:hAnsi="GHEA Grapalat"/>
        </w:rPr>
        <w:t xml:space="preserve"> </w:t>
      </w:r>
      <w:r w:rsidR="00004B08" w:rsidRPr="002C04C9">
        <w:rPr>
          <w:rFonts w:ascii="GHEA Grapalat" w:hAnsi="GHEA Grapalat" w:hint="eastAsia"/>
        </w:rPr>
        <w:t>течение</w:t>
      </w:r>
      <w:r w:rsidR="00004B08" w:rsidRPr="002C04C9">
        <w:rPr>
          <w:rFonts w:ascii="GHEA Grapalat" w:hAnsi="GHEA Grapalat"/>
        </w:rPr>
        <w:t xml:space="preserve"> </w:t>
      </w:r>
      <w:r w:rsidR="00004B08" w:rsidRPr="002C04C9">
        <w:rPr>
          <w:rFonts w:ascii="GHEA Grapalat" w:hAnsi="GHEA Grapalat" w:hint="eastAsia"/>
        </w:rPr>
        <w:t>пяти</w:t>
      </w:r>
      <w:r w:rsidR="00004B08" w:rsidRPr="002C04C9">
        <w:rPr>
          <w:rFonts w:ascii="GHEA Grapalat" w:hAnsi="GHEA Grapalat"/>
        </w:rPr>
        <w:t xml:space="preserve"> </w:t>
      </w:r>
      <w:r w:rsidR="00004B08" w:rsidRPr="002C04C9">
        <w:rPr>
          <w:rFonts w:ascii="GHEA Grapalat" w:hAnsi="GHEA Grapalat" w:hint="eastAsia"/>
        </w:rPr>
        <w:t>рабочих</w:t>
      </w:r>
      <w:r w:rsidR="00004B08" w:rsidRPr="002C04C9">
        <w:rPr>
          <w:rFonts w:ascii="GHEA Grapalat" w:hAnsi="GHEA Grapalat"/>
        </w:rPr>
        <w:t xml:space="preserve"> </w:t>
      </w:r>
      <w:r w:rsidR="00004B08" w:rsidRPr="002C04C9">
        <w:rPr>
          <w:rFonts w:ascii="GHEA Grapalat" w:hAnsi="GHEA Grapalat" w:hint="eastAsia"/>
        </w:rPr>
        <w:t>дней</w:t>
      </w:r>
      <w:r w:rsidR="00004B08" w:rsidRPr="002C04C9">
        <w:rPr>
          <w:rFonts w:ascii="GHEA Grapalat" w:hAnsi="GHEA Grapalat"/>
        </w:rPr>
        <w:t xml:space="preserve">, </w:t>
      </w:r>
      <w:r w:rsidR="00004B08" w:rsidRPr="002C04C9">
        <w:rPr>
          <w:rFonts w:ascii="GHEA Grapalat" w:hAnsi="GHEA Grapalat" w:hint="eastAsia"/>
        </w:rPr>
        <w:t>следующих</w:t>
      </w:r>
      <w:r w:rsidR="00004B08" w:rsidRPr="002C04C9">
        <w:rPr>
          <w:rFonts w:ascii="GHEA Grapalat" w:hAnsi="GHEA Grapalat"/>
        </w:rPr>
        <w:t xml:space="preserve"> </w:t>
      </w:r>
      <w:r w:rsidR="00004B08" w:rsidRPr="002C04C9">
        <w:rPr>
          <w:rFonts w:ascii="GHEA Grapalat" w:hAnsi="GHEA Grapalat" w:hint="eastAsia"/>
        </w:rPr>
        <w:t>за</w:t>
      </w:r>
      <w:r w:rsidR="00004B08" w:rsidRPr="002C04C9">
        <w:rPr>
          <w:rFonts w:ascii="GHEA Grapalat" w:hAnsi="GHEA Grapalat"/>
        </w:rPr>
        <w:t xml:space="preserve"> </w:t>
      </w:r>
      <w:r w:rsidR="003333FB" w:rsidRPr="002C04C9">
        <w:rPr>
          <w:rFonts w:ascii="GHEA Grapalat" w:hAnsi="GHEA Grapalat"/>
        </w:rPr>
        <w:t>днем возникновения основания возврата обеспечения</w:t>
      </w:r>
      <w:r w:rsidR="003333FB" w:rsidRPr="002C04C9" w:rsidDel="00960F8B">
        <w:rPr>
          <w:rFonts w:ascii="GHEA Grapalat" w:hAnsi="GHEA Grapalat"/>
        </w:rPr>
        <w:t xml:space="preserve"> </w:t>
      </w:r>
      <w:r w:rsidR="003333FB" w:rsidRPr="002C04C9">
        <w:rPr>
          <w:rFonts w:ascii="GHEA Grapalat" w:hAnsi="GHEA Grapalat"/>
        </w:rPr>
        <w:t>уведомляет;</w:t>
      </w:r>
      <w:r w:rsidR="00004B08" w:rsidRPr="002C04C9">
        <w:rPr>
          <w:rFonts w:ascii="GHEA Grapalat" w:hAnsi="GHEA Grapalat"/>
        </w:rPr>
        <w:t>:</w:t>
      </w:r>
    </w:p>
    <w:p w14:paraId="23A8D953" w14:textId="77777777" w:rsidR="00004B08" w:rsidRPr="002C04C9"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2C04C9">
        <w:rPr>
          <w:rFonts w:ascii="GHEA Grapalat" w:hAnsi="GHEA Grapalat"/>
        </w:rPr>
        <w:t xml:space="preserve">- </w:t>
      </w:r>
      <w:r w:rsidRPr="002C04C9">
        <w:rPr>
          <w:rFonts w:ascii="GHEA Grapalat" w:hAnsi="GHEA Grapalat" w:hint="eastAsia"/>
        </w:rPr>
        <w:t>в</w:t>
      </w:r>
      <w:r w:rsidRPr="002C04C9">
        <w:rPr>
          <w:rFonts w:ascii="GHEA Grapalat" w:hAnsi="GHEA Grapalat"/>
        </w:rPr>
        <w:t xml:space="preserve"> </w:t>
      </w:r>
      <w:r w:rsidRPr="002C04C9">
        <w:rPr>
          <w:rFonts w:ascii="GHEA Grapalat" w:hAnsi="GHEA Grapalat" w:hint="eastAsia"/>
        </w:rPr>
        <w:t>случае</w:t>
      </w:r>
      <w:r w:rsidRPr="002C04C9">
        <w:rPr>
          <w:rFonts w:ascii="GHEA Grapalat" w:hAnsi="GHEA Grapalat"/>
        </w:rPr>
        <w:t xml:space="preserve"> </w:t>
      </w:r>
      <w:r w:rsidRPr="002C04C9">
        <w:rPr>
          <w:rFonts w:ascii="GHEA Grapalat" w:hAnsi="GHEA Grapalat" w:hint="eastAsia"/>
        </w:rPr>
        <w:t>обеспечения</w:t>
      </w:r>
      <w:r w:rsidRPr="002C04C9">
        <w:rPr>
          <w:rFonts w:ascii="GHEA Grapalat" w:hAnsi="GHEA Grapalat"/>
        </w:rPr>
        <w:t xml:space="preserve"> </w:t>
      </w:r>
      <w:r w:rsidR="00D73841" w:rsidRPr="002C04C9">
        <w:rPr>
          <w:rFonts w:ascii="GHEA Grapalat" w:hAnsi="GHEA Grapalat" w:hint="eastAsia"/>
        </w:rPr>
        <w:t>представлен</w:t>
      </w:r>
      <w:r w:rsidR="00D73841" w:rsidRPr="002C04C9">
        <w:rPr>
          <w:rFonts w:ascii="GHEA Grapalat" w:hAnsi="GHEA Grapalat"/>
        </w:rPr>
        <w:t xml:space="preserve">ного </w:t>
      </w:r>
      <w:r w:rsidRPr="002C04C9">
        <w:rPr>
          <w:rFonts w:ascii="GHEA Grapalat" w:hAnsi="GHEA Grapalat" w:hint="eastAsia"/>
        </w:rPr>
        <w:t>в</w:t>
      </w:r>
      <w:r w:rsidRPr="002C04C9">
        <w:rPr>
          <w:rFonts w:ascii="GHEA Grapalat" w:hAnsi="GHEA Grapalat"/>
        </w:rPr>
        <w:t xml:space="preserve"> </w:t>
      </w:r>
      <w:r w:rsidRPr="002C04C9">
        <w:rPr>
          <w:rFonts w:ascii="GHEA Grapalat" w:hAnsi="GHEA Grapalat" w:hint="eastAsia"/>
        </w:rPr>
        <w:t>форме</w:t>
      </w:r>
      <w:r w:rsidRPr="002C04C9">
        <w:rPr>
          <w:rFonts w:ascii="GHEA Grapalat" w:hAnsi="GHEA Grapalat"/>
        </w:rPr>
        <w:t xml:space="preserve"> наличных денег - </w:t>
      </w:r>
      <w:r w:rsidRPr="002C04C9">
        <w:rPr>
          <w:rFonts w:ascii="GHEA Grapalat" w:hAnsi="GHEA Grapalat" w:hint="eastAsia"/>
        </w:rPr>
        <w:t>Министерство</w:t>
      </w:r>
      <w:r w:rsidRPr="002C04C9">
        <w:rPr>
          <w:rFonts w:ascii="GHEA Grapalat" w:hAnsi="GHEA Grapalat"/>
        </w:rPr>
        <w:t xml:space="preserve"> </w:t>
      </w:r>
      <w:r w:rsidRPr="002C04C9">
        <w:rPr>
          <w:rFonts w:ascii="GHEA Grapalat" w:hAnsi="GHEA Grapalat" w:hint="eastAsia"/>
        </w:rPr>
        <w:t>финансов</w:t>
      </w:r>
      <w:r w:rsidRPr="002C04C9">
        <w:rPr>
          <w:rFonts w:ascii="GHEA Grapalat" w:hAnsi="GHEA Grapalat"/>
        </w:rPr>
        <w:t xml:space="preserve"> </w:t>
      </w:r>
      <w:r w:rsidRPr="002C04C9">
        <w:rPr>
          <w:rFonts w:ascii="GHEA Grapalat" w:hAnsi="GHEA Grapalat" w:hint="eastAsia"/>
        </w:rPr>
        <w:t>РА</w:t>
      </w:r>
      <w:r w:rsidRPr="002C04C9">
        <w:rPr>
          <w:rFonts w:ascii="GHEA Grapalat" w:hAnsi="GHEA Grapalat"/>
        </w:rPr>
        <w:t xml:space="preserve"> </w:t>
      </w:r>
      <w:r w:rsidRPr="002C04C9">
        <w:rPr>
          <w:rFonts w:ascii="GHEA Grapalat" w:hAnsi="GHEA Grapalat" w:hint="eastAsia"/>
        </w:rPr>
        <w:t>с</w:t>
      </w:r>
      <w:r w:rsidRPr="002C04C9">
        <w:rPr>
          <w:rFonts w:ascii="GHEA Grapalat" w:hAnsi="GHEA Grapalat"/>
        </w:rPr>
        <w:t xml:space="preserve"> </w:t>
      </w:r>
      <w:r w:rsidRPr="002C04C9">
        <w:rPr>
          <w:rFonts w:ascii="GHEA Grapalat" w:hAnsi="GHEA Grapalat" w:hint="eastAsia"/>
        </w:rPr>
        <w:t>приложением</w:t>
      </w:r>
      <w:r w:rsidRPr="002C04C9">
        <w:rPr>
          <w:rFonts w:ascii="GHEA Grapalat" w:hAnsi="GHEA Grapalat"/>
        </w:rPr>
        <w:t xml:space="preserve"> </w:t>
      </w:r>
      <w:r w:rsidRPr="002C04C9">
        <w:rPr>
          <w:rFonts w:ascii="GHEA Grapalat" w:hAnsi="GHEA Grapalat" w:hint="eastAsia"/>
        </w:rPr>
        <w:t>копии</w:t>
      </w:r>
      <w:r w:rsidRPr="002C04C9">
        <w:rPr>
          <w:rFonts w:ascii="GHEA Grapalat" w:hAnsi="GHEA Grapalat"/>
        </w:rPr>
        <w:t xml:space="preserve"> представленного в заявке </w:t>
      </w:r>
      <w:r w:rsidRPr="002C04C9">
        <w:rPr>
          <w:rFonts w:ascii="GHEA Grapalat" w:hAnsi="GHEA Grapalat" w:hint="eastAsia"/>
        </w:rPr>
        <w:t>документа</w:t>
      </w:r>
      <w:r w:rsidRPr="002C04C9">
        <w:rPr>
          <w:rFonts w:ascii="GHEA Grapalat" w:hAnsi="GHEA Grapalat"/>
        </w:rPr>
        <w:t xml:space="preserve"> </w:t>
      </w:r>
      <w:r w:rsidRPr="002C04C9">
        <w:rPr>
          <w:rFonts w:ascii="GHEA Grapalat" w:hAnsi="GHEA Grapalat" w:hint="eastAsia"/>
        </w:rPr>
        <w:t>об</w:t>
      </w:r>
      <w:r w:rsidRPr="002C04C9">
        <w:rPr>
          <w:rFonts w:ascii="GHEA Grapalat" w:hAnsi="GHEA Grapalat"/>
        </w:rPr>
        <w:t xml:space="preserve"> </w:t>
      </w:r>
      <w:r w:rsidRPr="002C04C9">
        <w:rPr>
          <w:rFonts w:ascii="GHEA Grapalat" w:hAnsi="GHEA Grapalat" w:hint="eastAsia"/>
        </w:rPr>
        <w:t>обосновании</w:t>
      </w:r>
      <w:r w:rsidRPr="002C04C9">
        <w:rPr>
          <w:rFonts w:ascii="GHEA Grapalat" w:hAnsi="GHEA Grapalat"/>
        </w:rPr>
        <w:t xml:space="preserve"> </w:t>
      </w:r>
      <w:r w:rsidRPr="002C04C9">
        <w:rPr>
          <w:rFonts w:ascii="GHEA Grapalat" w:hAnsi="GHEA Grapalat" w:hint="eastAsia"/>
        </w:rPr>
        <w:t>платежа</w:t>
      </w:r>
      <w:r w:rsidRPr="002C04C9">
        <w:rPr>
          <w:rFonts w:ascii="GHEA Grapalat" w:hAnsi="GHEA Grapalat"/>
        </w:rPr>
        <w:t>;</w:t>
      </w:r>
    </w:p>
    <w:p w14:paraId="1FA5F974" w14:textId="77777777" w:rsidR="00004B08" w:rsidRPr="002C04C9"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2C04C9">
        <w:rPr>
          <w:rFonts w:ascii="GHEA Grapalat" w:hAnsi="GHEA Grapalat"/>
        </w:rPr>
        <w:t xml:space="preserve">- </w:t>
      </w:r>
      <w:r w:rsidRPr="002C04C9">
        <w:rPr>
          <w:rFonts w:ascii="GHEA Grapalat" w:hAnsi="GHEA Grapalat" w:hint="eastAsia"/>
        </w:rPr>
        <w:t>в</w:t>
      </w:r>
      <w:r w:rsidRPr="002C04C9">
        <w:rPr>
          <w:rFonts w:ascii="GHEA Grapalat" w:hAnsi="GHEA Grapalat"/>
        </w:rPr>
        <w:t xml:space="preserve"> </w:t>
      </w:r>
      <w:r w:rsidRPr="002C04C9">
        <w:rPr>
          <w:rFonts w:ascii="GHEA Grapalat" w:hAnsi="GHEA Grapalat" w:hint="eastAsia"/>
        </w:rPr>
        <w:t>случае</w:t>
      </w:r>
      <w:r w:rsidRPr="002C04C9">
        <w:rPr>
          <w:rFonts w:ascii="GHEA Grapalat" w:hAnsi="GHEA Grapalat"/>
        </w:rPr>
        <w:t xml:space="preserve"> </w:t>
      </w:r>
      <w:r w:rsidRPr="002C04C9">
        <w:rPr>
          <w:rFonts w:ascii="GHEA Grapalat" w:hAnsi="GHEA Grapalat" w:hint="eastAsia"/>
        </w:rPr>
        <w:t>обеспечения</w:t>
      </w:r>
      <w:r w:rsidRPr="002C04C9">
        <w:rPr>
          <w:rFonts w:ascii="GHEA Grapalat" w:hAnsi="GHEA Grapalat"/>
        </w:rPr>
        <w:t xml:space="preserve">, </w:t>
      </w:r>
      <w:r w:rsidRPr="002C04C9">
        <w:rPr>
          <w:rFonts w:ascii="GHEA Grapalat" w:hAnsi="GHEA Grapalat" w:hint="eastAsia"/>
        </w:rPr>
        <w:t>представленного</w:t>
      </w:r>
      <w:r w:rsidRPr="002C04C9">
        <w:rPr>
          <w:rFonts w:ascii="GHEA Grapalat" w:hAnsi="GHEA Grapalat"/>
        </w:rPr>
        <w:t xml:space="preserve"> </w:t>
      </w:r>
      <w:r w:rsidRPr="002C04C9">
        <w:rPr>
          <w:rFonts w:ascii="GHEA Grapalat" w:hAnsi="GHEA Grapalat" w:hint="eastAsia"/>
        </w:rPr>
        <w:t>в</w:t>
      </w:r>
      <w:r w:rsidRPr="002C04C9">
        <w:rPr>
          <w:rFonts w:ascii="GHEA Grapalat" w:hAnsi="GHEA Grapalat"/>
        </w:rPr>
        <w:t xml:space="preserve"> </w:t>
      </w:r>
      <w:r w:rsidRPr="002C04C9">
        <w:rPr>
          <w:rFonts w:ascii="GHEA Grapalat" w:hAnsi="GHEA Grapalat" w:hint="eastAsia"/>
        </w:rPr>
        <w:t>виде</w:t>
      </w:r>
      <w:r w:rsidRPr="002C04C9">
        <w:rPr>
          <w:rFonts w:ascii="GHEA Grapalat" w:hAnsi="GHEA Grapalat"/>
        </w:rPr>
        <w:t xml:space="preserve"> </w:t>
      </w:r>
      <w:r w:rsidRPr="002C04C9">
        <w:rPr>
          <w:rFonts w:ascii="GHEA Grapalat" w:hAnsi="GHEA Grapalat" w:hint="eastAsia"/>
        </w:rPr>
        <w:t>банковской</w:t>
      </w:r>
      <w:r w:rsidRPr="002C04C9">
        <w:rPr>
          <w:rFonts w:ascii="GHEA Grapalat" w:hAnsi="GHEA Grapalat"/>
        </w:rPr>
        <w:t xml:space="preserve"> </w:t>
      </w:r>
      <w:r w:rsidRPr="002C04C9">
        <w:rPr>
          <w:rFonts w:ascii="GHEA Grapalat" w:hAnsi="GHEA Grapalat" w:hint="eastAsia"/>
        </w:rPr>
        <w:t>гарантии</w:t>
      </w:r>
      <w:r w:rsidRPr="002C04C9">
        <w:rPr>
          <w:rFonts w:ascii="GHEA Grapalat" w:hAnsi="GHEA Grapalat"/>
        </w:rPr>
        <w:t xml:space="preserve">- </w:t>
      </w:r>
      <w:r w:rsidRPr="002C04C9">
        <w:rPr>
          <w:rFonts w:ascii="GHEA Grapalat" w:hAnsi="GHEA Grapalat" w:hint="eastAsia"/>
        </w:rPr>
        <w:t>банк</w:t>
      </w:r>
      <w:r w:rsidRPr="002C04C9">
        <w:rPr>
          <w:rFonts w:ascii="GHEA Grapalat" w:hAnsi="GHEA Grapalat"/>
        </w:rPr>
        <w:t xml:space="preserve">, </w:t>
      </w:r>
      <w:r w:rsidRPr="002C04C9">
        <w:rPr>
          <w:rFonts w:ascii="GHEA Grapalat" w:hAnsi="GHEA Grapalat" w:hint="eastAsia"/>
        </w:rPr>
        <w:t>выдавший</w:t>
      </w:r>
      <w:r w:rsidRPr="002C04C9">
        <w:rPr>
          <w:rFonts w:ascii="GHEA Grapalat" w:hAnsi="GHEA Grapalat"/>
        </w:rPr>
        <w:t xml:space="preserve"> </w:t>
      </w:r>
      <w:r w:rsidRPr="002C04C9">
        <w:rPr>
          <w:rFonts w:ascii="GHEA Grapalat" w:hAnsi="GHEA Grapalat" w:hint="eastAsia"/>
        </w:rPr>
        <w:t>гарантию</w:t>
      </w:r>
      <w:r w:rsidRPr="002C04C9">
        <w:rPr>
          <w:rFonts w:ascii="GHEA Grapalat" w:hAnsi="GHEA Grapalat"/>
        </w:rPr>
        <w:t>;</w:t>
      </w:r>
    </w:p>
    <w:p w14:paraId="3D5FA8BD" w14:textId="77777777" w:rsidR="002807DD" w:rsidRPr="002C04C9" w:rsidRDefault="00004B08" w:rsidP="00F2342B">
      <w:pPr>
        <w:jc w:val="both"/>
        <w:rPr>
          <w:rFonts w:ascii="GHEA Grapalat" w:hAnsi="GHEA Grapalat"/>
          <w:b/>
        </w:rPr>
      </w:pPr>
      <w:r w:rsidRPr="002C04C9">
        <w:rPr>
          <w:rFonts w:ascii="GHEA Grapalat" w:hAnsi="GHEA Grapalat"/>
        </w:rPr>
        <w:t xml:space="preserve">- </w:t>
      </w:r>
      <w:r w:rsidRPr="002C04C9">
        <w:rPr>
          <w:rFonts w:ascii="GHEA Grapalat" w:hAnsi="GHEA Grapalat" w:hint="eastAsia"/>
        </w:rPr>
        <w:t>в</w:t>
      </w:r>
      <w:r w:rsidRPr="002C04C9">
        <w:rPr>
          <w:rFonts w:ascii="GHEA Grapalat" w:hAnsi="GHEA Grapalat"/>
        </w:rPr>
        <w:t xml:space="preserve"> </w:t>
      </w:r>
      <w:r w:rsidRPr="002C04C9">
        <w:rPr>
          <w:rFonts w:ascii="GHEA Grapalat" w:hAnsi="GHEA Grapalat" w:hint="eastAsia"/>
        </w:rPr>
        <w:t>случае</w:t>
      </w:r>
      <w:r w:rsidRPr="002C04C9">
        <w:rPr>
          <w:rFonts w:ascii="GHEA Grapalat" w:hAnsi="GHEA Grapalat"/>
        </w:rPr>
        <w:t xml:space="preserve"> </w:t>
      </w:r>
      <w:r w:rsidRPr="002C04C9">
        <w:rPr>
          <w:rFonts w:ascii="GHEA Grapalat" w:hAnsi="GHEA Grapalat" w:hint="eastAsia"/>
        </w:rPr>
        <w:t>обеспечения</w:t>
      </w:r>
      <w:r w:rsidRPr="002C04C9">
        <w:rPr>
          <w:rFonts w:ascii="GHEA Grapalat" w:hAnsi="GHEA Grapalat"/>
        </w:rPr>
        <w:t xml:space="preserve">, </w:t>
      </w:r>
      <w:r w:rsidRPr="002C04C9">
        <w:rPr>
          <w:rFonts w:ascii="GHEA Grapalat" w:hAnsi="GHEA Grapalat" w:hint="eastAsia"/>
        </w:rPr>
        <w:t>представленного</w:t>
      </w:r>
      <w:r w:rsidRPr="002C04C9">
        <w:rPr>
          <w:rFonts w:ascii="GHEA Grapalat" w:hAnsi="GHEA Grapalat"/>
        </w:rPr>
        <w:t xml:space="preserve"> </w:t>
      </w:r>
      <w:r w:rsidRPr="002C04C9">
        <w:rPr>
          <w:rFonts w:ascii="GHEA Grapalat" w:hAnsi="GHEA Grapalat" w:hint="eastAsia"/>
        </w:rPr>
        <w:t>в</w:t>
      </w:r>
      <w:r w:rsidRPr="002C04C9">
        <w:rPr>
          <w:rFonts w:ascii="GHEA Grapalat" w:hAnsi="GHEA Grapalat"/>
        </w:rPr>
        <w:t xml:space="preserve"> </w:t>
      </w:r>
      <w:r w:rsidRPr="002C04C9">
        <w:rPr>
          <w:rFonts w:ascii="GHEA Grapalat" w:hAnsi="GHEA Grapalat" w:hint="eastAsia"/>
        </w:rPr>
        <w:t>виде</w:t>
      </w:r>
      <w:r w:rsidRPr="002C04C9">
        <w:rPr>
          <w:rFonts w:ascii="GHEA Grapalat" w:hAnsi="GHEA Grapalat"/>
        </w:rPr>
        <w:t xml:space="preserve"> соглашения о неустойке - </w:t>
      </w:r>
      <w:r w:rsidRPr="002C04C9">
        <w:rPr>
          <w:rFonts w:ascii="GHEA Grapalat" w:hAnsi="GHEA Grapalat" w:hint="eastAsia"/>
        </w:rPr>
        <w:t>представивше</w:t>
      </w:r>
      <w:r w:rsidRPr="002C04C9">
        <w:rPr>
          <w:rFonts w:ascii="GHEA Grapalat" w:hAnsi="GHEA Grapalat"/>
        </w:rPr>
        <w:t>го его участника.</w:t>
      </w:r>
    </w:p>
    <w:p w14:paraId="19D92D15" w14:textId="77777777" w:rsidR="00DA751A" w:rsidRPr="002C04C9" w:rsidRDefault="00DA751A" w:rsidP="002807DD">
      <w:pPr>
        <w:rPr>
          <w:rFonts w:ascii="GHEA Grapalat" w:hAnsi="GHEA Grapalat"/>
          <w:b/>
        </w:rPr>
      </w:pPr>
    </w:p>
    <w:p w14:paraId="3BA350FA" w14:textId="77777777" w:rsidR="00096865" w:rsidRPr="002C04C9" w:rsidRDefault="002807DD" w:rsidP="002807DD">
      <w:pPr>
        <w:rPr>
          <w:rFonts w:ascii="GHEA Grapalat" w:hAnsi="GHEA Grapalat"/>
          <w:b/>
        </w:rPr>
      </w:pPr>
      <w:r w:rsidRPr="002C04C9">
        <w:rPr>
          <w:rFonts w:ascii="GHEA Grapalat" w:hAnsi="GHEA Grapalat"/>
          <w:b/>
        </w:rPr>
        <w:t xml:space="preserve">                       </w:t>
      </w:r>
      <w:r w:rsidR="008D5016" w:rsidRPr="002C04C9">
        <w:rPr>
          <w:rFonts w:ascii="GHEA Grapalat" w:hAnsi="GHEA Grapalat"/>
          <w:b/>
        </w:rPr>
        <w:t>11. ОБЪЯВЛЕНИЕ ПРОЦЕДУРЫ НЕСОСТОЯВШЕЙСЯ</w:t>
      </w:r>
    </w:p>
    <w:p w14:paraId="03665234" w14:textId="77777777" w:rsidR="002807DD" w:rsidRPr="002C04C9" w:rsidRDefault="002807DD" w:rsidP="002807DD">
      <w:pPr>
        <w:rPr>
          <w:rFonts w:ascii="GHEA Grapalat" w:hAnsi="GHEA Grapalat" w:cs="Arial"/>
          <w:b/>
        </w:rPr>
      </w:pPr>
    </w:p>
    <w:p w14:paraId="076C3E08" w14:textId="77777777" w:rsidR="00096865" w:rsidRPr="002C04C9" w:rsidRDefault="00096865" w:rsidP="00B46D58">
      <w:pPr>
        <w:widowControl w:val="0"/>
        <w:tabs>
          <w:tab w:val="left" w:pos="1276"/>
        </w:tabs>
        <w:spacing w:after="160"/>
        <w:ind w:firstLine="567"/>
        <w:jc w:val="both"/>
        <w:rPr>
          <w:rFonts w:ascii="GHEA Grapalat" w:hAnsi="GHEA Grapalat" w:cs="Sylfaen"/>
        </w:rPr>
      </w:pPr>
      <w:r w:rsidRPr="002C04C9">
        <w:rPr>
          <w:rFonts w:ascii="GHEA Grapalat" w:hAnsi="GHEA Grapalat"/>
        </w:rPr>
        <w:t>11.1</w:t>
      </w:r>
      <w:r w:rsidR="00801AC7" w:rsidRPr="002C04C9">
        <w:rPr>
          <w:rFonts w:ascii="GHEA Grapalat" w:hAnsi="GHEA Grapalat"/>
        </w:rPr>
        <w:t>.</w:t>
      </w:r>
      <w:r w:rsidR="00801AC7" w:rsidRPr="002C04C9">
        <w:rPr>
          <w:rFonts w:ascii="GHEA Grapalat" w:hAnsi="GHEA Grapalat"/>
        </w:rPr>
        <w:tab/>
      </w:r>
      <w:r w:rsidRPr="002C04C9">
        <w:rPr>
          <w:rFonts w:ascii="GHEA Grapalat" w:hAnsi="GHEA Grapalat"/>
        </w:rPr>
        <w:t>Согласно статье 37 Закона, Комиссия объявляет настоящую процедуру несостоявшейся, если:</w:t>
      </w:r>
    </w:p>
    <w:p w14:paraId="5E9461AA" w14:textId="77777777" w:rsidR="00096865" w:rsidRPr="002C04C9" w:rsidRDefault="00096865" w:rsidP="00B46D58">
      <w:pPr>
        <w:widowControl w:val="0"/>
        <w:tabs>
          <w:tab w:val="left" w:pos="1134"/>
        </w:tabs>
        <w:spacing w:after="160"/>
        <w:ind w:firstLine="567"/>
        <w:jc w:val="both"/>
        <w:rPr>
          <w:rFonts w:ascii="GHEA Grapalat" w:hAnsi="GHEA Grapalat" w:cs="Sylfaen"/>
        </w:rPr>
      </w:pPr>
      <w:r w:rsidRPr="002C04C9">
        <w:rPr>
          <w:rFonts w:ascii="GHEA Grapalat" w:hAnsi="GHEA Grapalat"/>
        </w:rPr>
        <w:t>1)</w:t>
      </w:r>
      <w:r w:rsidR="00801AC7" w:rsidRPr="002C04C9">
        <w:rPr>
          <w:rFonts w:ascii="GHEA Grapalat" w:hAnsi="GHEA Grapalat"/>
        </w:rPr>
        <w:tab/>
      </w:r>
      <w:r w:rsidRPr="002C04C9">
        <w:rPr>
          <w:rFonts w:ascii="GHEA Grapalat" w:hAnsi="GHEA Grapalat"/>
        </w:rPr>
        <w:t>ни одна из заявок не соответствует условиям приглашения;</w:t>
      </w:r>
    </w:p>
    <w:p w14:paraId="7D73AFC3" w14:textId="77777777" w:rsidR="00096865" w:rsidRPr="002C04C9" w:rsidRDefault="00096865" w:rsidP="00B46D58">
      <w:pPr>
        <w:widowControl w:val="0"/>
        <w:tabs>
          <w:tab w:val="left" w:pos="1134"/>
        </w:tabs>
        <w:spacing w:after="160"/>
        <w:ind w:firstLine="567"/>
        <w:jc w:val="both"/>
        <w:rPr>
          <w:rFonts w:ascii="GHEA Grapalat" w:hAnsi="GHEA Grapalat" w:cs="Sylfaen"/>
        </w:rPr>
      </w:pPr>
      <w:r w:rsidRPr="002C04C9">
        <w:rPr>
          <w:rFonts w:ascii="GHEA Grapalat" w:hAnsi="GHEA Grapalat"/>
        </w:rPr>
        <w:t>2)</w:t>
      </w:r>
      <w:r w:rsidR="00801AC7" w:rsidRPr="002C04C9">
        <w:rPr>
          <w:rFonts w:ascii="GHEA Grapalat" w:hAnsi="GHEA Grapalat"/>
        </w:rPr>
        <w:tab/>
      </w:r>
      <w:r w:rsidRPr="002C04C9">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2C04C9">
        <w:t> </w:t>
      </w:r>
      <w:r w:rsidRPr="002C04C9">
        <w:rPr>
          <w:rFonts w:ascii="GHEA Grapalat" w:hAnsi="GHEA Grapalat"/>
        </w:rPr>
        <w:t>— Совета попечителей</w:t>
      </w:r>
      <w:r w:rsidR="00CE5A9F" w:rsidRPr="002C04C9">
        <w:rPr>
          <w:rStyle w:val="FootnoteReference"/>
          <w:rFonts w:ascii="GHEA Grapalat" w:hAnsi="GHEA Grapalat"/>
        </w:rPr>
        <w:footnoteReference w:customMarkFollows="1" w:id="8"/>
        <w:t>13</w:t>
      </w:r>
      <w:r w:rsidRPr="002C04C9">
        <w:rPr>
          <w:rFonts w:ascii="GHEA Grapalat" w:hAnsi="GHEA Grapalat"/>
        </w:rPr>
        <w:t>.</w:t>
      </w:r>
    </w:p>
    <w:p w14:paraId="5A2AD974" w14:textId="77777777" w:rsidR="00096865" w:rsidRPr="002C04C9" w:rsidRDefault="00096865" w:rsidP="00B46D58">
      <w:pPr>
        <w:widowControl w:val="0"/>
        <w:tabs>
          <w:tab w:val="left" w:pos="1134"/>
        </w:tabs>
        <w:spacing w:after="160"/>
        <w:ind w:firstLine="567"/>
        <w:jc w:val="both"/>
        <w:rPr>
          <w:rFonts w:ascii="GHEA Grapalat" w:hAnsi="GHEA Grapalat" w:cs="Sylfaen"/>
        </w:rPr>
      </w:pPr>
      <w:r w:rsidRPr="002C04C9">
        <w:rPr>
          <w:rFonts w:ascii="GHEA Grapalat" w:hAnsi="GHEA Grapalat"/>
        </w:rPr>
        <w:t>3)</w:t>
      </w:r>
      <w:r w:rsidR="00801AC7" w:rsidRPr="002C04C9">
        <w:rPr>
          <w:rFonts w:ascii="GHEA Grapalat" w:hAnsi="GHEA Grapalat"/>
        </w:rPr>
        <w:tab/>
      </w:r>
      <w:r w:rsidRPr="002C04C9">
        <w:rPr>
          <w:rFonts w:ascii="GHEA Grapalat" w:hAnsi="GHEA Grapalat"/>
        </w:rPr>
        <w:t>не подано ни одной заявки;</w:t>
      </w:r>
    </w:p>
    <w:p w14:paraId="38E51CAB" w14:textId="77777777" w:rsidR="00096865" w:rsidRPr="002C04C9" w:rsidRDefault="00096865" w:rsidP="00B46D58">
      <w:pPr>
        <w:widowControl w:val="0"/>
        <w:tabs>
          <w:tab w:val="left" w:pos="1134"/>
        </w:tabs>
        <w:spacing w:after="160"/>
        <w:ind w:firstLine="567"/>
        <w:jc w:val="both"/>
        <w:rPr>
          <w:rFonts w:ascii="GHEA Grapalat" w:hAnsi="GHEA Grapalat"/>
        </w:rPr>
      </w:pPr>
      <w:r w:rsidRPr="002C04C9">
        <w:rPr>
          <w:rFonts w:ascii="GHEA Grapalat" w:hAnsi="GHEA Grapalat"/>
        </w:rPr>
        <w:t>4)</w:t>
      </w:r>
      <w:r w:rsidR="00801AC7" w:rsidRPr="002C04C9">
        <w:rPr>
          <w:rFonts w:ascii="GHEA Grapalat" w:hAnsi="GHEA Grapalat"/>
        </w:rPr>
        <w:tab/>
      </w:r>
      <w:r w:rsidRPr="002C04C9">
        <w:rPr>
          <w:rFonts w:ascii="GHEA Grapalat" w:hAnsi="GHEA Grapalat"/>
        </w:rPr>
        <w:t>договор не заключается.</w:t>
      </w:r>
    </w:p>
    <w:p w14:paraId="4889AAAE" w14:textId="77777777" w:rsidR="00CA1C11" w:rsidRPr="002C04C9" w:rsidRDefault="00731D26" w:rsidP="00B46D58">
      <w:pPr>
        <w:widowControl w:val="0"/>
        <w:tabs>
          <w:tab w:val="left" w:pos="1276"/>
        </w:tabs>
        <w:spacing w:after="160"/>
        <w:ind w:firstLine="567"/>
        <w:jc w:val="both"/>
        <w:rPr>
          <w:rFonts w:ascii="GHEA Grapalat" w:hAnsi="GHEA Grapalat" w:cs="Sylfaen"/>
        </w:rPr>
      </w:pPr>
      <w:r w:rsidRPr="002C04C9">
        <w:rPr>
          <w:rFonts w:ascii="GHEA Grapalat" w:hAnsi="GHEA Grapalat"/>
        </w:rPr>
        <w:t>11.2</w:t>
      </w:r>
      <w:r w:rsidR="007642C2" w:rsidRPr="002C04C9">
        <w:rPr>
          <w:rFonts w:ascii="GHEA Grapalat" w:hAnsi="GHEA Grapalat"/>
        </w:rPr>
        <w:t>.</w:t>
      </w:r>
      <w:r w:rsidR="007642C2" w:rsidRPr="002C04C9">
        <w:rPr>
          <w:rFonts w:ascii="GHEA Grapalat" w:hAnsi="GHEA Grapalat"/>
        </w:rPr>
        <w:tab/>
      </w:r>
      <w:r w:rsidRPr="002C04C9">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w:t>
      </w:r>
      <w:r w:rsidRPr="002C04C9">
        <w:rPr>
          <w:rFonts w:ascii="GHEA Grapalat" w:hAnsi="GHEA Grapalat"/>
        </w:rPr>
        <w:lastRenderedPageBreak/>
        <w:t xml:space="preserve">указывается обоснование объявления процедуры закупки несостоявшейся. </w:t>
      </w:r>
    </w:p>
    <w:p w14:paraId="6465B7E4" w14:textId="77777777" w:rsidR="00096865" w:rsidRPr="002C04C9" w:rsidRDefault="008D5016" w:rsidP="00B46D58">
      <w:pPr>
        <w:widowControl w:val="0"/>
        <w:spacing w:after="160"/>
        <w:ind w:left="567" w:right="565"/>
        <w:jc w:val="center"/>
        <w:rPr>
          <w:rFonts w:ascii="GHEA Grapalat" w:hAnsi="GHEA Grapalat"/>
          <w:b/>
        </w:rPr>
      </w:pPr>
      <w:r w:rsidRPr="002C04C9">
        <w:rPr>
          <w:rFonts w:ascii="GHEA Grapalat" w:hAnsi="GHEA Grapalat"/>
          <w:b/>
        </w:rPr>
        <w:t xml:space="preserve">12. ПРАВО УЧАСТНИКА И </w:t>
      </w:r>
      <w:r w:rsidR="008E3307" w:rsidRPr="002C04C9">
        <w:rPr>
          <w:rFonts w:ascii="GHEA Grapalat" w:hAnsi="GHEA Grapalat"/>
          <w:b/>
        </w:rPr>
        <w:t xml:space="preserve">ПОРЯДОК ОБЖАЛОВАНИЯ ИМ </w:t>
      </w:r>
      <w:r w:rsidR="00025A85" w:rsidRPr="002C04C9">
        <w:rPr>
          <w:rFonts w:ascii="GHEA Grapalat" w:hAnsi="GHEA Grapalat"/>
          <w:b/>
        </w:rPr>
        <w:br/>
      </w:r>
      <w:r w:rsidRPr="002C04C9">
        <w:rPr>
          <w:rFonts w:ascii="GHEA Grapalat" w:hAnsi="GHEA Grapalat"/>
          <w:b/>
        </w:rPr>
        <w:t>ДЕЙСТВИЙ И (ИЛИ) ПРИНЯТЫХ РЕШЕНИЙ, СВЯЗАННЫХ</w:t>
      </w:r>
      <w:r w:rsidR="00025A85" w:rsidRPr="002C04C9">
        <w:rPr>
          <w:rFonts w:ascii="Courier New" w:hAnsi="Courier New" w:cs="Courier New"/>
          <w:b/>
        </w:rPr>
        <w:t> </w:t>
      </w:r>
      <w:r w:rsidRPr="002C04C9">
        <w:rPr>
          <w:rFonts w:ascii="GHEA Grapalat" w:hAnsi="GHEA Grapalat"/>
          <w:b/>
        </w:rPr>
        <w:t>С</w:t>
      </w:r>
      <w:r w:rsidR="00025A85" w:rsidRPr="002C04C9">
        <w:rPr>
          <w:rFonts w:ascii="Courier New" w:hAnsi="Courier New" w:cs="Courier New"/>
          <w:b/>
        </w:rPr>
        <w:t> </w:t>
      </w:r>
      <w:r w:rsidRPr="002C04C9">
        <w:rPr>
          <w:rFonts w:ascii="GHEA Grapalat" w:hAnsi="GHEA Grapalat"/>
          <w:b/>
        </w:rPr>
        <w:t>ПРОЦЕССОМ ЗАКУПКИ</w:t>
      </w:r>
    </w:p>
    <w:p w14:paraId="2D4C8823" w14:textId="77777777" w:rsidR="00167353" w:rsidRPr="002C04C9" w:rsidRDefault="00167353" w:rsidP="00167353">
      <w:pPr>
        <w:widowControl w:val="0"/>
        <w:tabs>
          <w:tab w:val="left" w:pos="1276"/>
        </w:tabs>
        <w:ind w:firstLine="567"/>
        <w:jc w:val="both"/>
        <w:rPr>
          <w:rFonts w:ascii="GHEA Grapalat" w:hAnsi="GHEA Grapalat"/>
        </w:rPr>
      </w:pPr>
      <w:r w:rsidRPr="002C04C9">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6C0F662D" w14:textId="77777777" w:rsidR="00167353" w:rsidRPr="002C04C9" w:rsidRDefault="00167353" w:rsidP="00167353">
      <w:pPr>
        <w:widowControl w:val="0"/>
        <w:tabs>
          <w:tab w:val="left" w:pos="1276"/>
        </w:tabs>
        <w:ind w:firstLine="567"/>
        <w:jc w:val="both"/>
        <w:rPr>
          <w:rFonts w:ascii="GHEA Grapalat" w:hAnsi="GHEA Grapalat"/>
        </w:rPr>
      </w:pPr>
      <w:r w:rsidRPr="002C04C9">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25CFC6C8" w14:textId="77777777" w:rsidR="00167353" w:rsidRPr="002C04C9" w:rsidRDefault="00167353" w:rsidP="00167353">
      <w:pPr>
        <w:widowControl w:val="0"/>
        <w:tabs>
          <w:tab w:val="left" w:pos="1276"/>
        </w:tabs>
        <w:ind w:firstLine="567"/>
        <w:jc w:val="both"/>
        <w:rPr>
          <w:rFonts w:ascii="GHEA Grapalat" w:hAnsi="GHEA Grapalat"/>
        </w:rPr>
      </w:pPr>
      <w:r w:rsidRPr="002C04C9">
        <w:rPr>
          <w:rFonts w:ascii="GHEA Grapalat" w:hAnsi="GHEA Grapalat"/>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2F09B901" w14:textId="77777777" w:rsidR="00167353" w:rsidRPr="002C04C9" w:rsidRDefault="00167353" w:rsidP="00167353">
      <w:pPr>
        <w:widowControl w:val="0"/>
        <w:tabs>
          <w:tab w:val="left" w:pos="1276"/>
        </w:tabs>
        <w:ind w:firstLine="567"/>
        <w:jc w:val="both"/>
        <w:rPr>
          <w:rFonts w:ascii="GHEA Grapalat" w:hAnsi="GHEA Grapalat"/>
        </w:rPr>
      </w:pPr>
      <w:r w:rsidRPr="002C04C9">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230B26BE" w14:textId="77777777" w:rsidR="00167353" w:rsidRPr="002C04C9" w:rsidRDefault="00167353" w:rsidP="00167353">
      <w:pPr>
        <w:widowControl w:val="0"/>
        <w:ind w:firstLine="567"/>
        <w:jc w:val="both"/>
        <w:rPr>
          <w:rFonts w:ascii="GHEA Grapalat" w:hAnsi="GHEA Grapalat"/>
        </w:rPr>
      </w:pPr>
      <w:r w:rsidRPr="002C04C9">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7DDA1685" w14:textId="77777777" w:rsidR="00167353" w:rsidRPr="002C04C9" w:rsidRDefault="00167353" w:rsidP="00167353">
      <w:pPr>
        <w:jc w:val="both"/>
        <w:rPr>
          <w:rFonts w:ascii="GHEA Grapalat" w:hAnsi="GHEA Grapalat"/>
        </w:rPr>
      </w:pPr>
      <w:r w:rsidRPr="002C04C9">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329EE1CE" w14:textId="77777777" w:rsidR="00167353" w:rsidRPr="002C04C9" w:rsidRDefault="00167353" w:rsidP="00167353">
      <w:pPr>
        <w:jc w:val="both"/>
        <w:rPr>
          <w:rFonts w:ascii="GHEA Grapalat" w:hAnsi="GHEA Grapalat"/>
        </w:rPr>
      </w:pPr>
      <w:r w:rsidRPr="002C04C9">
        <w:rPr>
          <w:rFonts w:ascii="GHEA Grapalat" w:hAnsi="GHEA Grapalat"/>
        </w:rPr>
        <w:t xml:space="preserve">       12.6. Суд решает вопрос о принятии искового заявления к производству в трехдневный срок после его подачи.</w:t>
      </w:r>
    </w:p>
    <w:p w14:paraId="14496E7C" w14:textId="77777777" w:rsidR="00167353" w:rsidRPr="002C04C9" w:rsidRDefault="00167353" w:rsidP="00167353">
      <w:pPr>
        <w:jc w:val="both"/>
        <w:rPr>
          <w:rFonts w:ascii="GHEA Grapalat" w:hAnsi="GHEA Grapalat"/>
        </w:rPr>
      </w:pPr>
      <w:r w:rsidRPr="002C04C9">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60204BEF" w14:textId="77777777" w:rsidR="00167353" w:rsidRPr="002C04C9" w:rsidRDefault="00167353" w:rsidP="00167353">
      <w:pPr>
        <w:jc w:val="both"/>
        <w:rPr>
          <w:rFonts w:ascii="GHEA Grapalat" w:hAnsi="GHEA Grapalat"/>
        </w:rPr>
      </w:pPr>
      <w:r w:rsidRPr="002C04C9">
        <w:rPr>
          <w:rFonts w:ascii="GHEA Grapalat" w:hAnsi="GHEA Grapalat"/>
        </w:rPr>
        <w:t>12.8. Решение о требовании доказательств исполняется ответчиком в пятидневный срок после получения решения.</w:t>
      </w:r>
    </w:p>
    <w:p w14:paraId="520DF534" w14:textId="77777777" w:rsidR="00167353" w:rsidRPr="002C04C9" w:rsidRDefault="00167353" w:rsidP="00167353">
      <w:pPr>
        <w:jc w:val="both"/>
        <w:rPr>
          <w:rFonts w:ascii="GHEA Grapalat" w:hAnsi="GHEA Grapalat"/>
        </w:rPr>
      </w:pPr>
      <w:r w:rsidRPr="002C04C9">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7C849C83" w14:textId="77777777" w:rsidR="00167353" w:rsidRPr="002C04C9" w:rsidRDefault="00167353" w:rsidP="00167353">
      <w:pPr>
        <w:jc w:val="both"/>
        <w:rPr>
          <w:rFonts w:ascii="GHEA Grapalat" w:hAnsi="GHEA Grapalat"/>
        </w:rPr>
      </w:pPr>
      <w:r w:rsidRPr="002C04C9">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14:paraId="06753884" w14:textId="77777777" w:rsidR="00167353" w:rsidRPr="002C04C9" w:rsidRDefault="00167353" w:rsidP="00167353">
      <w:pPr>
        <w:jc w:val="both"/>
        <w:rPr>
          <w:rFonts w:ascii="GHEA Grapalat" w:hAnsi="GHEA Grapalat"/>
        </w:rPr>
      </w:pPr>
      <w:r w:rsidRPr="002C04C9">
        <w:rPr>
          <w:rFonts w:ascii="GHEA Grapalat" w:hAnsi="GHEA Grapalat"/>
        </w:rPr>
        <w:lastRenderedPageBreak/>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14:paraId="5A05DB38" w14:textId="77777777" w:rsidR="00167353" w:rsidRPr="002C04C9" w:rsidRDefault="00167353" w:rsidP="00167353">
      <w:pPr>
        <w:jc w:val="both"/>
        <w:rPr>
          <w:rFonts w:ascii="GHEA Grapalat" w:hAnsi="GHEA Grapalat"/>
        </w:rPr>
      </w:pPr>
      <w:r w:rsidRPr="002C04C9">
        <w:rPr>
          <w:rFonts w:ascii="GHEA Grapalat" w:hAnsi="GHEA Grapalat"/>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14:paraId="2DB7E72F" w14:textId="77777777" w:rsidR="00167353" w:rsidRPr="002C04C9" w:rsidRDefault="00167353" w:rsidP="00167353">
      <w:pPr>
        <w:jc w:val="both"/>
        <w:rPr>
          <w:rFonts w:ascii="GHEA Grapalat" w:hAnsi="GHEA Grapalat"/>
        </w:rPr>
      </w:pPr>
      <w:r w:rsidRPr="002C04C9">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032CC8E0" w14:textId="77777777" w:rsidR="00167353" w:rsidRPr="002C04C9" w:rsidRDefault="00167353" w:rsidP="00167353">
      <w:pPr>
        <w:jc w:val="both"/>
        <w:rPr>
          <w:rFonts w:ascii="GHEA Grapalat" w:hAnsi="GHEA Grapalat"/>
        </w:rPr>
      </w:pPr>
      <w:r w:rsidRPr="002C04C9">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6822E1D6" w14:textId="77777777" w:rsidR="00167353" w:rsidRPr="002C04C9" w:rsidRDefault="00167353" w:rsidP="00167353">
      <w:pPr>
        <w:jc w:val="both"/>
        <w:rPr>
          <w:rFonts w:ascii="GHEA Grapalat" w:hAnsi="GHEA Grapalat"/>
        </w:rPr>
      </w:pPr>
      <w:r w:rsidRPr="002C04C9">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1D3EABE2" w14:textId="77777777" w:rsidR="00167353" w:rsidRPr="002C04C9" w:rsidRDefault="00167353" w:rsidP="00167353">
      <w:pPr>
        <w:jc w:val="both"/>
        <w:rPr>
          <w:rFonts w:ascii="GHEA Grapalat" w:hAnsi="GHEA Grapalat"/>
        </w:rPr>
      </w:pPr>
      <w:r w:rsidRPr="002C04C9">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0854BF1E" w14:textId="77777777" w:rsidR="00167353" w:rsidRPr="002C04C9" w:rsidRDefault="00167353" w:rsidP="00167353">
      <w:pPr>
        <w:jc w:val="both"/>
        <w:rPr>
          <w:rFonts w:ascii="GHEA Grapalat" w:hAnsi="GHEA Grapalat"/>
        </w:rPr>
      </w:pPr>
      <w:r w:rsidRPr="002C04C9">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14:paraId="36349659" w14:textId="77777777" w:rsidR="00167353" w:rsidRPr="002C04C9" w:rsidRDefault="00167353" w:rsidP="00167353">
      <w:pPr>
        <w:jc w:val="both"/>
        <w:rPr>
          <w:rFonts w:ascii="GHEA Grapalat" w:hAnsi="GHEA Grapalat"/>
        </w:rPr>
      </w:pPr>
      <w:r w:rsidRPr="002C04C9">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1A78B3DE" w14:textId="77777777" w:rsidR="00167353" w:rsidRPr="002C04C9" w:rsidRDefault="00167353" w:rsidP="00167353">
      <w:pPr>
        <w:jc w:val="both"/>
        <w:rPr>
          <w:rFonts w:ascii="GHEA Grapalat" w:hAnsi="GHEA Grapalat"/>
        </w:rPr>
      </w:pPr>
      <w:r w:rsidRPr="002C04C9">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239915D4" w14:textId="77777777" w:rsidR="00167353" w:rsidRPr="002C04C9" w:rsidRDefault="00167353" w:rsidP="00167353">
      <w:pPr>
        <w:jc w:val="both"/>
        <w:rPr>
          <w:rFonts w:ascii="GHEA Grapalat" w:hAnsi="GHEA Grapalat"/>
        </w:rPr>
      </w:pPr>
      <w:r w:rsidRPr="002C04C9">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42E7391C" w14:textId="77777777" w:rsidR="00167353" w:rsidRPr="002C04C9" w:rsidRDefault="00167353" w:rsidP="00167353">
      <w:pPr>
        <w:jc w:val="both"/>
        <w:rPr>
          <w:rFonts w:ascii="GHEA Grapalat" w:hAnsi="GHEA Grapalat"/>
        </w:rPr>
      </w:pPr>
      <w:r w:rsidRPr="002C04C9">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w:t>
      </w:r>
      <w:r w:rsidRPr="002C04C9">
        <w:rPr>
          <w:rFonts w:ascii="GHEA Grapalat" w:hAnsi="GHEA Grapalat"/>
        </w:rPr>
        <w:lastRenderedPageBreak/>
        <w:t>официальный адрес электронной почты уполномоченного органа.Уполномоченный орган незамедлительно публикует это решение в бюллетене.</w:t>
      </w:r>
    </w:p>
    <w:p w14:paraId="3B86D1DF" w14:textId="77777777" w:rsidR="00167353" w:rsidRPr="002C04C9" w:rsidRDefault="00167353" w:rsidP="00167353">
      <w:pPr>
        <w:jc w:val="both"/>
        <w:rPr>
          <w:rFonts w:ascii="GHEA Grapalat" w:hAnsi="GHEA Grapalat"/>
        </w:rPr>
      </w:pPr>
      <w:r w:rsidRPr="002C04C9">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3E2E24AA" w14:textId="77777777" w:rsidR="00167353" w:rsidRPr="002C04C9" w:rsidRDefault="00167353" w:rsidP="00167353">
      <w:pPr>
        <w:jc w:val="both"/>
        <w:rPr>
          <w:rFonts w:ascii="GHEA Grapalat" w:hAnsi="GHEA Grapalat"/>
        </w:rPr>
      </w:pPr>
      <w:r w:rsidRPr="002C04C9">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0B4160A2" w14:textId="77777777" w:rsidR="00167353" w:rsidRPr="002C04C9" w:rsidRDefault="00167353" w:rsidP="00167353">
      <w:pPr>
        <w:jc w:val="both"/>
        <w:rPr>
          <w:rFonts w:ascii="GHEA Grapalat" w:hAnsi="GHEA Grapalat"/>
        </w:rPr>
      </w:pPr>
      <w:r w:rsidRPr="002C04C9">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14:paraId="6624D647" w14:textId="77777777" w:rsidR="00167353" w:rsidRPr="002C04C9" w:rsidRDefault="00167353" w:rsidP="00167353">
      <w:pPr>
        <w:widowControl w:val="0"/>
        <w:spacing w:after="160"/>
        <w:ind w:firstLine="567"/>
        <w:jc w:val="both"/>
        <w:rPr>
          <w:rFonts w:ascii="GHEA Grapalat" w:hAnsi="GHEA Grapalat" w:cs="Sylfaen"/>
          <w:b/>
        </w:rPr>
      </w:pPr>
      <w:r w:rsidRPr="002C04C9">
        <w:rPr>
          <w:rFonts w:ascii="GHEA Grapalat" w:hAnsi="GHEA Grapalat"/>
        </w:rPr>
        <w:t>12.23. Ставки государственных пошлин, взимаемых за обжалование, установлены законом "О государственной пошлине".</w:t>
      </w:r>
    </w:p>
    <w:p w14:paraId="2E3D612C" w14:textId="77777777" w:rsidR="00167353" w:rsidRPr="002C04C9" w:rsidRDefault="00167353" w:rsidP="00167353">
      <w:pPr>
        <w:widowControl w:val="0"/>
        <w:spacing w:after="160"/>
        <w:jc w:val="both"/>
        <w:rPr>
          <w:rFonts w:ascii="GHEA Grapalat" w:hAnsi="GHEA Grapalat" w:cs="Sylfaen"/>
          <w:b/>
        </w:rPr>
      </w:pPr>
    </w:p>
    <w:p w14:paraId="03C5A6BC" w14:textId="77777777" w:rsidR="004373E3" w:rsidRPr="002C04C9" w:rsidRDefault="004373E3" w:rsidP="00B46D58">
      <w:pPr>
        <w:rPr>
          <w:rFonts w:ascii="GHEA Grapalat" w:hAnsi="GHEA Grapalat"/>
          <w:b/>
        </w:rPr>
      </w:pPr>
    </w:p>
    <w:p w14:paraId="509A344A" w14:textId="77777777" w:rsidR="00503980" w:rsidRPr="002C04C9" w:rsidRDefault="00503980">
      <w:pPr>
        <w:rPr>
          <w:rFonts w:ascii="GHEA Grapalat" w:hAnsi="GHEA Grapalat"/>
          <w:b/>
        </w:rPr>
      </w:pPr>
      <w:r w:rsidRPr="002C04C9">
        <w:rPr>
          <w:rFonts w:ascii="GHEA Grapalat" w:hAnsi="GHEA Grapalat"/>
          <w:b/>
        </w:rPr>
        <w:br w:type="page"/>
      </w:r>
    </w:p>
    <w:p w14:paraId="46D4EB5A" w14:textId="77777777" w:rsidR="00096865" w:rsidRPr="002C04C9" w:rsidRDefault="00096865" w:rsidP="00B46D58">
      <w:pPr>
        <w:widowControl w:val="0"/>
        <w:spacing w:after="160"/>
        <w:jc w:val="center"/>
        <w:rPr>
          <w:rFonts w:ascii="GHEA Grapalat" w:hAnsi="GHEA Grapalat"/>
          <w:b/>
        </w:rPr>
      </w:pPr>
      <w:r w:rsidRPr="002C04C9">
        <w:rPr>
          <w:rFonts w:ascii="GHEA Grapalat" w:hAnsi="GHEA Grapalat"/>
          <w:b/>
        </w:rPr>
        <w:lastRenderedPageBreak/>
        <w:t>ЧАСТЬ II</w:t>
      </w:r>
    </w:p>
    <w:p w14:paraId="7155A7D2" w14:textId="77777777" w:rsidR="008842CE" w:rsidRPr="002C04C9" w:rsidRDefault="008842CE" w:rsidP="00B46D58">
      <w:pPr>
        <w:widowControl w:val="0"/>
        <w:spacing w:after="160"/>
        <w:jc w:val="center"/>
        <w:rPr>
          <w:rFonts w:ascii="GHEA Grapalat" w:hAnsi="GHEA Grapalat"/>
          <w:b/>
        </w:rPr>
      </w:pPr>
    </w:p>
    <w:p w14:paraId="7E14121B" w14:textId="59A71EE5" w:rsidR="00096865" w:rsidRPr="002C04C9" w:rsidRDefault="00096865" w:rsidP="00B46D58">
      <w:pPr>
        <w:pStyle w:val="BodyText"/>
        <w:widowControl w:val="0"/>
        <w:spacing w:after="160"/>
        <w:jc w:val="center"/>
        <w:rPr>
          <w:rFonts w:ascii="GHEA Grapalat" w:hAnsi="GHEA Grapalat"/>
          <w:b/>
        </w:rPr>
      </w:pPr>
      <w:r w:rsidRPr="002C04C9">
        <w:rPr>
          <w:rFonts w:ascii="GHEA Grapalat" w:hAnsi="GHEA Grapalat"/>
          <w:b/>
        </w:rPr>
        <w:t>ИНСТРУКЦИЯ</w:t>
      </w:r>
      <w:r w:rsidR="00191D27" w:rsidRPr="002C04C9">
        <w:rPr>
          <w:rFonts w:ascii="GHEA Grapalat" w:hAnsi="GHEA Grapalat"/>
          <w:b/>
        </w:rPr>
        <w:t xml:space="preserve"> </w:t>
      </w:r>
      <w:r w:rsidRPr="002C04C9">
        <w:rPr>
          <w:rFonts w:ascii="GHEA Grapalat" w:hAnsi="GHEA Grapalat"/>
          <w:b/>
        </w:rPr>
        <w:t xml:space="preserve">ПО СОСТАВЛЕНИЮ </w:t>
      </w:r>
      <w:r w:rsidR="00191D27" w:rsidRPr="002C04C9">
        <w:rPr>
          <w:rFonts w:ascii="GHEA Grapalat" w:hAnsi="GHEA Grapalat"/>
          <w:b/>
        </w:rPr>
        <w:br/>
      </w:r>
      <w:r w:rsidRPr="002C04C9">
        <w:rPr>
          <w:rFonts w:ascii="GHEA Grapalat" w:hAnsi="GHEA Grapalat"/>
          <w:b/>
        </w:rPr>
        <w:t xml:space="preserve">ЗАЯВКИ НА </w:t>
      </w:r>
      <w:r w:rsidR="007D6B26">
        <w:rPr>
          <w:rFonts w:ascii="GHEA Grapalat" w:hAnsi="GHEA Grapalat"/>
          <w:b/>
        </w:rPr>
        <w:t>ЗАПРОС КОТИРОВОК</w:t>
      </w:r>
    </w:p>
    <w:p w14:paraId="63078886" w14:textId="77777777" w:rsidR="00096865" w:rsidRPr="002C04C9" w:rsidRDefault="00096865" w:rsidP="00B46D58">
      <w:pPr>
        <w:widowControl w:val="0"/>
        <w:spacing w:after="160"/>
        <w:jc w:val="center"/>
        <w:rPr>
          <w:rFonts w:ascii="GHEA Grapalat" w:hAnsi="GHEA Grapalat"/>
        </w:rPr>
      </w:pPr>
    </w:p>
    <w:p w14:paraId="330D5A1E" w14:textId="77777777" w:rsidR="00096865" w:rsidRPr="002C04C9" w:rsidRDefault="008D5016" w:rsidP="00B46D58">
      <w:pPr>
        <w:widowControl w:val="0"/>
        <w:spacing w:after="160"/>
        <w:jc w:val="center"/>
        <w:rPr>
          <w:rFonts w:ascii="GHEA Grapalat" w:hAnsi="GHEA Grapalat"/>
          <w:b/>
        </w:rPr>
      </w:pPr>
      <w:r w:rsidRPr="002C04C9">
        <w:rPr>
          <w:rFonts w:ascii="GHEA Grapalat" w:hAnsi="GHEA Grapalat"/>
          <w:b/>
        </w:rPr>
        <w:t>1. ОБЩИЕ ПОЛОЖЕНИЯ</w:t>
      </w:r>
    </w:p>
    <w:p w14:paraId="2246F7C8" w14:textId="77777777" w:rsidR="00096865" w:rsidRPr="002C04C9" w:rsidRDefault="00096865" w:rsidP="00B46D58">
      <w:pPr>
        <w:widowControl w:val="0"/>
        <w:tabs>
          <w:tab w:val="left" w:pos="1134"/>
        </w:tabs>
        <w:spacing w:after="160"/>
        <w:ind w:firstLine="567"/>
        <w:jc w:val="both"/>
        <w:rPr>
          <w:rFonts w:ascii="GHEA Grapalat" w:hAnsi="GHEA Grapalat" w:cs="Sylfaen"/>
        </w:rPr>
      </w:pPr>
      <w:r w:rsidRPr="002C04C9">
        <w:rPr>
          <w:rFonts w:ascii="GHEA Grapalat" w:hAnsi="GHEA Grapalat"/>
        </w:rPr>
        <w:t>1.1</w:t>
      </w:r>
      <w:r w:rsidR="003802B8" w:rsidRPr="002C04C9">
        <w:rPr>
          <w:rFonts w:ascii="GHEA Grapalat" w:hAnsi="GHEA Grapalat"/>
        </w:rPr>
        <w:t>.</w:t>
      </w:r>
      <w:r w:rsidR="003802B8" w:rsidRPr="002C04C9">
        <w:rPr>
          <w:rFonts w:ascii="GHEA Grapalat" w:hAnsi="GHEA Grapalat"/>
        </w:rPr>
        <w:tab/>
      </w:r>
      <w:r w:rsidRPr="002C04C9">
        <w:rPr>
          <w:rFonts w:ascii="GHEA Grapalat" w:hAnsi="GHEA Grapalat"/>
        </w:rPr>
        <w:t>Целью настоящей Инструкции является содействие участникам при подготовке заявки.</w:t>
      </w:r>
    </w:p>
    <w:p w14:paraId="179C870E" w14:textId="77777777" w:rsidR="00096865" w:rsidRPr="002C04C9" w:rsidRDefault="00096865" w:rsidP="00B46D58">
      <w:pPr>
        <w:widowControl w:val="0"/>
        <w:tabs>
          <w:tab w:val="left" w:pos="1134"/>
        </w:tabs>
        <w:spacing w:after="160"/>
        <w:ind w:firstLine="567"/>
        <w:jc w:val="both"/>
        <w:rPr>
          <w:rFonts w:ascii="GHEA Grapalat" w:hAnsi="GHEA Grapalat" w:cs="Sylfaen"/>
        </w:rPr>
      </w:pPr>
      <w:r w:rsidRPr="002C04C9">
        <w:rPr>
          <w:rFonts w:ascii="GHEA Grapalat" w:hAnsi="GHEA Grapalat"/>
        </w:rPr>
        <w:t>1.2</w:t>
      </w:r>
      <w:r w:rsidR="003802B8" w:rsidRPr="002C04C9">
        <w:rPr>
          <w:rFonts w:ascii="GHEA Grapalat" w:hAnsi="GHEA Grapalat"/>
        </w:rPr>
        <w:t>.</w:t>
      </w:r>
      <w:r w:rsidR="003802B8" w:rsidRPr="002C04C9">
        <w:rPr>
          <w:rFonts w:ascii="GHEA Grapalat" w:hAnsi="GHEA Grapalat"/>
        </w:rPr>
        <w:tab/>
      </w:r>
      <w:r w:rsidRPr="002C04C9">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6AF5DDEE" w14:textId="77777777" w:rsidR="00096865" w:rsidRPr="002C04C9" w:rsidRDefault="00096865" w:rsidP="00B46D58">
      <w:pPr>
        <w:widowControl w:val="0"/>
        <w:tabs>
          <w:tab w:val="left" w:pos="1134"/>
        </w:tabs>
        <w:spacing w:after="160"/>
        <w:ind w:firstLine="567"/>
        <w:jc w:val="both"/>
        <w:rPr>
          <w:rFonts w:ascii="GHEA Grapalat" w:hAnsi="GHEA Grapalat"/>
        </w:rPr>
      </w:pPr>
      <w:r w:rsidRPr="002C04C9">
        <w:rPr>
          <w:rFonts w:ascii="GHEA Grapalat" w:hAnsi="GHEA Grapalat"/>
        </w:rPr>
        <w:t>1.3</w:t>
      </w:r>
      <w:r w:rsidR="003802B8" w:rsidRPr="002C04C9">
        <w:rPr>
          <w:rFonts w:ascii="GHEA Grapalat" w:hAnsi="GHEA Grapalat"/>
        </w:rPr>
        <w:t>.</w:t>
      </w:r>
      <w:r w:rsidR="003802B8" w:rsidRPr="002C04C9">
        <w:rPr>
          <w:rFonts w:ascii="GHEA Grapalat" w:hAnsi="GHEA Grapalat"/>
        </w:rPr>
        <w:tab/>
      </w:r>
      <w:r w:rsidRPr="002C04C9">
        <w:rPr>
          <w:rFonts w:ascii="GHEA Grapalat" w:hAnsi="GHEA Grapalat"/>
        </w:rPr>
        <w:t>Кроме армянского языка, заявки могут быть поданы также н</w:t>
      </w:r>
      <w:r w:rsidR="00191D27" w:rsidRPr="002C04C9">
        <w:rPr>
          <w:rFonts w:ascii="GHEA Grapalat" w:hAnsi="GHEA Grapalat"/>
        </w:rPr>
        <w:t>а английском или русском языке.</w:t>
      </w:r>
    </w:p>
    <w:p w14:paraId="754FD5FD" w14:textId="77777777" w:rsidR="00140A36" w:rsidRPr="002C04C9" w:rsidRDefault="00140A36" w:rsidP="00B46D58">
      <w:pPr>
        <w:widowControl w:val="0"/>
        <w:spacing w:after="160"/>
        <w:jc w:val="center"/>
        <w:rPr>
          <w:rFonts w:ascii="GHEA Grapalat" w:hAnsi="GHEA Grapalat"/>
          <w:b/>
        </w:rPr>
      </w:pPr>
    </w:p>
    <w:p w14:paraId="12D145B9" w14:textId="77777777" w:rsidR="00096865" w:rsidRPr="002C04C9" w:rsidRDefault="008D5016" w:rsidP="00B46D58">
      <w:pPr>
        <w:widowControl w:val="0"/>
        <w:spacing w:after="160"/>
        <w:jc w:val="center"/>
        <w:rPr>
          <w:rFonts w:ascii="GHEA Grapalat" w:hAnsi="GHEA Grapalat"/>
          <w:b/>
        </w:rPr>
      </w:pPr>
      <w:r w:rsidRPr="002C04C9">
        <w:rPr>
          <w:rFonts w:ascii="GHEA Grapalat" w:hAnsi="GHEA Grapalat"/>
          <w:b/>
        </w:rPr>
        <w:t>2. ЗАЯВКА НА ПРОЦЕДУРУ</w:t>
      </w:r>
    </w:p>
    <w:p w14:paraId="016C7299" w14:textId="77777777" w:rsidR="000A0E52" w:rsidRPr="002C04C9" w:rsidRDefault="000A0E52" w:rsidP="000A0E52">
      <w:pPr>
        <w:widowControl w:val="0"/>
        <w:spacing w:after="160"/>
        <w:ind w:firstLine="567"/>
        <w:jc w:val="both"/>
        <w:rPr>
          <w:rFonts w:ascii="GHEA Grapalat" w:hAnsi="GHEA Grapalat"/>
        </w:rPr>
      </w:pPr>
      <w:r w:rsidRPr="002C04C9">
        <w:rPr>
          <w:rFonts w:ascii="GHEA Grapalat" w:hAnsi="GHEA Grapalat"/>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14:paraId="38750763" w14:textId="77777777" w:rsidR="00412DF7" w:rsidRPr="002C04C9" w:rsidRDefault="00412DF7" w:rsidP="00412DF7">
      <w:pPr>
        <w:widowControl w:val="0"/>
        <w:spacing w:after="160" w:line="360" w:lineRule="auto"/>
        <w:ind w:firstLine="567"/>
        <w:jc w:val="both"/>
        <w:rPr>
          <w:rFonts w:ascii="GHEA Grapalat" w:hAnsi="GHEA Grapalat" w:cs="Sylfaen"/>
        </w:rPr>
      </w:pPr>
      <w:r w:rsidRPr="002C04C9">
        <w:rPr>
          <w:rFonts w:ascii="GHEA Grapalat" w:hAnsi="GHEA Grapalat"/>
        </w:rPr>
        <w:t>Участник заявкой представляет утвержденные им:</w:t>
      </w:r>
    </w:p>
    <w:p w14:paraId="7CA93675" w14:textId="77777777" w:rsidR="00096865" w:rsidRPr="002C04C9" w:rsidRDefault="002D5CF0" w:rsidP="00B46D58">
      <w:pPr>
        <w:widowControl w:val="0"/>
        <w:tabs>
          <w:tab w:val="left" w:pos="1134"/>
        </w:tabs>
        <w:spacing w:after="160"/>
        <w:ind w:firstLine="567"/>
        <w:jc w:val="both"/>
        <w:rPr>
          <w:rFonts w:ascii="GHEA Grapalat" w:hAnsi="GHEA Grapalat"/>
        </w:rPr>
      </w:pPr>
      <w:r w:rsidRPr="002C04C9">
        <w:rPr>
          <w:rFonts w:ascii="GHEA Grapalat" w:hAnsi="GHEA Grapalat"/>
        </w:rPr>
        <w:t>2.1</w:t>
      </w:r>
      <w:r w:rsidR="005114D0" w:rsidRPr="002C04C9">
        <w:rPr>
          <w:rFonts w:ascii="GHEA Grapalat" w:hAnsi="GHEA Grapalat"/>
        </w:rPr>
        <w:t>.</w:t>
      </w:r>
      <w:r w:rsidR="009873F3" w:rsidRPr="002C04C9">
        <w:rPr>
          <w:rFonts w:ascii="GHEA Grapalat" w:hAnsi="GHEA Grapalat"/>
        </w:rPr>
        <w:tab/>
      </w:r>
      <w:r w:rsidRPr="002C04C9">
        <w:rPr>
          <w:rFonts w:ascii="GHEA Grapalat" w:hAnsi="GHEA Grapalat"/>
        </w:rPr>
        <w:t>заявление</w:t>
      </w:r>
      <w:r w:rsidR="00EB3C28" w:rsidRPr="002C04C9">
        <w:rPr>
          <w:rFonts w:ascii="GHEA Grapalat" w:hAnsi="GHEA Grapalat"/>
        </w:rPr>
        <w:t xml:space="preserve">--объявлениe </w:t>
      </w:r>
      <w:r w:rsidRPr="002C04C9">
        <w:rPr>
          <w:rFonts w:ascii="GHEA Grapalat" w:hAnsi="GHEA Grapalat"/>
        </w:rPr>
        <w:t xml:space="preserve"> на участие в процедуре согласно Приложению №1;</w:t>
      </w:r>
    </w:p>
    <w:p w14:paraId="029B157A" w14:textId="77777777" w:rsidR="009D7EFF" w:rsidRPr="002C04C9" w:rsidRDefault="009D7EFF" w:rsidP="00B46D58">
      <w:pPr>
        <w:widowControl w:val="0"/>
        <w:tabs>
          <w:tab w:val="left" w:pos="1134"/>
        </w:tabs>
        <w:spacing w:after="160"/>
        <w:ind w:firstLine="567"/>
        <w:jc w:val="both"/>
        <w:rPr>
          <w:rFonts w:ascii="GHEA Grapalat" w:hAnsi="GHEA Grapalat"/>
        </w:rPr>
      </w:pPr>
      <w:r w:rsidRPr="002C04C9">
        <w:rPr>
          <w:rFonts w:ascii="GHEA Grapalat" w:hAnsi="GHEA Grapalat"/>
        </w:rPr>
        <w:t>2.</w:t>
      </w:r>
      <w:r w:rsidR="000027E1" w:rsidRPr="002C04C9">
        <w:rPr>
          <w:rFonts w:ascii="GHEA Grapalat" w:hAnsi="GHEA Grapalat"/>
        </w:rPr>
        <w:t>2</w:t>
      </w:r>
      <w:r w:rsidR="00F429C4" w:rsidRPr="002C04C9">
        <w:rPr>
          <w:rFonts w:ascii="GHEA Grapalat" w:hAnsi="GHEA Grapalat"/>
        </w:rPr>
        <w:t>.</w:t>
      </w:r>
      <w:r w:rsidR="00EA7CA6" w:rsidRPr="002C04C9">
        <w:rPr>
          <w:rFonts w:ascii="GHEA Grapalat" w:hAnsi="GHEA Grapalat"/>
        </w:rPr>
        <w:t xml:space="preserve"> </w:t>
      </w:r>
      <w:r w:rsidR="00524D3D" w:rsidRPr="002C04C9">
        <w:rPr>
          <w:rFonts w:ascii="GHEA Grapalat" w:hAnsi="GHEA Grapalat"/>
        </w:rPr>
        <w:t xml:space="preserve"> </w:t>
      </w:r>
      <w:r w:rsidRPr="002C04C9">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12939D40" w14:textId="77777777" w:rsidR="008D4137" w:rsidRPr="002C04C9" w:rsidRDefault="008D4137" w:rsidP="00B46D58">
      <w:pPr>
        <w:widowControl w:val="0"/>
        <w:tabs>
          <w:tab w:val="left" w:pos="1134"/>
        </w:tabs>
        <w:spacing w:after="160"/>
        <w:ind w:firstLine="567"/>
        <w:jc w:val="both"/>
        <w:rPr>
          <w:rFonts w:ascii="GHEA Grapalat" w:hAnsi="GHEA Grapalat"/>
        </w:rPr>
      </w:pPr>
      <w:r w:rsidRPr="002C04C9">
        <w:rPr>
          <w:rFonts w:ascii="GHEA Grapalat" w:hAnsi="GHEA Grapalat"/>
        </w:rPr>
        <w:t>2.</w:t>
      </w:r>
      <w:r w:rsidR="000027E1" w:rsidRPr="002C04C9">
        <w:rPr>
          <w:rFonts w:ascii="GHEA Grapalat" w:hAnsi="GHEA Grapalat"/>
        </w:rPr>
        <w:t>3</w:t>
      </w:r>
      <w:r w:rsidR="00F429C4" w:rsidRPr="002C04C9">
        <w:rPr>
          <w:rFonts w:ascii="GHEA Grapalat" w:hAnsi="GHEA Grapalat"/>
        </w:rPr>
        <w:t>.</w:t>
      </w:r>
      <w:r w:rsidR="00EA7CA6" w:rsidRPr="002C04C9">
        <w:rPr>
          <w:rFonts w:ascii="GHEA Grapalat" w:hAnsi="GHEA Grapalat"/>
        </w:rPr>
        <w:t xml:space="preserve"> </w:t>
      </w:r>
      <w:r w:rsidRPr="002C04C9">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sidRPr="002C04C9">
        <w:rPr>
          <w:rStyle w:val="FootnoteReference"/>
          <w:rFonts w:ascii="GHEA Grapalat" w:hAnsi="GHEA Grapalat"/>
        </w:rPr>
        <w:footnoteReference w:customMarkFollows="1" w:id="9"/>
        <w:t>14</w:t>
      </w:r>
    </w:p>
    <w:p w14:paraId="44044F02" w14:textId="77777777" w:rsidR="006505D2" w:rsidRPr="002C04C9" w:rsidRDefault="002C4DBF" w:rsidP="00B46D58">
      <w:pPr>
        <w:widowControl w:val="0"/>
        <w:tabs>
          <w:tab w:val="left" w:pos="1134"/>
        </w:tabs>
        <w:spacing w:after="160"/>
        <w:ind w:firstLine="567"/>
        <w:jc w:val="both"/>
        <w:rPr>
          <w:rFonts w:ascii="GHEA Grapalat" w:hAnsi="GHEA Grapalat"/>
        </w:rPr>
      </w:pPr>
      <w:r w:rsidRPr="002C04C9">
        <w:rPr>
          <w:rFonts w:ascii="GHEA Grapalat" w:hAnsi="GHEA Grapalat"/>
        </w:rPr>
        <w:t>2.</w:t>
      </w:r>
      <w:r w:rsidR="00FE2CFD" w:rsidRPr="002C04C9">
        <w:rPr>
          <w:rFonts w:ascii="GHEA Grapalat" w:hAnsi="GHEA Grapalat"/>
        </w:rPr>
        <w:t>4</w:t>
      </w:r>
      <w:r w:rsidR="005114D0" w:rsidRPr="002C04C9">
        <w:rPr>
          <w:rFonts w:ascii="GHEA Grapalat" w:hAnsi="GHEA Grapalat"/>
        </w:rPr>
        <w:t>.</w:t>
      </w:r>
      <w:r w:rsidR="009873F3" w:rsidRPr="002C04C9">
        <w:rPr>
          <w:rFonts w:ascii="GHEA Grapalat" w:hAnsi="GHEA Grapalat"/>
        </w:rPr>
        <w:tab/>
      </w:r>
      <w:r w:rsidRPr="002C04C9">
        <w:rPr>
          <w:rFonts w:ascii="GHEA Grapalat" w:hAnsi="GHEA Grapalat"/>
        </w:rPr>
        <w:t>обеспечение заявки, которое представляется в форме наличных денег или банковской гарантии</w:t>
      </w:r>
      <w:r w:rsidR="00FC016A" w:rsidRPr="002C04C9">
        <w:rPr>
          <w:rFonts w:ascii="GHEA Grapalat" w:hAnsi="GHEA Grapalat"/>
        </w:rPr>
        <w:t xml:space="preserve"> (Приложению №3)</w:t>
      </w:r>
      <w:r w:rsidRPr="002C04C9">
        <w:rPr>
          <w:rFonts w:ascii="GHEA Grapalat" w:hAnsi="GHEA Grapalat"/>
        </w:rPr>
        <w:t xml:space="preserve">; При этом заявкой представляется </w:t>
      </w:r>
      <w:r w:rsidR="001E44A8" w:rsidRPr="002C04C9">
        <w:rPr>
          <w:rFonts w:ascii="GHEA Grapalat" w:hAnsi="GHEA Grapalat"/>
        </w:rPr>
        <w:t>оригинал</w:t>
      </w:r>
      <w:r w:rsidRPr="002C04C9">
        <w:rPr>
          <w:rFonts w:ascii="GHEA Grapalat" w:hAnsi="GHEA Grapalat"/>
        </w:rPr>
        <w:t xml:space="preserve"> документа, удостоверяющего опла</w:t>
      </w:r>
      <w:r w:rsidR="001E44A8" w:rsidRPr="002C04C9">
        <w:rPr>
          <w:rFonts w:ascii="GHEA Grapalat" w:hAnsi="GHEA Grapalat"/>
        </w:rPr>
        <w:t>ту наличных денег, или оригинал</w:t>
      </w:r>
      <w:r w:rsidRPr="002C04C9">
        <w:rPr>
          <w:rFonts w:ascii="GHEA Grapalat" w:hAnsi="GHEA Grapalat"/>
        </w:rPr>
        <w:t xml:space="preserve"> банковской гарантии.</w:t>
      </w:r>
      <w:r w:rsidR="001E44A8" w:rsidRPr="002C04C9">
        <w:rPr>
          <w:rStyle w:val="FootnoteReference"/>
          <w:rFonts w:ascii="GHEA Grapalat" w:hAnsi="GHEA Grapalat"/>
        </w:rPr>
        <w:t xml:space="preserve"> </w:t>
      </w:r>
      <w:r w:rsidR="003B14AF" w:rsidRPr="002C04C9">
        <w:rPr>
          <w:rStyle w:val="FootnoteReference"/>
          <w:rFonts w:ascii="GHEA Grapalat" w:hAnsi="GHEA Grapalat"/>
        </w:rPr>
        <w:footnoteReference w:customMarkFollows="1" w:id="10"/>
        <w:t>15</w:t>
      </w:r>
    </w:p>
    <w:p w14:paraId="7457D764" w14:textId="77777777" w:rsidR="00E67BA7" w:rsidRPr="002C04C9" w:rsidRDefault="00096865" w:rsidP="00B46D58">
      <w:pPr>
        <w:widowControl w:val="0"/>
        <w:tabs>
          <w:tab w:val="left" w:pos="1134"/>
        </w:tabs>
        <w:spacing w:after="160"/>
        <w:ind w:firstLine="567"/>
        <w:jc w:val="both"/>
        <w:rPr>
          <w:rFonts w:ascii="GHEA Grapalat" w:hAnsi="GHEA Grapalat"/>
        </w:rPr>
      </w:pPr>
      <w:r w:rsidRPr="002C04C9">
        <w:rPr>
          <w:rFonts w:ascii="GHEA Grapalat" w:hAnsi="GHEA Grapalat"/>
        </w:rPr>
        <w:t>2.</w:t>
      </w:r>
      <w:r w:rsidR="00F82CB7" w:rsidRPr="002C04C9">
        <w:rPr>
          <w:rFonts w:ascii="GHEA Grapalat" w:hAnsi="GHEA Grapalat"/>
        </w:rPr>
        <w:t>5</w:t>
      </w:r>
      <w:r w:rsidR="004413A5" w:rsidRPr="002C04C9">
        <w:rPr>
          <w:rFonts w:ascii="GHEA Grapalat" w:hAnsi="GHEA Grapalat"/>
        </w:rPr>
        <w:t>.</w:t>
      </w:r>
      <w:r w:rsidR="00367A9A" w:rsidRPr="002C04C9">
        <w:rPr>
          <w:rFonts w:ascii="GHEA Grapalat" w:hAnsi="GHEA Grapalat"/>
        </w:rPr>
        <w:tab/>
      </w:r>
      <w:r w:rsidRPr="002C04C9">
        <w:rPr>
          <w:rFonts w:ascii="GHEA Grapalat" w:hAnsi="GHEA Grapalat"/>
        </w:rPr>
        <w:t>ценовое предложение согласно Приложению №</w:t>
      </w:r>
      <w:r w:rsidR="00385C27" w:rsidRPr="002C04C9">
        <w:rPr>
          <w:rFonts w:ascii="GHEA Grapalat" w:hAnsi="GHEA Grapalat"/>
        </w:rPr>
        <w:t>2</w:t>
      </w:r>
      <w:r w:rsidR="00BC7BF7" w:rsidRPr="002C04C9">
        <w:rPr>
          <w:rFonts w:ascii="GHEA Grapalat" w:hAnsi="GHEA Grapalat"/>
        </w:rPr>
        <w:t>.</w:t>
      </w:r>
      <w:r w:rsidRPr="002C04C9">
        <w:rPr>
          <w:rFonts w:ascii="GHEA Grapalat" w:hAnsi="GHEA Grapalat"/>
        </w:rPr>
        <w:t xml:space="preserve"> Ценовое предложение </w:t>
      </w:r>
      <w:r w:rsidRPr="002C04C9">
        <w:rPr>
          <w:rFonts w:ascii="GHEA Grapalat" w:hAnsi="GHEA Grapalat"/>
        </w:rPr>
        <w:lastRenderedPageBreak/>
        <w:t>представляется в форме расчета, состоящего из обобщенных компонентов стоимости</w:t>
      </w:r>
      <w:r w:rsidR="008F7138" w:rsidRPr="002C04C9">
        <w:rPr>
          <w:rFonts w:ascii="GHEA Grapalat" w:hAnsi="GHEA Grapalat"/>
        </w:rPr>
        <w:t xml:space="preserve"> (совокупность себестоимости и прогнозируемой прибыли) </w:t>
      </w:r>
      <w:r w:rsidR="006B2A75" w:rsidRPr="002C04C9">
        <w:rPr>
          <w:rFonts w:ascii="GHEA Grapalat" w:hAnsi="GHEA Grapalat"/>
        </w:rPr>
        <w:t xml:space="preserve"> </w:t>
      </w:r>
      <w:r w:rsidRPr="002C04C9">
        <w:rPr>
          <w:rFonts w:ascii="GHEA Grapalat" w:hAnsi="GHEA Grapalat"/>
        </w:rPr>
        <w:t>и налога на добавленную стоимость. Расчет компонентов стоимости — разбивка или другие детали — не</w:t>
      </w:r>
      <w:r w:rsidR="00E267E5" w:rsidRPr="002C04C9">
        <w:rPr>
          <w:rFonts w:ascii="GHEA Grapalat" w:hAnsi="GHEA Grapalat"/>
        </w:rPr>
        <w:t xml:space="preserve"> требуются и не представляются.</w:t>
      </w:r>
    </w:p>
    <w:p w14:paraId="68EF0519" w14:textId="77777777" w:rsidR="00B2550C" w:rsidRPr="002C04C9" w:rsidRDefault="00B2550C" w:rsidP="00B71CAD">
      <w:pPr>
        <w:pStyle w:val="HTMLPreformatted"/>
        <w:shd w:val="clear" w:color="auto" w:fill="F8F9FA"/>
        <w:tabs>
          <w:tab w:val="left" w:pos="9922"/>
        </w:tabs>
        <w:spacing w:line="540" w:lineRule="atLeast"/>
        <w:ind w:firstLine="426"/>
        <w:jc w:val="both"/>
        <w:rPr>
          <w:rStyle w:val="y2iqfc"/>
          <w:rFonts w:ascii="GHEA Grapalat" w:hAnsi="GHEA Grapalat"/>
          <w:color w:val="1F1F1F"/>
          <w:sz w:val="24"/>
          <w:szCs w:val="24"/>
          <w:lang w:val="ru-RU"/>
        </w:rPr>
      </w:pPr>
      <w:r w:rsidRPr="002C04C9">
        <w:rPr>
          <w:rFonts w:ascii="GHEA Grapalat" w:hAnsi="GHEA Grapalat"/>
          <w:sz w:val="24"/>
          <w:szCs w:val="24"/>
          <w:lang w:val="ru-RU"/>
        </w:rPr>
        <w:t xml:space="preserve">2.6.  по </w:t>
      </w:r>
      <w:r w:rsidRPr="002C04C9">
        <w:rPr>
          <w:rStyle w:val="y2iqfc"/>
          <w:rFonts w:ascii="GHEA Grapalat" w:hAnsi="GHEA Grapalat"/>
          <w:color w:val="1F1F1F"/>
          <w:sz w:val="24"/>
          <w:szCs w:val="24"/>
          <w:lang w:val="ru-RU"/>
        </w:rPr>
        <w:t>пункту 2.4.1 части 1 настоящего приглашения.</w:t>
      </w:r>
    </w:p>
    <w:p w14:paraId="34A36DF8" w14:textId="77777777" w:rsidR="00B2550C" w:rsidRPr="002C04C9" w:rsidRDefault="00B2550C" w:rsidP="00B2550C">
      <w:pPr>
        <w:pStyle w:val="HTMLPreformatted"/>
        <w:shd w:val="clear" w:color="auto" w:fill="F8F9FA"/>
        <w:tabs>
          <w:tab w:val="clear" w:pos="10076"/>
          <w:tab w:val="left" w:pos="9922"/>
        </w:tabs>
        <w:spacing w:line="540" w:lineRule="atLeast"/>
        <w:rPr>
          <w:rStyle w:val="y2iqfc"/>
          <w:rFonts w:ascii="GHEA Grapalat" w:hAnsi="GHEA Grapalat"/>
          <w:color w:val="1F1F1F"/>
          <w:sz w:val="24"/>
          <w:szCs w:val="24"/>
          <w:lang w:val="ru-RU"/>
        </w:rPr>
      </w:pPr>
      <w:r w:rsidRPr="002C04C9">
        <w:rPr>
          <w:rStyle w:val="y2iqfc"/>
          <w:rFonts w:ascii="GHEA Grapalat" w:hAnsi="GHEA Grapalat"/>
          <w:color w:val="1F1F1F"/>
          <w:sz w:val="24"/>
          <w:szCs w:val="24"/>
          <w:lang w:val="ru-RU"/>
        </w:rPr>
        <w:t xml:space="preserve">1) документы, предусмотренные подпунктом 1, </w:t>
      </w:r>
    </w:p>
    <w:p w14:paraId="7CBE8D6B" w14:textId="77777777" w:rsidR="00B2550C" w:rsidRPr="002C04C9" w:rsidRDefault="00B2550C" w:rsidP="00B2550C">
      <w:pPr>
        <w:pStyle w:val="HTMLPreformatted"/>
        <w:shd w:val="clear" w:color="auto" w:fill="F8F9FA"/>
        <w:tabs>
          <w:tab w:val="clear" w:pos="10076"/>
          <w:tab w:val="left" w:pos="9922"/>
        </w:tabs>
        <w:spacing w:line="540" w:lineRule="atLeast"/>
        <w:rPr>
          <w:rStyle w:val="y2iqfc"/>
          <w:rFonts w:ascii="GHEA Grapalat" w:hAnsi="GHEA Grapalat"/>
          <w:color w:val="1F1F1F"/>
          <w:sz w:val="24"/>
          <w:szCs w:val="24"/>
          <w:lang w:val="ru-RU"/>
        </w:rPr>
      </w:pPr>
      <w:r w:rsidRPr="002C04C9">
        <w:rPr>
          <w:rStyle w:val="y2iqfc"/>
          <w:rFonts w:ascii="GHEA Grapalat" w:hAnsi="GHEA Grapalat"/>
          <w:color w:val="1F1F1F"/>
          <w:sz w:val="24"/>
          <w:szCs w:val="24"/>
          <w:lang w:val="ru-RU"/>
        </w:rPr>
        <w:t>2) сведения, предусмотренные подпунктом 2, в соответствии с приложением N 1.</w:t>
      </w:r>
      <w:r w:rsidR="00C86419" w:rsidRPr="002C04C9">
        <w:rPr>
          <w:rStyle w:val="y2iqfc"/>
          <w:rFonts w:ascii="GHEA Grapalat" w:hAnsi="GHEA Grapalat"/>
          <w:color w:val="1F1F1F"/>
          <w:sz w:val="24"/>
          <w:szCs w:val="24"/>
          <w:lang w:val="ru-RU"/>
        </w:rPr>
        <w:t>1</w:t>
      </w:r>
      <w:r w:rsidRPr="002C04C9">
        <w:rPr>
          <w:rStyle w:val="y2iqfc"/>
          <w:rFonts w:ascii="GHEA Grapalat" w:hAnsi="GHEA Grapalat"/>
          <w:color w:val="1F1F1F"/>
          <w:sz w:val="24"/>
          <w:szCs w:val="24"/>
          <w:lang w:val="ru-RU"/>
        </w:rPr>
        <w:t xml:space="preserve"> и документы, предусмотренные этим подпунктом,</w:t>
      </w:r>
    </w:p>
    <w:p w14:paraId="35444944" w14:textId="77777777" w:rsidR="00B2550C" w:rsidRPr="002C04C9" w:rsidRDefault="00B2550C" w:rsidP="00B2550C">
      <w:pPr>
        <w:pStyle w:val="HTMLPreformatted"/>
        <w:shd w:val="clear" w:color="auto" w:fill="F8F9FA"/>
        <w:tabs>
          <w:tab w:val="clear" w:pos="10076"/>
          <w:tab w:val="left" w:pos="9922"/>
        </w:tabs>
        <w:spacing w:line="540" w:lineRule="atLeast"/>
        <w:rPr>
          <w:rStyle w:val="y2iqfc"/>
          <w:rFonts w:ascii="GHEA Grapalat" w:hAnsi="GHEA Grapalat"/>
          <w:color w:val="1F1F1F"/>
          <w:sz w:val="24"/>
          <w:szCs w:val="24"/>
          <w:lang w:val="ru-RU"/>
        </w:rPr>
      </w:pPr>
      <w:r w:rsidRPr="002C04C9">
        <w:rPr>
          <w:rStyle w:val="y2iqfc"/>
          <w:rFonts w:ascii="GHEA Grapalat" w:hAnsi="GHEA Grapalat"/>
          <w:color w:val="1F1F1F"/>
          <w:sz w:val="24"/>
          <w:szCs w:val="24"/>
          <w:lang w:val="ru-RU"/>
        </w:rPr>
        <w:t>3) сведения о выполнении требований, установленных подпунктом 3, согласно приложению N 1.</w:t>
      </w:r>
      <w:r w:rsidR="00C86419" w:rsidRPr="002C04C9">
        <w:rPr>
          <w:rStyle w:val="y2iqfc"/>
          <w:rFonts w:ascii="GHEA Grapalat" w:hAnsi="GHEA Grapalat"/>
          <w:color w:val="1F1F1F"/>
          <w:sz w:val="24"/>
          <w:szCs w:val="24"/>
          <w:lang w:val="ru-RU"/>
        </w:rPr>
        <w:t>2</w:t>
      </w:r>
      <w:r w:rsidRPr="002C04C9">
        <w:rPr>
          <w:rStyle w:val="y2iqfc"/>
          <w:rFonts w:ascii="GHEA Grapalat" w:hAnsi="GHEA Grapalat"/>
          <w:color w:val="1F1F1F"/>
          <w:sz w:val="24"/>
          <w:szCs w:val="24"/>
          <w:lang w:val="ru-RU"/>
        </w:rPr>
        <w:t xml:space="preserve"> и документам, предусмотренным этим подпунктом,</w:t>
      </w:r>
    </w:p>
    <w:p w14:paraId="17BB983D" w14:textId="77777777" w:rsidR="00B2550C" w:rsidRPr="002C04C9" w:rsidRDefault="00B2550C" w:rsidP="00B2550C">
      <w:pPr>
        <w:pStyle w:val="HTMLPreformatted"/>
        <w:shd w:val="clear" w:color="auto" w:fill="F8F9FA"/>
        <w:tabs>
          <w:tab w:val="clear" w:pos="10076"/>
          <w:tab w:val="left" w:pos="9922"/>
        </w:tabs>
        <w:spacing w:line="540" w:lineRule="atLeast"/>
        <w:rPr>
          <w:rFonts w:ascii="GHEA Grapalat" w:hAnsi="GHEA Grapalat"/>
          <w:color w:val="1F1F1F"/>
          <w:sz w:val="24"/>
          <w:szCs w:val="24"/>
          <w:lang w:val="ru-RU"/>
        </w:rPr>
      </w:pPr>
      <w:r w:rsidRPr="002C04C9">
        <w:rPr>
          <w:rStyle w:val="y2iqfc"/>
          <w:rFonts w:ascii="GHEA Grapalat" w:hAnsi="GHEA Grapalat"/>
          <w:color w:val="1F1F1F"/>
          <w:sz w:val="24"/>
          <w:szCs w:val="24"/>
          <w:lang w:val="ru-RU"/>
        </w:rPr>
        <w:t>4) ) сведения, предусмотренные подпунктом 4, в соответствии с приложением N 1.</w:t>
      </w:r>
      <w:r w:rsidR="00C86419" w:rsidRPr="002C04C9">
        <w:rPr>
          <w:rStyle w:val="y2iqfc"/>
          <w:rFonts w:ascii="GHEA Grapalat" w:hAnsi="GHEA Grapalat"/>
          <w:color w:val="1F1F1F"/>
          <w:sz w:val="24"/>
          <w:szCs w:val="24"/>
          <w:lang w:val="ru-RU"/>
        </w:rPr>
        <w:t>3</w:t>
      </w:r>
      <w:r w:rsidRPr="002C04C9">
        <w:rPr>
          <w:rStyle w:val="y2iqfc"/>
          <w:rFonts w:ascii="GHEA Grapalat" w:hAnsi="GHEA Grapalat"/>
          <w:color w:val="1F1F1F"/>
          <w:sz w:val="24"/>
          <w:szCs w:val="24"/>
          <w:lang w:val="ru-RU"/>
        </w:rPr>
        <w:t xml:space="preserve"> и требуемые им документы.</w:t>
      </w:r>
    </w:p>
    <w:p w14:paraId="12CC0A2B" w14:textId="77777777" w:rsidR="00E52441" w:rsidRPr="002C04C9" w:rsidRDefault="00E52441" w:rsidP="00E24455">
      <w:pPr>
        <w:widowControl w:val="0"/>
        <w:spacing w:after="160" w:line="360" w:lineRule="auto"/>
        <w:jc w:val="center"/>
        <w:rPr>
          <w:rFonts w:ascii="GHEA Grapalat" w:hAnsi="GHEA Grapalat"/>
          <w:b/>
        </w:rPr>
      </w:pPr>
    </w:p>
    <w:p w14:paraId="38AEDB54" w14:textId="77777777" w:rsidR="00E24455" w:rsidRPr="002C04C9" w:rsidRDefault="00E24455" w:rsidP="00E24455">
      <w:pPr>
        <w:widowControl w:val="0"/>
        <w:spacing w:after="160" w:line="360" w:lineRule="auto"/>
        <w:jc w:val="center"/>
        <w:rPr>
          <w:rFonts w:ascii="GHEA Grapalat" w:hAnsi="GHEA Grapalat" w:cs="Sylfaen"/>
          <w:b/>
        </w:rPr>
      </w:pPr>
      <w:r w:rsidRPr="002C04C9">
        <w:rPr>
          <w:rFonts w:ascii="GHEA Grapalat" w:hAnsi="GHEA Grapalat"/>
          <w:b/>
        </w:rPr>
        <w:t>3. ПОРЯДОК ПОДГОТОВКИ ЗАЯВКИ</w:t>
      </w:r>
    </w:p>
    <w:p w14:paraId="2720F8D6" w14:textId="77777777" w:rsidR="00E24455" w:rsidRPr="002C04C9" w:rsidRDefault="00E24455" w:rsidP="00151A6A">
      <w:pPr>
        <w:widowControl w:val="0"/>
        <w:tabs>
          <w:tab w:val="left" w:pos="1134"/>
        </w:tabs>
        <w:spacing w:after="160"/>
        <w:ind w:firstLine="567"/>
        <w:jc w:val="both"/>
        <w:rPr>
          <w:rFonts w:ascii="GHEA Grapalat" w:hAnsi="GHEA Grapalat" w:cs="Sylfaen"/>
        </w:rPr>
      </w:pPr>
      <w:r w:rsidRPr="002C04C9">
        <w:rPr>
          <w:rFonts w:ascii="GHEA Grapalat" w:hAnsi="GHEA Grapalat"/>
        </w:rPr>
        <w:t>3.1.</w:t>
      </w:r>
      <w:r w:rsidRPr="002C04C9">
        <w:rPr>
          <w:rFonts w:ascii="GHEA Grapalat" w:hAnsi="GHEA Grapalat"/>
        </w:rPr>
        <w:tab/>
        <w:t xml:space="preserve">Участник подает заявку в порядке, установленном настоящим приглашением. </w:t>
      </w:r>
    </w:p>
    <w:p w14:paraId="36F702FC" w14:textId="77777777" w:rsidR="00E24455" w:rsidRPr="002C04C9" w:rsidRDefault="00E24455" w:rsidP="00151A6A">
      <w:pPr>
        <w:widowControl w:val="0"/>
        <w:spacing w:after="160"/>
        <w:ind w:firstLine="567"/>
        <w:jc w:val="both"/>
        <w:rPr>
          <w:rFonts w:ascii="GHEA Grapalat" w:hAnsi="GHEA Grapalat" w:cs="Sylfaen"/>
        </w:rPr>
      </w:pPr>
      <w:r w:rsidRPr="002C04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C04C9">
        <w:rPr>
          <w:rFonts w:ascii="Courier New" w:hAnsi="Courier New" w:cs="Courier New"/>
        </w:rPr>
        <w:t> </w:t>
      </w:r>
      <w:r w:rsidRPr="002C04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C04C9">
        <w:rPr>
          <w:rFonts w:ascii="Courier New" w:hAnsi="Courier New" w:cs="Courier New"/>
        </w:rPr>
        <w:t> </w:t>
      </w:r>
      <w:r w:rsidRPr="002C04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3D3A3DD6" w14:textId="77777777" w:rsidR="00E24455" w:rsidRPr="002C04C9" w:rsidRDefault="00E24455" w:rsidP="00151A6A">
      <w:pPr>
        <w:widowControl w:val="0"/>
        <w:spacing w:after="160"/>
        <w:ind w:firstLine="567"/>
        <w:jc w:val="both"/>
        <w:rPr>
          <w:rFonts w:ascii="GHEA Grapalat" w:hAnsi="GHEA Grapalat"/>
        </w:rPr>
      </w:pPr>
      <w:r w:rsidRPr="002C04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7E630EBC" w14:textId="77777777" w:rsidR="00E24455" w:rsidRPr="002C04C9" w:rsidRDefault="00107A05" w:rsidP="00151A6A">
      <w:pPr>
        <w:widowControl w:val="0"/>
        <w:tabs>
          <w:tab w:val="left" w:pos="1134"/>
        </w:tabs>
        <w:spacing w:after="160"/>
        <w:ind w:firstLine="567"/>
        <w:jc w:val="both"/>
        <w:rPr>
          <w:rFonts w:ascii="GHEA Grapalat" w:hAnsi="GHEA Grapalat"/>
        </w:rPr>
      </w:pPr>
      <w:r w:rsidRPr="002C04C9">
        <w:rPr>
          <w:rFonts w:ascii="GHEA Grapalat" w:hAnsi="GHEA Grapalat"/>
        </w:rPr>
        <w:t>3</w:t>
      </w:r>
      <w:r w:rsidR="00E24455" w:rsidRPr="002C04C9">
        <w:rPr>
          <w:rFonts w:ascii="GHEA Grapalat" w:hAnsi="GHEA Grapalat"/>
        </w:rPr>
        <w:t>.2.</w:t>
      </w:r>
      <w:r w:rsidR="00E24455" w:rsidRPr="002C04C9">
        <w:rPr>
          <w:rFonts w:ascii="GHEA Grapalat" w:hAnsi="GHEA Grapalat"/>
        </w:rPr>
        <w:tab/>
        <w:t xml:space="preserve">На конверте, указанном в пункте </w:t>
      </w:r>
      <w:r w:rsidRPr="002C04C9">
        <w:rPr>
          <w:rFonts w:ascii="GHEA Grapalat" w:hAnsi="GHEA Grapalat"/>
        </w:rPr>
        <w:t>3</w:t>
      </w:r>
      <w:r w:rsidR="00E24455" w:rsidRPr="002C04C9">
        <w:rPr>
          <w:rFonts w:ascii="GHEA Grapalat" w:hAnsi="GHEA Grapalat"/>
        </w:rPr>
        <w:t xml:space="preserve">.1 настоящей инструкции, на языке составления заявки указываются: </w:t>
      </w:r>
    </w:p>
    <w:p w14:paraId="393933E4" w14:textId="77777777" w:rsidR="00E24455" w:rsidRPr="002C04C9" w:rsidRDefault="00E24455" w:rsidP="00151A6A">
      <w:pPr>
        <w:widowControl w:val="0"/>
        <w:tabs>
          <w:tab w:val="left" w:pos="1134"/>
        </w:tabs>
        <w:spacing w:after="160"/>
        <w:ind w:firstLine="567"/>
        <w:rPr>
          <w:rFonts w:ascii="GHEA Grapalat" w:hAnsi="GHEA Grapalat"/>
        </w:rPr>
      </w:pPr>
      <w:r w:rsidRPr="002C04C9">
        <w:rPr>
          <w:rFonts w:ascii="GHEA Grapalat" w:hAnsi="GHEA Grapalat"/>
        </w:rPr>
        <w:t>1)</w:t>
      </w:r>
      <w:r w:rsidRPr="002C04C9">
        <w:rPr>
          <w:rFonts w:ascii="GHEA Grapalat" w:hAnsi="GHEA Grapalat"/>
        </w:rPr>
        <w:tab/>
        <w:t>наименование заказчика и место (адрес) подачи заявки;</w:t>
      </w:r>
    </w:p>
    <w:p w14:paraId="62887363" w14:textId="77777777" w:rsidR="00E24455" w:rsidRPr="002C04C9" w:rsidRDefault="00E24455" w:rsidP="00151A6A">
      <w:pPr>
        <w:widowControl w:val="0"/>
        <w:tabs>
          <w:tab w:val="left" w:pos="1134"/>
          <w:tab w:val="left" w:pos="6284"/>
        </w:tabs>
        <w:spacing w:after="160"/>
        <w:ind w:firstLine="567"/>
        <w:jc w:val="both"/>
        <w:rPr>
          <w:rFonts w:ascii="GHEA Grapalat" w:hAnsi="GHEA Grapalat"/>
        </w:rPr>
      </w:pPr>
      <w:r w:rsidRPr="002C04C9">
        <w:rPr>
          <w:rFonts w:ascii="GHEA Grapalat" w:hAnsi="GHEA Grapalat"/>
        </w:rPr>
        <w:t>2)</w:t>
      </w:r>
      <w:r w:rsidRPr="002C04C9">
        <w:rPr>
          <w:rFonts w:ascii="GHEA Grapalat" w:hAnsi="GHEA Grapalat"/>
        </w:rPr>
        <w:tab/>
        <w:t xml:space="preserve">код </w:t>
      </w:r>
      <w:r w:rsidR="00107A05" w:rsidRPr="002C04C9">
        <w:rPr>
          <w:rFonts w:ascii="GHEA Grapalat" w:hAnsi="GHEA Grapalat"/>
        </w:rPr>
        <w:t>процедуры</w:t>
      </w:r>
      <w:r w:rsidRPr="002C04C9">
        <w:rPr>
          <w:rFonts w:ascii="GHEA Grapalat" w:hAnsi="GHEA Grapalat"/>
        </w:rPr>
        <w:t>;</w:t>
      </w:r>
      <w:r w:rsidRPr="002C04C9">
        <w:rPr>
          <w:rFonts w:ascii="GHEA Grapalat" w:hAnsi="GHEA Grapalat"/>
        </w:rPr>
        <w:tab/>
      </w:r>
    </w:p>
    <w:p w14:paraId="27BF9AB2" w14:textId="77777777" w:rsidR="00E24455" w:rsidRPr="002C04C9" w:rsidRDefault="00E24455" w:rsidP="00151A6A">
      <w:pPr>
        <w:widowControl w:val="0"/>
        <w:tabs>
          <w:tab w:val="left" w:pos="1134"/>
        </w:tabs>
        <w:spacing w:after="160"/>
        <w:ind w:firstLine="567"/>
        <w:jc w:val="both"/>
        <w:rPr>
          <w:rFonts w:ascii="GHEA Grapalat" w:hAnsi="GHEA Grapalat"/>
        </w:rPr>
      </w:pPr>
      <w:r w:rsidRPr="002C04C9">
        <w:rPr>
          <w:rFonts w:ascii="GHEA Grapalat" w:hAnsi="GHEA Grapalat"/>
        </w:rPr>
        <w:t>3)</w:t>
      </w:r>
      <w:r w:rsidRPr="002C04C9">
        <w:rPr>
          <w:rFonts w:ascii="GHEA Grapalat" w:hAnsi="GHEA Grapalat"/>
        </w:rPr>
        <w:tab/>
        <w:t>слова “не вскрывать до заседания по вскрытию заявок”;</w:t>
      </w:r>
    </w:p>
    <w:p w14:paraId="7C9E708F" w14:textId="77777777" w:rsidR="00E24455" w:rsidRPr="002C04C9" w:rsidRDefault="00E24455" w:rsidP="00151A6A">
      <w:pPr>
        <w:widowControl w:val="0"/>
        <w:tabs>
          <w:tab w:val="left" w:pos="1134"/>
        </w:tabs>
        <w:spacing w:after="160"/>
        <w:ind w:firstLine="567"/>
        <w:jc w:val="both"/>
        <w:rPr>
          <w:rFonts w:ascii="GHEA Grapalat" w:hAnsi="GHEA Grapalat"/>
        </w:rPr>
      </w:pPr>
      <w:r w:rsidRPr="002C04C9">
        <w:rPr>
          <w:rFonts w:ascii="GHEA Grapalat" w:hAnsi="GHEA Grapalat"/>
        </w:rPr>
        <w:lastRenderedPageBreak/>
        <w:t>4)</w:t>
      </w:r>
      <w:r w:rsidRPr="002C04C9">
        <w:rPr>
          <w:rFonts w:ascii="GHEA Grapalat" w:hAnsi="GHEA Grapalat"/>
        </w:rPr>
        <w:tab/>
        <w:t>наименование (имя), место нахождения и номер телефона участника.</w:t>
      </w:r>
    </w:p>
    <w:p w14:paraId="65510C3E" w14:textId="77777777" w:rsidR="00E24455" w:rsidRPr="002C04C9" w:rsidRDefault="00107A05" w:rsidP="00151A6A">
      <w:pPr>
        <w:widowControl w:val="0"/>
        <w:tabs>
          <w:tab w:val="left" w:pos="1134"/>
        </w:tabs>
        <w:spacing w:after="160"/>
        <w:ind w:firstLine="567"/>
        <w:jc w:val="both"/>
        <w:rPr>
          <w:rFonts w:ascii="GHEA Grapalat" w:hAnsi="GHEA Grapalat" w:cs="Sylfaen"/>
        </w:rPr>
      </w:pPr>
      <w:r w:rsidRPr="002C04C9">
        <w:rPr>
          <w:rFonts w:ascii="GHEA Grapalat" w:hAnsi="GHEA Grapalat"/>
        </w:rPr>
        <w:t>3</w:t>
      </w:r>
      <w:r w:rsidR="00E24455" w:rsidRPr="002C04C9">
        <w:rPr>
          <w:rFonts w:ascii="GHEA Grapalat" w:hAnsi="GHEA Grapalat"/>
        </w:rPr>
        <w:t>.3.</w:t>
      </w:r>
      <w:r w:rsidR="00E24455" w:rsidRPr="002C04C9">
        <w:rPr>
          <w:rFonts w:ascii="GHEA Grapalat" w:hAnsi="GHEA Grapalat"/>
        </w:rPr>
        <w:tab/>
        <w:t>На заседании по вскрытию заявок комиссия отклоняет заявки, не</w:t>
      </w:r>
      <w:r w:rsidR="00E24455" w:rsidRPr="002C04C9">
        <w:rPr>
          <w:rFonts w:ascii="Courier New" w:hAnsi="Courier New" w:cs="Courier New"/>
        </w:rPr>
        <w:t> </w:t>
      </w:r>
      <w:r w:rsidR="00E24455" w:rsidRPr="002C04C9">
        <w:rPr>
          <w:rFonts w:ascii="GHEA Grapalat" w:hAnsi="GHEA Grapalat"/>
        </w:rPr>
        <w:t xml:space="preserve">соответствующие требованиям пунктов </w:t>
      </w:r>
      <w:r w:rsidRPr="002C04C9">
        <w:rPr>
          <w:rFonts w:ascii="GHEA Grapalat" w:hAnsi="GHEA Grapalat"/>
        </w:rPr>
        <w:t>3</w:t>
      </w:r>
      <w:r w:rsidR="00E24455" w:rsidRPr="002C04C9">
        <w:rPr>
          <w:rFonts w:ascii="GHEA Grapalat" w:hAnsi="GHEA Grapalat"/>
        </w:rPr>
        <w:t xml:space="preserve">.1 и </w:t>
      </w:r>
      <w:r w:rsidRPr="002C04C9">
        <w:rPr>
          <w:rFonts w:ascii="GHEA Grapalat" w:hAnsi="GHEA Grapalat"/>
        </w:rPr>
        <w:t>3</w:t>
      </w:r>
      <w:r w:rsidR="00E24455" w:rsidRPr="002C04C9">
        <w:rPr>
          <w:rFonts w:ascii="GHEA Grapalat" w:hAnsi="GHEA Grapalat"/>
        </w:rPr>
        <w:t>.2 настоящей инструкции, и в том же виде возвращает подающему их лицу.</w:t>
      </w:r>
    </w:p>
    <w:p w14:paraId="714F8EBF" w14:textId="77777777" w:rsidR="00E24455" w:rsidRPr="002C04C9" w:rsidRDefault="00E24455" w:rsidP="00E24455">
      <w:pPr>
        <w:widowControl w:val="0"/>
        <w:tabs>
          <w:tab w:val="left" w:pos="1134"/>
        </w:tabs>
        <w:spacing w:after="160" w:line="360" w:lineRule="auto"/>
        <w:ind w:firstLine="567"/>
        <w:jc w:val="both"/>
        <w:rPr>
          <w:rFonts w:ascii="GHEA Grapalat" w:hAnsi="GHEA Grapalat" w:cs="Sylfaen"/>
        </w:rPr>
      </w:pPr>
    </w:p>
    <w:p w14:paraId="142428A1" w14:textId="77777777" w:rsidR="009C1687" w:rsidRPr="002C04C9" w:rsidRDefault="009C1687">
      <w:pPr>
        <w:rPr>
          <w:rFonts w:ascii="GHEA Grapalat" w:hAnsi="GHEA Grapalat"/>
          <w:b/>
        </w:rPr>
      </w:pPr>
    </w:p>
    <w:p w14:paraId="4A376A0D" w14:textId="77777777" w:rsidR="00107A05" w:rsidRPr="002C04C9" w:rsidRDefault="00107A05">
      <w:pPr>
        <w:rPr>
          <w:rFonts w:ascii="GHEA Grapalat" w:hAnsi="GHEA Grapalat"/>
          <w:b/>
        </w:rPr>
      </w:pPr>
      <w:r w:rsidRPr="002C04C9">
        <w:rPr>
          <w:rFonts w:ascii="GHEA Grapalat" w:hAnsi="GHEA Grapalat"/>
          <w:b/>
        </w:rPr>
        <w:br w:type="page"/>
      </w:r>
    </w:p>
    <w:p w14:paraId="4AEC4C17" w14:textId="77777777" w:rsidR="00B2572B" w:rsidRPr="002C04C9" w:rsidRDefault="00B2572B" w:rsidP="00B46D58">
      <w:pPr>
        <w:pStyle w:val="norm"/>
        <w:widowControl w:val="0"/>
        <w:spacing w:after="160" w:line="240" w:lineRule="auto"/>
        <w:ind w:firstLine="284"/>
        <w:jc w:val="right"/>
        <w:rPr>
          <w:rFonts w:ascii="GHEA Grapalat" w:hAnsi="GHEA Grapalat" w:cs="Arial"/>
          <w:b/>
          <w:sz w:val="24"/>
          <w:szCs w:val="24"/>
        </w:rPr>
      </w:pPr>
      <w:r w:rsidRPr="002C04C9">
        <w:rPr>
          <w:rFonts w:ascii="GHEA Grapalat" w:hAnsi="GHEA Grapalat"/>
          <w:b/>
          <w:sz w:val="24"/>
          <w:szCs w:val="24"/>
        </w:rPr>
        <w:lastRenderedPageBreak/>
        <w:t>Приложение № 1</w:t>
      </w:r>
    </w:p>
    <w:p w14:paraId="5C580B5D" w14:textId="77777777" w:rsidR="00E615DF" w:rsidRDefault="00B2572B" w:rsidP="00B46D58">
      <w:pPr>
        <w:pStyle w:val="BodyTextIndent3"/>
        <w:widowControl w:val="0"/>
        <w:spacing w:after="160" w:line="240" w:lineRule="auto"/>
        <w:jc w:val="right"/>
        <w:rPr>
          <w:rFonts w:ascii="GHEA Grapalat" w:hAnsi="GHEA Grapalat"/>
          <w:b/>
          <w:sz w:val="24"/>
          <w:szCs w:val="24"/>
        </w:rPr>
      </w:pPr>
      <w:r w:rsidRPr="002C04C9">
        <w:rPr>
          <w:rFonts w:ascii="GHEA Grapalat" w:hAnsi="GHEA Grapalat"/>
          <w:b/>
          <w:sz w:val="24"/>
          <w:szCs w:val="24"/>
        </w:rPr>
        <w:t xml:space="preserve">к Приглашению на </w:t>
      </w:r>
      <w:r w:rsidR="00E615DF">
        <w:rPr>
          <w:rFonts w:ascii="GHEA Grapalat" w:hAnsi="GHEA Grapalat"/>
          <w:b/>
          <w:sz w:val="24"/>
          <w:szCs w:val="24"/>
        </w:rPr>
        <w:t xml:space="preserve">запрос котировок </w:t>
      </w:r>
    </w:p>
    <w:p w14:paraId="662FE040" w14:textId="7A4659FA" w:rsidR="00B2572B" w:rsidRPr="002C04C9" w:rsidRDefault="00B2572B" w:rsidP="00B46D58">
      <w:pPr>
        <w:pStyle w:val="BodyTextIndent3"/>
        <w:widowControl w:val="0"/>
        <w:spacing w:after="160" w:line="240" w:lineRule="auto"/>
        <w:jc w:val="right"/>
        <w:rPr>
          <w:rFonts w:ascii="GHEA Grapalat" w:hAnsi="GHEA Grapalat" w:cs="Arial"/>
          <w:b/>
          <w:sz w:val="24"/>
          <w:szCs w:val="24"/>
        </w:rPr>
      </w:pPr>
      <w:r w:rsidRPr="002C04C9">
        <w:rPr>
          <w:rFonts w:ascii="GHEA Grapalat" w:hAnsi="GHEA Grapalat"/>
          <w:b/>
          <w:sz w:val="24"/>
          <w:szCs w:val="24"/>
        </w:rPr>
        <w:t xml:space="preserve">под кодом </w:t>
      </w:r>
      <w:r w:rsidR="00E615DF" w:rsidRPr="002C04C9">
        <w:rPr>
          <w:rFonts w:ascii="GHEA Grapalat" w:hAnsi="GHEA Grapalat"/>
          <w:b/>
          <w:sz w:val="24"/>
          <w:szCs w:val="24"/>
        </w:rPr>
        <w:t>HFF-NTsDzB-2025/</w:t>
      </w:r>
      <w:r w:rsidR="00E615DF" w:rsidRPr="002C04C9">
        <w:rPr>
          <w:rFonts w:ascii="GHEA Grapalat" w:hAnsi="GHEA Grapalat"/>
          <w:b/>
          <w:i/>
          <w:sz w:val="24"/>
          <w:szCs w:val="24"/>
        </w:rPr>
        <w:t>5</w:t>
      </w:r>
    </w:p>
    <w:p w14:paraId="55BAE58B" w14:textId="77777777" w:rsidR="00B2572B" w:rsidRPr="002C04C9" w:rsidRDefault="00B2572B" w:rsidP="00B46D58">
      <w:pPr>
        <w:widowControl w:val="0"/>
        <w:spacing w:after="120"/>
        <w:jc w:val="center"/>
        <w:rPr>
          <w:rFonts w:ascii="GHEA Grapalat" w:hAnsi="GHEA Grapalat" w:cs="Sylfaen"/>
          <w:b/>
        </w:rPr>
      </w:pPr>
    </w:p>
    <w:p w14:paraId="7E04EDB8" w14:textId="77777777" w:rsidR="00D87B1D" w:rsidRPr="002C04C9" w:rsidRDefault="00D87B1D" w:rsidP="00B46D58">
      <w:pPr>
        <w:widowControl w:val="0"/>
        <w:spacing w:after="120"/>
        <w:jc w:val="center"/>
        <w:rPr>
          <w:rFonts w:ascii="GHEA Grapalat" w:hAnsi="GHEA Grapalat" w:cs="Sylfaen"/>
          <w:b/>
        </w:rPr>
      </w:pPr>
    </w:p>
    <w:p w14:paraId="1E209F16" w14:textId="77777777" w:rsidR="00B2572B" w:rsidRPr="002C04C9" w:rsidRDefault="00B2572B" w:rsidP="00B46D58">
      <w:pPr>
        <w:widowControl w:val="0"/>
        <w:spacing w:after="160"/>
        <w:jc w:val="center"/>
        <w:rPr>
          <w:rFonts w:ascii="GHEA Grapalat" w:hAnsi="GHEA Grapalat" w:cs="Arial"/>
          <w:b/>
        </w:rPr>
      </w:pPr>
      <w:r w:rsidRPr="002C04C9">
        <w:rPr>
          <w:rFonts w:ascii="GHEA Grapalat" w:hAnsi="GHEA Grapalat"/>
          <w:b/>
        </w:rPr>
        <w:t>ЗАЯВЛЕНИЕ</w:t>
      </w:r>
      <w:r w:rsidR="00350210" w:rsidRPr="002C04C9">
        <w:rPr>
          <w:rFonts w:ascii="GHEA Grapalat" w:hAnsi="GHEA Grapalat"/>
          <w:b/>
        </w:rPr>
        <w:t>-</w:t>
      </w:r>
      <w:r w:rsidR="005A6435" w:rsidRPr="002C04C9">
        <w:rPr>
          <w:rFonts w:ascii="GHEA Grapalat" w:hAnsi="GHEA Grapalat"/>
          <w:b/>
        </w:rPr>
        <w:t xml:space="preserve">  ОБЪЯВЛЕНИЕ </w:t>
      </w:r>
      <w:r w:rsidRPr="002C04C9">
        <w:rPr>
          <w:rFonts w:ascii="GHEA Grapalat" w:hAnsi="GHEA Grapalat"/>
          <w:b/>
        </w:rPr>
        <w:t>*</w:t>
      </w:r>
    </w:p>
    <w:p w14:paraId="6483D08D" w14:textId="77777777" w:rsidR="00B2572B" w:rsidRPr="002C04C9" w:rsidRDefault="00B2572B" w:rsidP="00B46D58">
      <w:pPr>
        <w:pStyle w:val="Heading6"/>
        <w:keepNext w:val="0"/>
        <w:widowControl w:val="0"/>
        <w:spacing w:after="160"/>
        <w:jc w:val="center"/>
        <w:rPr>
          <w:rFonts w:ascii="GHEA Grapalat" w:hAnsi="GHEA Grapalat" w:cs="Arial"/>
          <w:color w:val="auto"/>
          <w:sz w:val="24"/>
          <w:szCs w:val="24"/>
        </w:rPr>
      </w:pPr>
      <w:r w:rsidRPr="002C04C9">
        <w:rPr>
          <w:rFonts w:ascii="GHEA Grapalat" w:hAnsi="GHEA Grapalat"/>
          <w:color w:val="auto"/>
          <w:sz w:val="24"/>
          <w:szCs w:val="24"/>
        </w:rPr>
        <w:t>на участие в открытом конкурсе</w:t>
      </w:r>
      <w:r w:rsidR="00AA7117" w:rsidRPr="002C04C9">
        <w:rPr>
          <w:rFonts w:ascii="GHEA Grapalat" w:hAnsi="GHEA Grapalat"/>
          <w:color w:val="auto"/>
          <w:sz w:val="24"/>
          <w:szCs w:val="24"/>
        </w:rPr>
        <w:t xml:space="preserve"> </w:t>
      </w:r>
    </w:p>
    <w:p w14:paraId="2FE4AEF4" w14:textId="77777777" w:rsidR="00B2572B" w:rsidRPr="002C04C9" w:rsidRDefault="00B2572B" w:rsidP="00B46D58">
      <w:pPr>
        <w:widowControl w:val="0"/>
        <w:spacing w:after="120"/>
        <w:jc w:val="center"/>
        <w:rPr>
          <w:rFonts w:ascii="GHEA Grapalat" w:hAnsi="GHEA Grapalat"/>
        </w:rPr>
      </w:pPr>
    </w:p>
    <w:p w14:paraId="73189889" w14:textId="77777777" w:rsidR="00374F4A" w:rsidRPr="002C04C9" w:rsidRDefault="00374F4A" w:rsidP="00B46D58">
      <w:pPr>
        <w:jc w:val="both"/>
        <w:rPr>
          <w:rFonts w:ascii="GHEA Grapalat" w:hAnsi="GHEA Grapalat"/>
        </w:rPr>
      </w:pPr>
      <w:r w:rsidRPr="002C04C9">
        <w:rPr>
          <w:rFonts w:ascii="GHEA Grapalat" w:hAnsi="GHEA Grapalat"/>
        </w:rPr>
        <w:t xml:space="preserve">______________________________________________________________заявляет, что </w:t>
      </w:r>
    </w:p>
    <w:p w14:paraId="11A0AE11" w14:textId="77777777" w:rsidR="00374F4A" w:rsidRPr="002C04C9" w:rsidRDefault="00374F4A" w:rsidP="00B46D58">
      <w:pPr>
        <w:spacing w:after="160"/>
        <w:ind w:left="2694"/>
        <w:jc w:val="both"/>
        <w:rPr>
          <w:rFonts w:ascii="GHEA Grapalat" w:hAnsi="GHEA Grapalat"/>
          <w:sz w:val="16"/>
        </w:rPr>
      </w:pPr>
      <w:r w:rsidRPr="002C04C9">
        <w:rPr>
          <w:rFonts w:ascii="GHEA Grapalat" w:hAnsi="GHEA Grapalat"/>
          <w:sz w:val="16"/>
        </w:rPr>
        <w:t xml:space="preserve">наименование участника </w:t>
      </w:r>
    </w:p>
    <w:p w14:paraId="5C428409" w14:textId="77777777" w:rsidR="00374F4A" w:rsidRPr="002C04C9" w:rsidRDefault="00374F4A" w:rsidP="00B46D58">
      <w:pPr>
        <w:jc w:val="both"/>
        <w:rPr>
          <w:rFonts w:ascii="GHEA Grapalat" w:hAnsi="GHEA Grapalat"/>
          <w:u w:val="single"/>
        </w:rPr>
      </w:pPr>
      <w:r w:rsidRPr="002C04C9">
        <w:rPr>
          <w:rFonts w:ascii="GHEA Grapalat" w:hAnsi="GHEA Grapalat"/>
        </w:rPr>
        <w:t>желает участвовать в лоте (лотах)_______________________________ объявленного</w:t>
      </w:r>
    </w:p>
    <w:p w14:paraId="7ED04081" w14:textId="77777777" w:rsidR="00374F4A" w:rsidRPr="002C04C9" w:rsidRDefault="00374F4A" w:rsidP="00B46D58">
      <w:pPr>
        <w:spacing w:after="160"/>
        <w:ind w:left="4395"/>
        <w:jc w:val="both"/>
        <w:rPr>
          <w:rFonts w:ascii="GHEA Grapalat" w:hAnsi="GHEA Grapalat" w:cs="Sylfaen"/>
          <w:sz w:val="16"/>
        </w:rPr>
      </w:pPr>
      <w:r w:rsidRPr="002C04C9">
        <w:rPr>
          <w:rFonts w:ascii="GHEA Grapalat" w:hAnsi="GHEA Grapalat"/>
          <w:sz w:val="16"/>
        </w:rPr>
        <w:t>номер лота (лотов)</w:t>
      </w:r>
    </w:p>
    <w:p w14:paraId="1647A301" w14:textId="6E74F472" w:rsidR="00374F4A" w:rsidRPr="002C04C9" w:rsidRDefault="00374F4A" w:rsidP="00B46D58">
      <w:pPr>
        <w:jc w:val="both"/>
        <w:rPr>
          <w:rFonts w:ascii="GHEA Grapalat" w:hAnsi="GHEA Grapalat" w:cs="Sylfaen"/>
        </w:rPr>
      </w:pPr>
      <w:r w:rsidRPr="002C04C9">
        <w:rPr>
          <w:rFonts w:ascii="GHEA Grapalat" w:hAnsi="GHEA Grapalat"/>
        </w:rPr>
        <w:t xml:space="preserve">______________________________________________ под кодом </w:t>
      </w:r>
      <w:r w:rsidR="00E615DF" w:rsidRPr="002C04C9">
        <w:rPr>
          <w:rFonts w:ascii="GHEA Grapalat" w:hAnsi="GHEA Grapalat"/>
          <w:b/>
        </w:rPr>
        <w:t>HFF-NTsDzB-2025/</w:t>
      </w:r>
      <w:r w:rsidR="00E615DF" w:rsidRPr="002C04C9">
        <w:rPr>
          <w:rFonts w:ascii="GHEA Grapalat" w:hAnsi="GHEA Grapalat"/>
          <w:b/>
          <w:i/>
        </w:rPr>
        <w:t>5</w:t>
      </w:r>
    </w:p>
    <w:p w14:paraId="554526DE" w14:textId="77777777" w:rsidR="00374F4A" w:rsidRPr="002C04C9" w:rsidRDefault="00374F4A" w:rsidP="00B46D58">
      <w:pPr>
        <w:spacing w:after="160"/>
        <w:ind w:left="1560"/>
        <w:jc w:val="both"/>
        <w:rPr>
          <w:rFonts w:ascii="GHEA Grapalat" w:hAnsi="GHEA Grapalat"/>
          <w:sz w:val="20"/>
        </w:rPr>
      </w:pPr>
      <w:r w:rsidRPr="002C04C9">
        <w:rPr>
          <w:rFonts w:ascii="GHEA Grapalat" w:hAnsi="GHEA Grapalat"/>
          <w:sz w:val="16"/>
        </w:rPr>
        <w:t>наименование заказчика</w:t>
      </w:r>
    </w:p>
    <w:p w14:paraId="58F0F3C1" w14:textId="77777777" w:rsidR="00374F4A" w:rsidRPr="002C04C9" w:rsidRDefault="00374F4A" w:rsidP="00B46D58">
      <w:pPr>
        <w:spacing w:after="160"/>
        <w:jc w:val="both"/>
        <w:rPr>
          <w:rFonts w:ascii="GHEA Grapalat" w:hAnsi="GHEA Grapalat"/>
        </w:rPr>
      </w:pPr>
      <w:r w:rsidRPr="002C04C9">
        <w:rPr>
          <w:rFonts w:ascii="GHEA Grapalat" w:hAnsi="GHEA Grapalat"/>
        </w:rPr>
        <w:t>открытого конкурса и в соответствии с требованиями приглашения подает заявку.</w:t>
      </w:r>
    </w:p>
    <w:p w14:paraId="2EC41C8A" w14:textId="77777777" w:rsidR="00374F4A" w:rsidRPr="002C04C9" w:rsidRDefault="00374F4A" w:rsidP="00B46D58">
      <w:pPr>
        <w:jc w:val="both"/>
        <w:rPr>
          <w:rFonts w:ascii="GHEA Grapalat" w:hAnsi="GHEA Grapalat"/>
        </w:rPr>
      </w:pPr>
      <w:r w:rsidRPr="002C04C9">
        <w:rPr>
          <w:rFonts w:ascii="GHEA Grapalat" w:hAnsi="GHEA Grapalat"/>
        </w:rPr>
        <w:t>__________________________________________________ заявляет и заверяет, что</w:t>
      </w:r>
    </w:p>
    <w:p w14:paraId="3487A36A" w14:textId="77777777" w:rsidR="00374F4A" w:rsidRPr="002C04C9" w:rsidRDefault="00374F4A" w:rsidP="00B46D58">
      <w:pPr>
        <w:spacing w:after="160"/>
        <w:ind w:left="1843"/>
        <w:jc w:val="both"/>
        <w:rPr>
          <w:rFonts w:ascii="GHEA Grapalat" w:hAnsi="GHEA Grapalat" w:cs="Sylfaen"/>
          <w:sz w:val="16"/>
        </w:rPr>
      </w:pPr>
      <w:r w:rsidRPr="002C04C9">
        <w:rPr>
          <w:rFonts w:ascii="GHEA Grapalat" w:hAnsi="GHEA Grapalat"/>
          <w:sz w:val="16"/>
        </w:rPr>
        <w:t>наименование участника</w:t>
      </w:r>
    </w:p>
    <w:p w14:paraId="5294E5B6" w14:textId="77777777" w:rsidR="00374F4A" w:rsidRPr="002C04C9" w:rsidRDefault="00374F4A" w:rsidP="00B46D58">
      <w:pPr>
        <w:jc w:val="both"/>
        <w:rPr>
          <w:rFonts w:ascii="GHEA Grapalat" w:hAnsi="GHEA Grapalat" w:cs="Sylfaen"/>
        </w:rPr>
      </w:pPr>
      <w:r w:rsidRPr="002C04C9">
        <w:rPr>
          <w:rFonts w:ascii="GHEA Grapalat" w:hAnsi="GHEA Grapalat"/>
        </w:rPr>
        <w:t>является резидентом ______________________________________________________</w:t>
      </w:r>
      <w:r w:rsidR="00D04575" w:rsidRPr="002C04C9">
        <w:rPr>
          <w:rFonts w:ascii="GHEA Grapalat" w:hAnsi="GHEA Grapalat"/>
        </w:rPr>
        <w:t>.</w:t>
      </w:r>
    </w:p>
    <w:p w14:paraId="353D468B" w14:textId="77777777" w:rsidR="00374F4A" w:rsidRPr="002C04C9" w:rsidRDefault="00374F4A" w:rsidP="00B46D58">
      <w:pPr>
        <w:spacing w:after="160"/>
        <w:ind w:left="4111"/>
        <w:jc w:val="both"/>
        <w:rPr>
          <w:rFonts w:ascii="GHEA Grapalat" w:hAnsi="GHEA Grapalat" w:cs="Arial"/>
          <w:sz w:val="16"/>
        </w:rPr>
      </w:pPr>
      <w:r w:rsidRPr="002C04C9">
        <w:rPr>
          <w:rFonts w:ascii="GHEA Grapalat" w:hAnsi="GHEA Grapalat"/>
          <w:sz w:val="16"/>
        </w:rPr>
        <w:t>наименование страны</w:t>
      </w:r>
    </w:p>
    <w:p w14:paraId="0AC80AA8" w14:textId="77777777" w:rsidR="000612B9" w:rsidRPr="002C04C9" w:rsidRDefault="000612B9" w:rsidP="00B46D58">
      <w:pPr>
        <w:jc w:val="both"/>
        <w:rPr>
          <w:rFonts w:ascii="GHEA Grapalat" w:hAnsi="GHEA Grapalat"/>
        </w:rPr>
      </w:pPr>
    </w:p>
    <w:p w14:paraId="374D7F70" w14:textId="77777777" w:rsidR="000612B9" w:rsidRPr="002C04C9" w:rsidRDefault="004F0CAA" w:rsidP="00B46D58">
      <w:pPr>
        <w:jc w:val="both"/>
        <w:rPr>
          <w:rFonts w:ascii="GHEA Grapalat" w:hAnsi="GHEA Grapalat"/>
        </w:rPr>
      </w:pPr>
      <w:r w:rsidRPr="002C04C9">
        <w:rPr>
          <w:rFonts w:ascii="GHEA Grapalat" w:hAnsi="GHEA Grapalat"/>
        </w:rPr>
        <w:t>Данные</w:t>
      </w:r>
      <w:r w:rsidR="002A0700" w:rsidRPr="002C04C9">
        <w:rPr>
          <w:rFonts w:ascii="GHEA Grapalat" w:hAnsi="GHEA Grapalat"/>
        </w:rPr>
        <w:t xml:space="preserve">       </w:t>
      </w:r>
      <w:r w:rsidR="000612B9" w:rsidRPr="002C04C9">
        <w:rPr>
          <w:rFonts w:ascii="GHEA Grapalat" w:hAnsi="GHEA Grapalat"/>
        </w:rPr>
        <w:t>----------------------------------------</w:t>
      </w:r>
      <w:r w:rsidR="00304237" w:rsidRPr="002C04C9">
        <w:rPr>
          <w:rFonts w:ascii="GHEA Grapalat" w:hAnsi="GHEA Grapalat"/>
        </w:rPr>
        <w:t xml:space="preserve">  </w:t>
      </w:r>
      <w:r w:rsidR="00F96993" w:rsidRPr="002C04C9">
        <w:rPr>
          <w:rFonts w:ascii="GHEA Grapalat" w:hAnsi="GHEA Grapalat"/>
        </w:rPr>
        <w:t>следующие</w:t>
      </w:r>
      <w:r w:rsidR="00304237" w:rsidRPr="002C04C9">
        <w:rPr>
          <w:rFonts w:ascii="GHEA Grapalat" w:hAnsi="GHEA Grapalat"/>
        </w:rPr>
        <w:t>:</w:t>
      </w:r>
    </w:p>
    <w:p w14:paraId="331EAC34" w14:textId="77777777" w:rsidR="002A0700" w:rsidRPr="002C04C9" w:rsidRDefault="002A0700" w:rsidP="000811C1">
      <w:pPr>
        <w:spacing w:after="160"/>
        <w:ind w:left="1843"/>
        <w:rPr>
          <w:rFonts w:ascii="GHEA Grapalat" w:hAnsi="GHEA Grapalat" w:cs="Sylfaen"/>
          <w:sz w:val="16"/>
        </w:rPr>
      </w:pPr>
      <w:r w:rsidRPr="002C04C9">
        <w:rPr>
          <w:rFonts w:ascii="GHEA Grapalat" w:hAnsi="GHEA Grapalat"/>
          <w:sz w:val="16"/>
        </w:rPr>
        <w:t>наименование участника</w:t>
      </w:r>
    </w:p>
    <w:p w14:paraId="3AC1096D" w14:textId="77777777" w:rsidR="000612B9" w:rsidRPr="002C04C9" w:rsidRDefault="000612B9" w:rsidP="00B46D58">
      <w:pPr>
        <w:jc w:val="both"/>
        <w:rPr>
          <w:rFonts w:ascii="GHEA Grapalat" w:hAnsi="GHEA Grapalat"/>
        </w:rPr>
      </w:pPr>
    </w:p>
    <w:p w14:paraId="1A937FD4" w14:textId="77777777" w:rsidR="00374F4A" w:rsidRPr="002C04C9" w:rsidRDefault="00374F4A" w:rsidP="00B46D58">
      <w:pPr>
        <w:jc w:val="both"/>
        <w:rPr>
          <w:rFonts w:ascii="GHEA Grapalat" w:hAnsi="GHEA Grapalat"/>
        </w:rPr>
      </w:pPr>
      <w:r w:rsidRPr="002C04C9">
        <w:rPr>
          <w:rFonts w:ascii="GHEA Grapalat" w:hAnsi="GHEA Grapalat"/>
        </w:rPr>
        <w:t xml:space="preserve">Учетный номер налогоплательщика  </w:t>
      </w:r>
      <w:r w:rsidR="00B138F3" w:rsidRPr="002C04C9">
        <w:rPr>
          <w:rFonts w:ascii="GHEA Grapalat" w:hAnsi="GHEA Grapalat"/>
        </w:rPr>
        <w:t xml:space="preserve">             </w:t>
      </w:r>
      <w:r w:rsidRPr="002C04C9">
        <w:rPr>
          <w:rFonts w:ascii="GHEA Grapalat" w:hAnsi="GHEA Grapalat"/>
        </w:rPr>
        <w:t>________________</w:t>
      </w:r>
    </w:p>
    <w:p w14:paraId="279BAAB4" w14:textId="77777777" w:rsidR="00374F4A" w:rsidRPr="002C04C9" w:rsidRDefault="00B138F3" w:rsidP="00B138F3">
      <w:pPr>
        <w:tabs>
          <w:tab w:val="left" w:pos="7371"/>
        </w:tabs>
        <w:ind w:left="4111"/>
        <w:jc w:val="both"/>
        <w:rPr>
          <w:rFonts w:ascii="GHEA Grapalat" w:hAnsi="GHEA Grapalat" w:cs="Arial"/>
          <w:sz w:val="16"/>
        </w:rPr>
      </w:pPr>
      <w:r w:rsidRPr="002C04C9">
        <w:rPr>
          <w:rFonts w:ascii="GHEA Grapalat" w:hAnsi="GHEA Grapalat"/>
          <w:sz w:val="16"/>
        </w:rPr>
        <w:t xml:space="preserve">               </w:t>
      </w:r>
      <w:r w:rsidR="00374F4A" w:rsidRPr="002C04C9">
        <w:rPr>
          <w:rFonts w:ascii="GHEA Grapalat" w:hAnsi="GHEA Grapalat"/>
          <w:sz w:val="16"/>
        </w:rPr>
        <w:t>учетный номер</w:t>
      </w:r>
      <w:r w:rsidRPr="002C04C9">
        <w:rPr>
          <w:rFonts w:ascii="GHEA Grapalat" w:hAnsi="GHEA Grapalat"/>
          <w:sz w:val="16"/>
        </w:rPr>
        <w:t xml:space="preserve"> </w:t>
      </w:r>
      <w:r w:rsidR="00374F4A" w:rsidRPr="002C04C9">
        <w:rPr>
          <w:rFonts w:ascii="GHEA Grapalat" w:hAnsi="GHEA Grapalat"/>
          <w:sz w:val="16"/>
        </w:rPr>
        <w:t>налогоплательщика</w:t>
      </w:r>
    </w:p>
    <w:p w14:paraId="19F08832" w14:textId="77777777" w:rsidR="00B138F3" w:rsidRPr="002C04C9" w:rsidRDefault="00B138F3" w:rsidP="00B46D58">
      <w:pPr>
        <w:jc w:val="both"/>
        <w:rPr>
          <w:rFonts w:ascii="GHEA Grapalat" w:hAnsi="GHEA Grapalat"/>
        </w:rPr>
      </w:pPr>
    </w:p>
    <w:p w14:paraId="3BA5A09C" w14:textId="77777777" w:rsidR="00374F4A" w:rsidRPr="002C04C9" w:rsidRDefault="00374F4A" w:rsidP="00B46D58">
      <w:pPr>
        <w:jc w:val="both"/>
        <w:rPr>
          <w:rFonts w:ascii="GHEA Grapalat" w:hAnsi="GHEA Grapalat"/>
        </w:rPr>
      </w:pPr>
      <w:r w:rsidRPr="002C04C9">
        <w:rPr>
          <w:rFonts w:ascii="GHEA Grapalat" w:hAnsi="GHEA Grapalat"/>
        </w:rPr>
        <w:t xml:space="preserve">Адрес электронной почты </w:t>
      </w:r>
      <w:r w:rsidR="00B138F3" w:rsidRPr="002C04C9">
        <w:rPr>
          <w:rFonts w:ascii="GHEA Grapalat" w:hAnsi="GHEA Grapalat"/>
        </w:rPr>
        <w:t xml:space="preserve">                           </w:t>
      </w:r>
      <w:r w:rsidRPr="002C04C9">
        <w:rPr>
          <w:rFonts w:ascii="GHEA Grapalat" w:hAnsi="GHEA Grapalat"/>
        </w:rPr>
        <w:t>__________________</w:t>
      </w:r>
    </w:p>
    <w:p w14:paraId="5C0F4E39" w14:textId="77777777" w:rsidR="00374F4A" w:rsidRPr="002C04C9" w:rsidRDefault="00B138F3" w:rsidP="00B138F3">
      <w:pPr>
        <w:tabs>
          <w:tab w:val="left" w:pos="6946"/>
        </w:tabs>
        <w:ind w:left="3402" w:firstLine="6"/>
        <w:jc w:val="both"/>
        <w:rPr>
          <w:rFonts w:ascii="GHEA Grapalat" w:hAnsi="GHEA Grapalat"/>
          <w:sz w:val="16"/>
        </w:rPr>
      </w:pPr>
      <w:r w:rsidRPr="002C04C9">
        <w:rPr>
          <w:rFonts w:ascii="GHEA Grapalat" w:hAnsi="GHEA Grapalat"/>
          <w:sz w:val="16"/>
        </w:rPr>
        <w:t xml:space="preserve">                                  </w:t>
      </w:r>
      <w:r w:rsidR="00374F4A" w:rsidRPr="002C04C9">
        <w:rPr>
          <w:rFonts w:ascii="GHEA Grapalat" w:hAnsi="GHEA Grapalat"/>
          <w:sz w:val="16"/>
        </w:rPr>
        <w:t>адрес электронной</w:t>
      </w:r>
      <w:r w:rsidR="00374F4A" w:rsidRPr="002C04C9">
        <w:rPr>
          <w:rFonts w:ascii="GHEA Grapalat" w:hAnsi="GHEA Grapalat"/>
          <w:sz w:val="16"/>
        </w:rPr>
        <w:tab/>
        <w:t>почты</w:t>
      </w:r>
    </w:p>
    <w:p w14:paraId="5238BA78" w14:textId="77777777" w:rsidR="00B138F3" w:rsidRPr="002C04C9" w:rsidRDefault="00B138F3" w:rsidP="00F96993">
      <w:pPr>
        <w:jc w:val="both"/>
        <w:rPr>
          <w:rFonts w:ascii="GHEA Grapalat" w:hAnsi="GHEA Grapalat"/>
        </w:rPr>
      </w:pPr>
    </w:p>
    <w:p w14:paraId="65567EA9" w14:textId="77777777" w:rsidR="009E1181" w:rsidRPr="002C04C9" w:rsidRDefault="00F96993" w:rsidP="00F96993">
      <w:pPr>
        <w:jc w:val="both"/>
        <w:rPr>
          <w:rFonts w:ascii="GHEA Grapalat" w:hAnsi="GHEA Grapalat"/>
        </w:rPr>
      </w:pPr>
      <w:r w:rsidRPr="002C04C9">
        <w:rPr>
          <w:rFonts w:ascii="GHEA Grapalat" w:hAnsi="GHEA Grapalat"/>
        </w:rPr>
        <w:t>Адрес деятельности</w:t>
      </w:r>
      <w:r w:rsidR="009E1181" w:rsidRPr="002C04C9">
        <w:rPr>
          <w:rFonts w:ascii="GHEA Grapalat" w:hAnsi="GHEA Grapalat"/>
        </w:rPr>
        <w:t xml:space="preserve">              ----------------------------</w:t>
      </w:r>
      <w:r w:rsidR="009627B3" w:rsidRPr="002C04C9">
        <w:rPr>
          <w:rFonts w:ascii="GHEA Grapalat" w:hAnsi="GHEA Grapalat"/>
        </w:rPr>
        <w:t>--------------------------------</w:t>
      </w:r>
    </w:p>
    <w:p w14:paraId="4245F6E8" w14:textId="77777777" w:rsidR="00F96993" w:rsidRPr="002C04C9" w:rsidRDefault="009E1181" w:rsidP="00F96993">
      <w:pPr>
        <w:jc w:val="both"/>
        <w:rPr>
          <w:rFonts w:ascii="GHEA Grapalat" w:hAnsi="GHEA Grapalat"/>
          <w:sz w:val="18"/>
          <w:szCs w:val="18"/>
        </w:rPr>
      </w:pPr>
      <w:r w:rsidRPr="002C04C9">
        <w:rPr>
          <w:rFonts w:ascii="GHEA Grapalat" w:hAnsi="GHEA Grapalat"/>
        </w:rPr>
        <w:t xml:space="preserve">            </w:t>
      </w:r>
      <w:r w:rsidR="00F96993" w:rsidRPr="002C04C9">
        <w:rPr>
          <w:rFonts w:ascii="GHEA Grapalat" w:hAnsi="GHEA Grapalat"/>
        </w:rPr>
        <w:t xml:space="preserve">  </w:t>
      </w:r>
      <w:r w:rsidRPr="002C04C9">
        <w:rPr>
          <w:rFonts w:ascii="GHEA Grapalat" w:hAnsi="GHEA Grapalat"/>
        </w:rPr>
        <w:t xml:space="preserve">                                </w:t>
      </w:r>
      <w:r w:rsidR="00B138F3" w:rsidRPr="002C04C9">
        <w:rPr>
          <w:rFonts w:ascii="GHEA Grapalat" w:hAnsi="GHEA Grapalat"/>
        </w:rPr>
        <w:t xml:space="preserve">                        </w:t>
      </w:r>
      <w:r w:rsidRPr="002C04C9">
        <w:rPr>
          <w:rFonts w:ascii="GHEA Grapalat" w:hAnsi="GHEA Grapalat"/>
          <w:sz w:val="18"/>
          <w:szCs w:val="18"/>
        </w:rPr>
        <w:t>адрес деятельности</w:t>
      </w:r>
    </w:p>
    <w:p w14:paraId="111DF023" w14:textId="77777777" w:rsidR="00B16483" w:rsidRPr="002C04C9" w:rsidRDefault="00B16483" w:rsidP="00F96993">
      <w:pPr>
        <w:jc w:val="both"/>
        <w:rPr>
          <w:rFonts w:ascii="GHEA Grapalat" w:hAnsi="GHEA Grapalat"/>
          <w:sz w:val="18"/>
          <w:szCs w:val="18"/>
        </w:rPr>
      </w:pPr>
    </w:p>
    <w:p w14:paraId="449217A0" w14:textId="77777777" w:rsidR="00B16483" w:rsidRPr="002C04C9" w:rsidRDefault="00B16483" w:rsidP="00F96993">
      <w:pPr>
        <w:jc w:val="both"/>
        <w:rPr>
          <w:rFonts w:ascii="GHEA Grapalat" w:hAnsi="GHEA Grapalat"/>
        </w:rPr>
      </w:pPr>
      <w:r w:rsidRPr="002C04C9">
        <w:rPr>
          <w:rFonts w:ascii="GHEA Grapalat" w:hAnsi="GHEA Grapalat"/>
        </w:rPr>
        <w:t>Номер телефона                     ------------------------------</w:t>
      </w:r>
      <w:r w:rsidR="009627B3" w:rsidRPr="002C04C9">
        <w:rPr>
          <w:rFonts w:ascii="GHEA Grapalat" w:hAnsi="GHEA Grapalat"/>
        </w:rPr>
        <w:t>-------------------------------</w:t>
      </w:r>
      <w:r w:rsidRPr="002C04C9">
        <w:rPr>
          <w:rFonts w:ascii="GHEA Grapalat" w:hAnsi="GHEA Grapalat"/>
        </w:rPr>
        <w:t xml:space="preserve"> </w:t>
      </w:r>
    </w:p>
    <w:p w14:paraId="33A135B5" w14:textId="77777777" w:rsidR="006B3E56" w:rsidRPr="002C04C9" w:rsidRDefault="00B138F3" w:rsidP="00B16483">
      <w:pPr>
        <w:tabs>
          <w:tab w:val="left" w:pos="7371"/>
        </w:tabs>
        <w:spacing w:after="160"/>
        <w:ind w:left="3544" w:firstLine="3"/>
        <w:jc w:val="both"/>
        <w:rPr>
          <w:rFonts w:ascii="GHEA Grapalat" w:hAnsi="GHEA Grapalat"/>
          <w:sz w:val="16"/>
        </w:rPr>
      </w:pPr>
      <w:r w:rsidRPr="002C04C9">
        <w:rPr>
          <w:rFonts w:ascii="GHEA Grapalat" w:hAnsi="GHEA Grapalat"/>
          <w:sz w:val="16"/>
        </w:rPr>
        <w:t xml:space="preserve">                                 </w:t>
      </w:r>
      <w:r w:rsidR="00B16483" w:rsidRPr="002C04C9">
        <w:rPr>
          <w:rFonts w:ascii="GHEA Grapalat" w:hAnsi="GHEA Grapalat"/>
          <w:sz w:val="16"/>
        </w:rPr>
        <w:t>Номер телефона</w:t>
      </w:r>
    </w:p>
    <w:p w14:paraId="4A963FC3" w14:textId="77777777" w:rsidR="00B16483" w:rsidRPr="002C04C9" w:rsidRDefault="00B16483" w:rsidP="00B16483">
      <w:pPr>
        <w:tabs>
          <w:tab w:val="left" w:pos="7371"/>
        </w:tabs>
        <w:spacing w:after="160"/>
        <w:ind w:left="3544" w:firstLine="3"/>
        <w:jc w:val="both"/>
        <w:rPr>
          <w:rFonts w:ascii="GHEA Grapalat" w:hAnsi="GHEA Grapalat"/>
          <w:sz w:val="16"/>
        </w:rPr>
      </w:pPr>
    </w:p>
    <w:p w14:paraId="011901F9" w14:textId="77777777" w:rsidR="00B0401C" w:rsidRPr="002C04C9" w:rsidRDefault="00B0401C" w:rsidP="00B46D58">
      <w:pPr>
        <w:widowControl w:val="0"/>
        <w:jc w:val="both"/>
        <w:rPr>
          <w:rFonts w:ascii="GHEA Grapalat" w:hAnsi="GHEA Grapalat"/>
        </w:rPr>
      </w:pPr>
    </w:p>
    <w:p w14:paraId="376D50AD" w14:textId="77777777" w:rsidR="00B0401C" w:rsidRPr="002C04C9" w:rsidRDefault="00B0401C" w:rsidP="00B46D58">
      <w:pPr>
        <w:widowControl w:val="0"/>
        <w:jc w:val="both"/>
        <w:rPr>
          <w:rFonts w:ascii="GHEA Grapalat" w:hAnsi="GHEA Grapalat"/>
        </w:rPr>
      </w:pPr>
    </w:p>
    <w:p w14:paraId="77BCBE8F" w14:textId="77777777" w:rsidR="00B0401C" w:rsidRPr="002C04C9" w:rsidRDefault="00B0401C" w:rsidP="00B46D58">
      <w:pPr>
        <w:widowControl w:val="0"/>
        <w:jc w:val="both"/>
        <w:rPr>
          <w:rFonts w:ascii="GHEA Grapalat" w:hAnsi="GHEA Grapalat"/>
        </w:rPr>
      </w:pPr>
    </w:p>
    <w:p w14:paraId="1EE764B8" w14:textId="77777777" w:rsidR="00B0401C" w:rsidRPr="002C04C9" w:rsidRDefault="00B0401C" w:rsidP="00B46D58">
      <w:pPr>
        <w:widowControl w:val="0"/>
        <w:jc w:val="both"/>
        <w:rPr>
          <w:rFonts w:ascii="GHEA Grapalat" w:hAnsi="GHEA Grapalat"/>
        </w:rPr>
      </w:pPr>
    </w:p>
    <w:p w14:paraId="2E0FA88F" w14:textId="77777777" w:rsidR="006B3E56" w:rsidRPr="002C04C9" w:rsidRDefault="006B3E56" w:rsidP="00B46D58">
      <w:pPr>
        <w:widowControl w:val="0"/>
        <w:jc w:val="both"/>
        <w:rPr>
          <w:rFonts w:ascii="GHEA Grapalat" w:hAnsi="GHEA Grapalat"/>
        </w:rPr>
      </w:pPr>
      <w:r w:rsidRPr="002C04C9">
        <w:rPr>
          <w:rFonts w:ascii="GHEA Grapalat" w:hAnsi="GHEA Grapalat"/>
        </w:rPr>
        <w:t>Настоящим _________________________________объявляет и подтверждает,что:</w:t>
      </w:r>
    </w:p>
    <w:p w14:paraId="29C234E4" w14:textId="77777777" w:rsidR="006B3E56" w:rsidRPr="002C04C9" w:rsidRDefault="006B3E56" w:rsidP="00B46D58">
      <w:pPr>
        <w:widowControl w:val="0"/>
        <w:spacing w:after="120"/>
        <w:ind w:left="2835"/>
        <w:jc w:val="both"/>
        <w:rPr>
          <w:rFonts w:ascii="GHEA Grapalat" w:hAnsi="GHEA Grapalat"/>
          <w:sz w:val="16"/>
        </w:rPr>
      </w:pPr>
      <w:r w:rsidRPr="002C04C9">
        <w:rPr>
          <w:rFonts w:ascii="GHEA Grapalat" w:hAnsi="GHEA Grapalat"/>
          <w:sz w:val="16"/>
        </w:rPr>
        <w:lastRenderedPageBreak/>
        <w:t>наименование участника</w:t>
      </w:r>
    </w:p>
    <w:p w14:paraId="1A73D87C" w14:textId="77777777" w:rsidR="00D87B1D" w:rsidRPr="002C04C9" w:rsidRDefault="00D87B1D" w:rsidP="00B46D58">
      <w:pPr>
        <w:widowControl w:val="0"/>
        <w:spacing w:after="120"/>
        <w:ind w:left="2835"/>
        <w:jc w:val="both"/>
        <w:rPr>
          <w:rFonts w:ascii="GHEA Grapalat" w:hAnsi="GHEA Grapalat"/>
          <w:sz w:val="16"/>
        </w:rPr>
      </w:pPr>
    </w:p>
    <w:p w14:paraId="6944D5BA" w14:textId="77777777" w:rsidR="00833D4F" w:rsidRPr="002C04C9" w:rsidRDefault="009917C0" w:rsidP="00833D4F">
      <w:pPr>
        <w:ind w:firstLine="709"/>
        <w:rPr>
          <w:rFonts w:ascii="GHEA Grapalat" w:hAnsi="GHEA Grapalat"/>
          <w:sz w:val="20"/>
        </w:rPr>
      </w:pPr>
      <w:r w:rsidRPr="002C04C9">
        <w:rPr>
          <w:rFonts w:ascii="GHEA Grapalat" w:hAnsi="GHEA Grapalat" w:cs="Arial"/>
          <w:sz w:val="20"/>
          <w:szCs w:val="20"/>
        </w:rPr>
        <w:t>1</w:t>
      </w:r>
      <w:r w:rsidR="00833D4F" w:rsidRPr="002C04C9">
        <w:rPr>
          <w:rFonts w:ascii="GHEA Grapalat" w:hAnsi="GHEA Grapalat" w:cs="Arial"/>
          <w:sz w:val="20"/>
          <w:szCs w:val="20"/>
        </w:rPr>
        <w:t>)</w:t>
      </w:r>
      <w:r w:rsidR="00833D4F" w:rsidRPr="002C04C9">
        <w:rPr>
          <w:rFonts w:ascii="GHEA Grapalat" w:hAnsi="GHEA Grapalat"/>
          <w:sz w:val="20"/>
        </w:rPr>
        <w:t xml:space="preserve">  </w:t>
      </w:r>
      <w:r w:rsidR="00833D4F" w:rsidRPr="002C04C9">
        <w:rPr>
          <w:rFonts w:ascii="GHEA Grapalat" w:hAnsi="GHEA Grapalat"/>
          <w:sz w:val="20"/>
          <w:u w:val="single"/>
        </w:rPr>
        <w:t xml:space="preserve">                                                                                   и </w:t>
      </w:r>
      <w:r w:rsidR="00833D4F" w:rsidRPr="002C04C9">
        <w:rPr>
          <w:rFonts w:ascii="GHEA Grapalat" w:hAnsi="GHEA Grapalat"/>
        </w:rPr>
        <w:t xml:space="preserve">аффилированные с ним </w:t>
      </w:r>
    </w:p>
    <w:p w14:paraId="10C821C1" w14:textId="77777777" w:rsidR="00833D4F" w:rsidRPr="002C04C9" w:rsidRDefault="00833D4F" w:rsidP="00833D4F">
      <w:pPr>
        <w:widowControl w:val="0"/>
        <w:spacing w:after="120"/>
        <w:ind w:left="2835"/>
        <w:rPr>
          <w:rFonts w:ascii="GHEA Grapalat" w:hAnsi="GHEA Grapalat"/>
          <w:sz w:val="16"/>
        </w:rPr>
      </w:pPr>
      <w:r w:rsidRPr="002C04C9">
        <w:rPr>
          <w:rFonts w:ascii="GHEA Grapalat" w:hAnsi="GHEA Grapalat"/>
          <w:sz w:val="20"/>
        </w:rPr>
        <w:tab/>
      </w:r>
      <w:r w:rsidRPr="002C04C9">
        <w:rPr>
          <w:rFonts w:ascii="GHEA Grapalat" w:hAnsi="GHEA Grapalat"/>
          <w:sz w:val="20"/>
        </w:rPr>
        <w:tab/>
      </w:r>
      <w:r w:rsidRPr="002C04C9">
        <w:rPr>
          <w:rFonts w:ascii="GHEA Grapalat" w:hAnsi="GHEA Grapalat"/>
          <w:sz w:val="16"/>
        </w:rPr>
        <w:t>наименование участника</w:t>
      </w:r>
    </w:p>
    <w:p w14:paraId="68C3B324" w14:textId="77777777" w:rsidR="00833D4F" w:rsidRPr="002C04C9" w:rsidRDefault="00833D4F" w:rsidP="00833D4F">
      <w:pPr>
        <w:rPr>
          <w:rFonts w:ascii="GHEA Grapalat" w:hAnsi="GHEA Grapalat"/>
          <w:i/>
          <w:sz w:val="16"/>
          <w:vertAlign w:val="superscript"/>
        </w:rPr>
      </w:pPr>
    </w:p>
    <w:p w14:paraId="36BC579A" w14:textId="26FCE2E5" w:rsidR="006B3E56" w:rsidRPr="002C04C9" w:rsidRDefault="00833D4F" w:rsidP="00EE0877">
      <w:pPr>
        <w:rPr>
          <w:rFonts w:ascii="GHEA Grapalat" w:hAnsi="GHEA Grapalat" w:cs="Arial"/>
        </w:rPr>
      </w:pPr>
      <w:r w:rsidRPr="002C04C9">
        <w:rPr>
          <w:rFonts w:ascii="GHEA Grapalat" w:hAnsi="GHEA Grapalat"/>
        </w:rPr>
        <w:t>лица</w:t>
      </w:r>
      <w:r w:rsidRPr="002C04C9">
        <w:rPr>
          <w:rFonts w:ascii="GHEA Grapalat" w:hAnsi="GHEA Grapalat" w:cs="Arial"/>
          <w:sz w:val="20"/>
          <w:szCs w:val="20"/>
        </w:rPr>
        <w:t xml:space="preserve">  </w:t>
      </w:r>
      <w:r w:rsidRPr="002C04C9">
        <w:rPr>
          <w:rFonts w:ascii="GHEA Grapalat" w:hAnsi="GHEA Grapalat"/>
        </w:rPr>
        <w:t xml:space="preserve">удовлетворяют </w:t>
      </w:r>
      <w:r w:rsidRPr="002C04C9">
        <w:rPr>
          <w:rFonts w:ascii="GHEA Grapalat" w:hAnsi="GHEA Grapalat"/>
          <w:color w:val="000000" w:themeColor="text1"/>
          <w:spacing w:val="-4"/>
        </w:rPr>
        <w:t>требованиям</w:t>
      </w:r>
      <w:r w:rsidRPr="002C04C9">
        <w:rPr>
          <w:rFonts w:ascii="GHEA Grapalat" w:hAnsi="GHEA Grapalat"/>
          <w:color w:val="000000" w:themeColor="text1"/>
        </w:rPr>
        <w:t xml:space="preserve"> </w:t>
      </w:r>
      <w:r w:rsidRPr="002C04C9">
        <w:rPr>
          <w:rFonts w:ascii="GHEA Grapalat" w:hAnsi="GHEA Grapalat"/>
          <w:color w:val="000000" w:themeColor="text1"/>
          <w:spacing w:val="-4"/>
        </w:rPr>
        <w:t>права участия</w:t>
      </w:r>
      <w:ins w:id="4" w:author="Inesa Kocharyan" w:date="2025-03-21T20:31:00Z">
        <w:r w:rsidR="00861623" w:rsidRPr="002C04C9">
          <w:rPr>
            <w:rFonts w:ascii="GHEA Grapalat" w:hAnsi="GHEA Grapalat"/>
            <w:color w:val="000000" w:themeColor="text1"/>
            <w:spacing w:val="-4"/>
          </w:rPr>
          <w:t xml:space="preserve"> </w:t>
        </w:r>
      </w:ins>
      <w:r w:rsidR="00861623" w:rsidRPr="002C04C9">
        <w:rPr>
          <w:rFonts w:ascii="GHEA Grapalat" w:hAnsi="GHEA Grapalat"/>
          <w:color w:val="000000" w:themeColor="text1"/>
          <w:spacing w:val="-4"/>
        </w:rPr>
        <w:t>и квалификационным критериям</w:t>
      </w:r>
      <w:r w:rsidRPr="002C04C9">
        <w:rPr>
          <w:rFonts w:ascii="GHEA Grapalat" w:hAnsi="GHEA Grapalat"/>
          <w:color w:val="000000" w:themeColor="text1"/>
        </w:rPr>
        <w:t xml:space="preserve"> </w:t>
      </w:r>
      <w:r w:rsidRPr="002C04C9">
        <w:rPr>
          <w:rFonts w:ascii="GHEA Grapalat" w:hAnsi="GHEA Grapalat"/>
          <w:color w:val="000000" w:themeColor="text1"/>
          <w:spacing w:val="-4"/>
        </w:rPr>
        <w:t xml:space="preserve">установленным приглашением на </w:t>
      </w:r>
      <w:r w:rsidRPr="002C04C9">
        <w:rPr>
          <w:rFonts w:ascii="GHEA Grapalat" w:hAnsi="GHEA Grapalat"/>
          <w:spacing w:val="-4"/>
        </w:rPr>
        <w:t xml:space="preserve">на </w:t>
      </w:r>
      <w:r w:rsidR="007D6B26">
        <w:rPr>
          <w:rFonts w:ascii="GHEA Grapalat" w:hAnsi="GHEA Grapalat"/>
        </w:rPr>
        <w:t>запрос котировок</w:t>
      </w:r>
      <w:r w:rsidRPr="002C04C9">
        <w:rPr>
          <w:rFonts w:ascii="GHEA Grapalat" w:hAnsi="GHEA Grapalat"/>
          <w:color w:val="000000" w:themeColor="text1"/>
          <w:spacing w:val="-4"/>
        </w:rPr>
        <w:t xml:space="preserve"> </w:t>
      </w:r>
      <w:r w:rsidRPr="002C04C9">
        <w:rPr>
          <w:rFonts w:ascii="GHEA Grapalat" w:hAnsi="GHEA Grapalat"/>
          <w:color w:val="000000" w:themeColor="text1"/>
        </w:rPr>
        <w:t>под</w:t>
      </w:r>
      <w:r w:rsidR="005F3AEC" w:rsidRPr="002C04C9">
        <w:rPr>
          <w:rFonts w:ascii="GHEA Grapalat" w:hAnsi="GHEA Grapalat"/>
          <w:color w:val="000000" w:themeColor="text1"/>
        </w:rPr>
        <w:t xml:space="preserve"> кодом </w:t>
      </w:r>
      <w:r w:rsidRPr="002C04C9">
        <w:rPr>
          <w:rFonts w:ascii="GHEA Grapalat" w:hAnsi="GHEA Grapalat"/>
          <w:color w:val="000000" w:themeColor="text1"/>
        </w:rPr>
        <w:t xml:space="preserve"> </w:t>
      </w:r>
      <w:r w:rsidR="00E615DF" w:rsidRPr="002C04C9">
        <w:rPr>
          <w:rFonts w:ascii="GHEA Grapalat" w:hAnsi="GHEA Grapalat"/>
          <w:b/>
        </w:rPr>
        <w:t>HFF-NTsDzB-2025/</w:t>
      </w:r>
      <w:r w:rsidR="00E615DF" w:rsidRPr="002C04C9">
        <w:rPr>
          <w:rFonts w:ascii="GHEA Grapalat" w:hAnsi="GHEA Grapalat"/>
          <w:b/>
          <w:i/>
        </w:rPr>
        <w:t>5</w:t>
      </w:r>
      <w:r w:rsidRPr="002C04C9">
        <w:rPr>
          <w:rFonts w:ascii="GHEA Grapalat" w:hAnsi="GHEA Grapalat"/>
        </w:rPr>
        <w:t>*,</w:t>
      </w:r>
      <w:r w:rsidRPr="002C04C9">
        <w:rPr>
          <w:rFonts w:ascii="GHEA Grapalat" w:hAnsi="GHEA Grapalat"/>
          <w:color w:val="000000" w:themeColor="text1"/>
        </w:rPr>
        <w:t xml:space="preserve"> </w:t>
      </w:r>
    </w:p>
    <w:p w14:paraId="72797B85" w14:textId="545826FA" w:rsidR="006B3E56" w:rsidRPr="002C04C9" w:rsidRDefault="006F3CBD" w:rsidP="006F3CBD">
      <w:pPr>
        <w:pStyle w:val="ListParagraph"/>
        <w:widowControl w:val="0"/>
        <w:numPr>
          <w:ilvl w:val="0"/>
          <w:numId w:val="33"/>
        </w:numPr>
        <w:tabs>
          <w:tab w:val="left" w:pos="567"/>
        </w:tabs>
        <w:spacing w:after="160"/>
        <w:jc w:val="both"/>
        <w:rPr>
          <w:rFonts w:ascii="GHEA Grapalat" w:hAnsi="GHEA Grapalat" w:cs="Arial"/>
        </w:rPr>
      </w:pPr>
      <w:r w:rsidRPr="002C04C9">
        <w:rPr>
          <w:rFonts w:ascii="GHEA Grapalat" w:hAnsi="GHEA Grapalat"/>
        </w:rPr>
        <w:t xml:space="preserve"> </w:t>
      </w:r>
      <w:r w:rsidR="006B3E56" w:rsidRPr="002C04C9">
        <w:rPr>
          <w:rFonts w:ascii="GHEA Grapalat" w:hAnsi="GHEA Grapalat"/>
        </w:rPr>
        <w:t xml:space="preserve">в рамках участия в </w:t>
      </w:r>
      <w:r w:rsidR="00305944" w:rsidRPr="002C04C9">
        <w:rPr>
          <w:rFonts w:ascii="GHEA Grapalat" w:hAnsi="GHEA Grapalat"/>
        </w:rPr>
        <w:t xml:space="preserve">открытом конкурсе </w:t>
      </w:r>
      <w:r w:rsidR="006B3E56" w:rsidRPr="002C04C9">
        <w:rPr>
          <w:rFonts w:ascii="GHEA Grapalat" w:hAnsi="GHEA Grapalat"/>
        </w:rPr>
        <w:t xml:space="preserve">под кодом </w:t>
      </w:r>
      <w:r w:rsidR="00E615DF" w:rsidRPr="002C04C9">
        <w:rPr>
          <w:rFonts w:ascii="GHEA Grapalat" w:hAnsi="GHEA Grapalat"/>
          <w:b/>
        </w:rPr>
        <w:t>HFF-NTsDzB-2025/</w:t>
      </w:r>
      <w:r w:rsidR="00E615DF" w:rsidRPr="002C04C9">
        <w:rPr>
          <w:rFonts w:ascii="GHEA Grapalat" w:hAnsi="GHEA Grapalat"/>
          <w:b/>
          <w:i/>
        </w:rPr>
        <w:t>5</w:t>
      </w:r>
    </w:p>
    <w:p w14:paraId="39848F95" w14:textId="77777777" w:rsidR="006B3E56" w:rsidRPr="002C04C9" w:rsidRDefault="006B3E56" w:rsidP="00B46D58">
      <w:pPr>
        <w:pStyle w:val="ListParagraph"/>
        <w:widowControl w:val="0"/>
        <w:numPr>
          <w:ilvl w:val="0"/>
          <w:numId w:val="22"/>
        </w:numPr>
        <w:tabs>
          <w:tab w:val="left" w:pos="567"/>
        </w:tabs>
        <w:spacing w:after="160"/>
        <w:jc w:val="both"/>
        <w:rPr>
          <w:rFonts w:ascii="GHEA Grapalat" w:hAnsi="GHEA Grapalat"/>
        </w:rPr>
      </w:pPr>
      <w:r w:rsidRPr="002C04C9">
        <w:rPr>
          <w:rFonts w:ascii="GHEA Grapalat" w:hAnsi="GHEA Grapalat"/>
        </w:rPr>
        <w:t xml:space="preserve">не допускал и (или) не допустит </w:t>
      </w:r>
      <w:r w:rsidR="00C026EF" w:rsidRPr="002C04C9">
        <w:rPr>
          <w:rFonts w:ascii="GHEA Grapalat" w:hAnsi="GHEA Grapalat"/>
        </w:rPr>
        <w:t xml:space="preserve">недобросовестной конкуренции, </w:t>
      </w:r>
      <w:r w:rsidRPr="002C04C9">
        <w:rPr>
          <w:rFonts w:ascii="GHEA Grapalat" w:hAnsi="GHEA Grapalat"/>
        </w:rPr>
        <w:t>злоупотребления доминирующим положением и антиконкурентного соглашения,</w:t>
      </w:r>
    </w:p>
    <w:p w14:paraId="2D85211F" w14:textId="6470C9D3" w:rsidR="006B3E56" w:rsidRPr="002C04C9" w:rsidRDefault="006B3E56" w:rsidP="00B46D58">
      <w:pPr>
        <w:pStyle w:val="ListParagraph"/>
        <w:widowControl w:val="0"/>
        <w:numPr>
          <w:ilvl w:val="0"/>
          <w:numId w:val="22"/>
        </w:numPr>
        <w:tabs>
          <w:tab w:val="left" w:pos="567"/>
        </w:tabs>
        <w:spacing w:after="160"/>
        <w:jc w:val="both"/>
        <w:rPr>
          <w:rFonts w:ascii="GHEA Grapalat" w:hAnsi="GHEA Grapalat"/>
          <w:spacing w:val="-6"/>
        </w:rPr>
      </w:pPr>
      <w:r w:rsidRPr="002C04C9">
        <w:rPr>
          <w:rFonts w:ascii="GHEA Grapalat" w:hAnsi="GHEA Grapalat"/>
          <w:spacing w:val="-6"/>
        </w:rPr>
        <w:t xml:space="preserve">отсутствует случай установленного приглашением на </w:t>
      </w:r>
      <w:r w:rsidR="007D6B26">
        <w:rPr>
          <w:rFonts w:ascii="GHEA Grapalat" w:hAnsi="GHEA Grapalat"/>
        </w:rPr>
        <w:t>запрос котировок</w:t>
      </w:r>
      <w:r w:rsidRPr="002C04C9">
        <w:rPr>
          <w:rFonts w:ascii="GHEA Grapalat" w:hAnsi="GHEA Grapalat"/>
        </w:rPr>
        <w:t xml:space="preserve"> случая     одновременного </w:t>
      </w:r>
    </w:p>
    <w:p w14:paraId="67545B81" w14:textId="77777777" w:rsidR="006B3E56" w:rsidRPr="002C04C9" w:rsidRDefault="006B3E56" w:rsidP="00B46D58">
      <w:pPr>
        <w:pStyle w:val="BodyTextIndent"/>
        <w:widowControl w:val="0"/>
        <w:spacing w:line="240" w:lineRule="auto"/>
        <w:ind w:firstLine="0"/>
        <w:jc w:val="left"/>
        <w:rPr>
          <w:rFonts w:ascii="GHEA Grapalat" w:hAnsi="GHEA Grapalat"/>
          <w:i w:val="0"/>
          <w:sz w:val="24"/>
        </w:rPr>
      </w:pPr>
      <w:r w:rsidRPr="002C04C9">
        <w:rPr>
          <w:rFonts w:ascii="GHEA Grapalat" w:hAnsi="GHEA Grapalat"/>
          <w:i w:val="0"/>
          <w:sz w:val="24"/>
        </w:rPr>
        <w:t>участия взаимосвязанных с ________________ лиц и (или) учрежденных__________</w:t>
      </w:r>
    </w:p>
    <w:p w14:paraId="2A475B60" w14:textId="77777777" w:rsidR="006B3E56" w:rsidRPr="002C04C9" w:rsidRDefault="006B3E56" w:rsidP="00B46D58">
      <w:pPr>
        <w:widowControl w:val="0"/>
        <w:tabs>
          <w:tab w:val="left" w:pos="7938"/>
        </w:tabs>
        <w:ind w:left="3119"/>
        <w:jc w:val="both"/>
        <w:rPr>
          <w:rFonts w:ascii="GHEA Grapalat" w:hAnsi="GHEA Grapalat"/>
          <w:sz w:val="16"/>
        </w:rPr>
      </w:pPr>
      <w:r w:rsidRPr="002C04C9">
        <w:rPr>
          <w:rFonts w:ascii="GHEA Grapalat" w:hAnsi="GHEA Grapalat"/>
          <w:sz w:val="16"/>
        </w:rPr>
        <w:t>наименование участника</w:t>
      </w:r>
      <w:r w:rsidRPr="002C04C9">
        <w:rPr>
          <w:rFonts w:ascii="GHEA Grapalat" w:hAnsi="GHEA Grapalat"/>
          <w:sz w:val="16"/>
        </w:rPr>
        <w:tab/>
        <w:t>наименование</w:t>
      </w:r>
    </w:p>
    <w:p w14:paraId="0E8940DA" w14:textId="77777777" w:rsidR="006B3E56" w:rsidRPr="002C04C9" w:rsidRDefault="006B3E56" w:rsidP="00B46D58">
      <w:pPr>
        <w:widowControl w:val="0"/>
        <w:tabs>
          <w:tab w:val="left" w:pos="7938"/>
        </w:tabs>
        <w:spacing w:after="160"/>
        <w:ind w:left="8080"/>
        <w:jc w:val="both"/>
        <w:rPr>
          <w:rFonts w:ascii="GHEA Grapalat" w:hAnsi="GHEA Grapalat" w:cs="Arial"/>
          <w:sz w:val="16"/>
        </w:rPr>
      </w:pPr>
      <w:r w:rsidRPr="002C04C9">
        <w:rPr>
          <w:rFonts w:ascii="GHEA Grapalat" w:hAnsi="GHEA Grapalat"/>
          <w:sz w:val="16"/>
        </w:rPr>
        <w:t>участника</w:t>
      </w:r>
    </w:p>
    <w:p w14:paraId="4289AFE8" w14:textId="77777777" w:rsidR="006B3E56" w:rsidRPr="002C04C9" w:rsidRDefault="006B3E56" w:rsidP="00B46D58">
      <w:pPr>
        <w:widowControl w:val="0"/>
        <w:jc w:val="both"/>
        <w:rPr>
          <w:rFonts w:ascii="GHEA Grapalat" w:hAnsi="GHEA Grapalat"/>
          <w:u w:val="single"/>
        </w:rPr>
      </w:pPr>
      <w:r w:rsidRPr="002C04C9">
        <w:rPr>
          <w:rFonts w:ascii="GHEA Grapalat" w:hAnsi="GHEA Grapalat"/>
        </w:rPr>
        <w:t>организаций, либо организаций, имеющих принадлежащую ____________________</w:t>
      </w:r>
    </w:p>
    <w:p w14:paraId="372E206A" w14:textId="77777777" w:rsidR="006B3E56" w:rsidRPr="002C04C9" w:rsidRDefault="006B3E56" w:rsidP="00B46D58">
      <w:pPr>
        <w:widowControl w:val="0"/>
        <w:spacing w:after="160"/>
        <w:ind w:left="7088"/>
        <w:jc w:val="both"/>
        <w:rPr>
          <w:rFonts w:ascii="GHEA Grapalat" w:hAnsi="GHEA Grapalat"/>
        </w:rPr>
      </w:pPr>
      <w:r w:rsidRPr="002C04C9">
        <w:rPr>
          <w:rFonts w:ascii="GHEA Grapalat" w:hAnsi="GHEA Grapalat"/>
          <w:vertAlign w:val="superscript"/>
        </w:rPr>
        <w:t>наименование участника</w:t>
      </w:r>
    </w:p>
    <w:p w14:paraId="7F9E40C5" w14:textId="77777777" w:rsidR="006B3E56" w:rsidRPr="002C04C9" w:rsidRDefault="006B3E56" w:rsidP="00B46D58">
      <w:pPr>
        <w:widowControl w:val="0"/>
        <w:spacing w:after="160"/>
        <w:jc w:val="both"/>
        <w:rPr>
          <w:ins w:id="5" w:author="Inesa Kocharyan" w:date="2021-09-01T14:02:00Z"/>
          <w:rFonts w:ascii="GHEA Grapalat" w:hAnsi="GHEA Grapalat"/>
        </w:rPr>
      </w:pPr>
      <w:r w:rsidRPr="002C04C9">
        <w:rPr>
          <w:rFonts w:ascii="GHEA Grapalat" w:hAnsi="GHEA Grapalat"/>
        </w:rPr>
        <w:t>долю (пай) в размере более пятидесяти процентов</w:t>
      </w:r>
      <w:r w:rsidR="007906A2" w:rsidRPr="002C04C9">
        <w:rPr>
          <w:rFonts w:ascii="GHEA Grapalat" w:hAnsi="GHEA Grapalat"/>
        </w:rPr>
        <w:t>.</w:t>
      </w:r>
    </w:p>
    <w:p w14:paraId="7527C398" w14:textId="77777777" w:rsidR="007906A2" w:rsidRPr="002C04C9" w:rsidRDefault="007906A2" w:rsidP="007906A2">
      <w:pPr>
        <w:widowControl w:val="0"/>
        <w:spacing w:after="160"/>
        <w:jc w:val="both"/>
        <w:rPr>
          <w:rFonts w:ascii="GHEA Grapalat" w:hAnsi="GHEA Grapalat"/>
        </w:rPr>
      </w:pPr>
      <w:r w:rsidRPr="002C04C9">
        <w:rPr>
          <w:rFonts w:ascii="GHEA Grapalat" w:hAnsi="GHEA Grapalat"/>
        </w:rPr>
        <w:t>Ниже ------------------------------------------------------</w:t>
      </w:r>
      <w:r w:rsidR="00503980" w:rsidRPr="002C04C9">
        <w:rPr>
          <w:rFonts w:ascii="GHEA Grapalat" w:hAnsi="GHEA Grapalat"/>
        </w:rPr>
        <w:t xml:space="preserve"> </w:t>
      </w:r>
      <w:r w:rsidR="00C20B9A" w:rsidRPr="002C04C9">
        <w:rPr>
          <w:rFonts w:ascii="GHEA Grapalat" w:hAnsi="GHEA Grapalat"/>
        </w:rPr>
        <w:t xml:space="preserve">представляет </w:t>
      </w:r>
      <w:r w:rsidR="00503980" w:rsidRPr="002C04C9">
        <w:rPr>
          <w:rFonts w:ascii="GHEA Grapalat" w:hAnsi="GHEA Grapalat"/>
        </w:rPr>
        <w:t>ссылку на сайт,</w:t>
      </w:r>
    </w:p>
    <w:p w14:paraId="11878C24" w14:textId="77777777" w:rsidR="007906A2" w:rsidRPr="002C04C9" w:rsidRDefault="00503980" w:rsidP="00C20B9A">
      <w:pPr>
        <w:widowControl w:val="0"/>
        <w:spacing w:after="160"/>
        <w:ind w:left="1985"/>
        <w:jc w:val="both"/>
        <w:rPr>
          <w:rFonts w:ascii="GHEA Grapalat" w:hAnsi="GHEA Grapalat"/>
        </w:rPr>
      </w:pPr>
      <w:r w:rsidRPr="002C04C9">
        <w:rPr>
          <w:rFonts w:ascii="GHEA Grapalat" w:hAnsi="GHEA Grapalat"/>
          <w:vertAlign w:val="superscript"/>
        </w:rPr>
        <w:t>наименование участника</w:t>
      </w:r>
      <w:r w:rsidR="007906A2" w:rsidRPr="002C04C9">
        <w:rPr>
          <w:rFonts w:ascii="GHEA Grapalat" w:hAnsi="GHEA Grapalat"/>
        </w:rPr>
        <w:t xml:space="preserve">                                  </w:t>
      </w:r>
    </w:p>
    <w:p w14:paraId="1818068A" w14:textId="77777777" w:rsidR="00B0401C" w:rsidRPr="002C04C9" w:rsidDel="007906A2" w:rsidRDefault="00503980" w:rsidP="00B0401C">
      <w:pPr>
        <w:widowControl w:val="0"/>
        <w:tabs>
          <w:tab w:val="left" w:pos="1134"/>
        </w:tabs>
        <w:spacing w:after="160"/>
        <w:jc w:val="both"/>
        <w:rPr>
          <w:del w:id="6" w:author="Inesa Kocharyan" w:date="2021-09-01T14:03:00Z"/>
          <w:rFonts w:ascii="GHEA Grapalat" w:hAnsi="GHEA Grapalat" w:cs="Sylfaen"/>
        </w:rPr>
      </w:pPr>
      <w:r w:rsidRPr="002C04C9">
        <w:rPr>
          <w:rFonts w:ascii="GHEA Grapalat" w:hAnsi="GHEA Grapalat"/>
        </w:rPr>
        <w:t>содержащий информацию о реальных бенефициарах</w:t>
      </w:r>
      <w:r w:rsidR="007906A2" w:rsidRPr="002C04C9">
        <w:rPr>
          <w:rFonts w:ascii="GHEA Grapalat" w:hAnsi="GHEA Grapalat"/>
        </w:rPr>
        <w:t>---</w:t>
      </w:r>
      <w:r w:rsidR="0048501B" w:rsidRPr="002C04C9">
        <w:rPr>
          <w:rFonts w:ascii="GHEA Grapalat" w:hAnsi="GHEA Grapalat"/>
        </w:rPr>
        <w:t xml:space="preserve"> </w:t>
      </w:r>
      <w:r w:rsidR="007906A2" w:rsidRPr="002C04C9">
        <w:rPr>
          <w:rFonts w:ascii="GHEA Grapalat" w:hAnsi="GHEA Grapalat"/>
        </w:rPr>
        <w:t>----</w:t>
      </w:r>
      <w:r w:rsidRPr="002C04C9">
        <w:rPr>
          <w:rFonts w:ascii="GHEA Grapalat" w:hAnsi="GHEA Grapalat"/>
        </w:rPr>
        <w:t>--------------</w:t>
      </w:r>
      <w:r w:rsidR="007906A2" w:rsidRPr="002C04C9">
        <w:rPr>
          <w:rFonts w:ascii="GHEA Grapalat" w:hAnsi="GHEA Grapalat"/>
        </w:rPr>
        <w:t>-------------</w:t>
      </w:r>
      <w:r w:rsidR="006B3E56" w:rsidRPr="002C04C9">
        <w:rPr>
          <w:rStyle w:val="FootnoteReference"/>
          <w:rFonts w:ascii="GHEA Grapalat" w:hAnsi="GHEA Grapalat"/>
          <w:sz w:val="32"/>
          <w:szCs w:val="32"/>
        </w:rPr>
        <w:footnoteReference w:customMarkFollows="1" w:id="11"/>
        <w:t>**</w:t>
      </w:r>
      <w:r w:rsidRPr="002C04C9">
        <w:rPr>
          <w:rFonts w:ascii="GHEA Grapalat" w:hAnsi="GHEA Grapalat"/>
          <w:sz w:val="32"/>
          <w:szCs w:val="32"/>
        </w:rPr>
        <w:t xml:space="preserve"> .</w:t>
      </w:r>
      <w:r w:rsidR="006B3E56" w:rsidRPr="002C04C9">
        <w:rPr>
          <w:rFonts w:ascii="GHEA Grapalat" w:hAnsi="GHEA Grapalat"/>
          <w:sz w:val="32"/>
          <w:szCs w:val="32"/>
        </w:rPr>
        <w:t xml:space="preserve"> </w:t>
      </w:r>
    </w:p>
    <w:p w14:paraId="6CBF9E38" w14:textId="77777777" w:rsidR="002B66A2" w:rsidRPr="002C04C9" w:rsidRDefault="002B66A2" w:rsidP="002B66A2">
      <w:pPr>
        <w:jc w:val="both"/>
        <w:rPr>
          <w:rFonts w:ascii="GHEA Grapalat" w:hAnsi="GHEA Grapalat"/>
        </w:rPr>
      </w:pPr>
      <w:r w:rsidRPr="002C04C9">
        <w:rPr>
          <w:rFonts w:ascii="GHEA Grapalat" w:hAnsi="GHEA Grapalat"/>
        </w:rPr>
        <w:t>Прилагаются   предусмотренные приглашением документы подтверждающие соответствие ----------------------------     квалификационным критериям.</w:t>
      </w:r>
    </w:p>
    <w:p w14:paraId="0E25AC21" w14:textId="77777777" w:rsidR="002B66A2" w:rsidRPr="002C04C9" w:rsidRDefault="002B66A2" w:rsidP="002B66A2">
      <w:pPr>
        <w:jc w:val="both"/>
        <w:rPr>
          <w:rFonts w:ascii="GHEA Grapalat" w:hAnsi="GHEA Grapalat"/>
        </w:rPr>
      </w:pPr>
      <w:r w:rsidRPr="002C04C9">
        <w:rPr>
          <w:rFonts w:ascii="GHEA Grapalat" w:hAnsi="GHEA Grapalat"/>
          <w:sz w:val="16"/>
        </w:rPr>
        <w:t xml:space="preserve">                                 наименование участника</w:t>
      </w:r>
    </w:p>
    <w:p w14:paraId="5649231D" w14:textId="77777777" w:rsidR="006B3E56" w:rsidRPr="002C04C9" w:rsidRDefault="006B3E56" w:rsidP="00B46D58">
      <w:pPr>
        <w:tabs>
          <w:tab w:val="left" w:pos="7371"/>
        </w:tabs>
        <w:spacing w:after="160"/>
        <w:ind w:left="3544" w:firstLine="3"/>
        <w:jc w:val="both"/>
        <w:rPr>
          <w:rFonts w:ascii="GHEA Grapalat" w:hAnsi="GHEA Grapalat"/>
          <w:sz w:val="16"/>
        </w:rPr>
      </w:pPr>
    </w:p>
    <w:p w14:paraId="4ED4E10E" w14:textId="77777777" w:rsidR="00374F4A" w:rsidRPr="002C04C9" w:rsidRDefault="00374F4A" w:rsidP="00B46D58">
      <w:pPr>
        <w:jc w:val="both"/>
        <w:rPr>
          <w:rFonts w:ascii="GHEA Grapalat" w:hAnsi="GHEA Grapalat"/>
        </w:rPr>
      </w:pPr>
      <w:r w:rsidRPr="002C04C9">
        <w:rPr>
          <w:rFonts w:ascii="GHEA Grapalat" w:hAnsi="GHEA Grapalat"/>
        </w:rPr>
        <w:t>_______________________________________________</w:t>
      </w:r>
      <w:r w:rsidRPr="002C04C9">
        <w:rPr>
          <w:rFonts w:ascii="GHEA Grapalat" w:hAnsi="GHEA Grapalat"/>
        </w:rPr>
        <w:tab/>
        <w:t>_____________________</w:t>
      </w:r>
    </w:p>
    <w:p w14:paraId="57CAC7E7" w14:textId="77777777" w:rsidR="00374F4A" w:rsidRPr="002C04C9" w:rsidRDefault="00374F4A" w:rsidP="00B46D58">
      <w:pPr>
        <w:tabs>
          <w:tab w:val="left" w:pos="7230"/>
        </w:tabs>
        <w:ind w:left="851"/>
        <w:jc w:val="both"/>
        <w:rPr>
          <w:rFonts w:ascii="GHEA Grapalat" w:hAnsi="GHEA Grapalat"/>
          <w:sz w:val="16"/>
        </w:rPr>
      </w:pPr>
      <w:r w:rsidRPr="002C04C9">
        <w:rPr>
          <w:rFonts w:ascii="GHEA Grapalat" w:hAnsi="GHEA Grapalat"/>
          <w:sz w:val="16"/>
        </w:rPr>
        <w:t>наименование участника (должность,</w:t>
      </w:r>
      <w:r w:rsidRPr="002C04C9">
        <w:rPr>
          <w:rFonts w:ascii="GHEA Grapalat" w:hAnsi="GHEA Grapalat"/>
          <w:sz w:val="16"/>
        </w:rPr>
        <w:tab/>
        <w:t>подпись)</w:t>
      </w:r>
    </w:p>
    <w:p w14:paraId="1963BF63" w14:textId="77777777" w:rsidR="00374F4A" w:rsidRPr="002C04C9" w:rsidRDefault="00374F4A" w:rsidP="00B46D58">
      <w:pPr>
        <w:spacing w:after="160"/>
        <w:ind w:left="1134"/>
        <w:jc w:val="both"/>
        <w:rPr>
          <w:rFonts w:ascii="GHEA Grapalat" w:hAnsi="GHEA Grapalat"/>
          <w:sz w:val="16"/>
        </w:rPr>
      </w:pPr>
      <w:r w:rsidRPr="002C04C9">
        <w:rPr>
          <w:rFonts w:ascii="GHEA Grapalat" w:hAnsi="GHEA Grapalat"/>
          <w:sz w:val="16"/>
        </w:rPr>
        <w:t>имя, фамилия руководителя)</w:t>
      </w:r>
    </w:p>
    <w:p w14:paraId="22B203F8" w14:textId="77777777" w:rsidR="0094684E" w:rsidRPr="002C04C9" w:rsidRDefault="00B2572B" w:rsidP="00B46D58">
      <w:pPr>
        <w:widowControl w:val="0"/>
        <w:spacing w:after="160"/>
        <w:jc w:val="right"/>
        <w:rPr>
          <w:rFonts w:ascii="GHEA Grapalat" w:hAnsi="GHEA Grapalat"/>
          <w:b/>
        </w:rPr>
      </w:pPr>
      <w:r w:rsidRPr="002C04C9">
        <w:rPr>
          <w:rFonts w:ascii="GHEA Grapalat" w:hAnsi="GHEA Grapalat"/>
        </w:rPr>
        <w:t>М. П.</w:t>
      </w:r>
      <w:r w:rsidR="00A225D9" w:rsidRPr="002C04C9">
        <w:rPr>
          <w:rFonts w:ascii="GHEA Grapalat" w:hAnsi="GHEA Grapalat"/>
          <w:b/>
        </w:rPr>
        <w:t xml:space="preserve"> </w:t>
      </w:r>
    </w:p>
    <w:p w14:paraId="224F141E" w14:textId="77777777" w:rsidR="00652A78" w:rsidRPr="002C04C9" w:rsidRDefault="00123294">
      <w:pPr>
        <w:rPr>
          <w:ins w:id="7" w:author="Inesa Kocharyan" w:date="2021-09-01T14:04:00Z"/>
          <w:rFonts w:ascii="GHEA Grapalat" w:hAnsi="GHEA Grapalat"/>
          <w:b/>
        </w:rPr>
      </w:pPr>
      <w:r w:rsidRPr="002C04C9">
        <w:rPr>
          <w:rFonts w:ascii="GHEA Grapalat" w:hAnsi="GHEA Grapalat"/>
          <w:b/>
        </w:rPr>
        <w:lastRenderedPageBreak/>
        <w:br w:type="page"/>
      </w:r>
    </w:p>
    <w:p w14:paraId="20A2EF3F" w14:textId="2D3FFDAC" w:rsidR="006016F3" w:rsidRPr="002C04C9" w:rsidRDefault="002B66A2" w:rsidP="00E615DF">
      <w:pPr>
        <w:pStyle w:val="Heading3"/>
        <w:keepNext w:val="0"/>
        <w:widowControl w:val="0"/>
        <w:spacing w:after="160" w:line="240" w:lineRule="auto"/>
        <w:ind w:firstLine="567"/>
        <w:jc w:val="right"/>
        <w:rPr>
          <w:rFonts w:ascii="GHEA Grapalat" w:hAnsi="GHEA Grapalat"/>
        </w:rPr>
      </w:pPr>
      <w:ins w:id="8" w:author="Inesa Kocharyan" w:date="2025-03-21T20:32:00Z">
        <w:r w:rsidRPr="002C04C9">
          <w:rPr>
            <w:rFonts w:ascii="GHEA Grapalat" w:hAnsi="GHEA Grapalat"/>
            <w:b/>
          </w:rPr>
          <w:lastRenderedPageBreak/>
          <w:br w:type="page"/>
        </w:r>
      </w:ins>
    </w:p>
    <w:p w14:paraId="25C113FD" w14:textId="77777777" w:rsidR="006016F3" w:rsidRPr="002C04C9" w:rsidRDefault="006016F3" w:rsidP="006016F3">
      <w:pPr>
        <w:jc w:val="right"/>
        <w:rPr>
          <w:rFonts w:ascii="GHEA Grapalat" w:hAnsi="GHEA Grapalat"/>
          <w:b/>
        </w:rPr>
      </w:pPr>
    </w:p>
    <w:p w14:paraId="7B288B0D" w14:textId="77777777" w:rsidR="006016F3" w:rsidRPr="002C04C9" w:rsidRDefault="006016F3" w:rsidP="006016F3">
      <w:pPr>
        <w:jc w:val="right"/>
        <w:rPr>
          <w:rFonts w:ascii="GHEA Grapalat" w:hAnsi="GHEA Grapalat"/>
          <w:b/>
        </w:rPr>
      </w:pPr>
    </w:p>
    <w:p w14:paraId="5D6B7020" w14:textId="77777777" w:rsidR="006016F3" w:rsidRPr="002C04C9" w:rsidRDefault="006016F3" w:rsidP="006016F3">
      <w:pPr>
        <w:jc w:val="right"/>
        <w:rPr>
          <w:rFonts w:ascii="GHEA Grapalat" w:hAnsi="GHEA Grapalat"/>
          <w:b/>
        </w:rPr>
      </w:pPr>
    </w:p>
    <w:p w14:paraId="7DB965F2" w14:textId="77777777" w:rsidR="006016F3" w:rsidRPr="002C04C9" w:rsidRDefault="006016F3" w:rsidP="006016F3">
      <w:pPr>
        <w:jc w:val="right"/>
        <w:rPr>
          <w:rFonts w:ascii="GHEA Grapalat" w:hAnsi="GHEA Grapalat"/>
          <w:b/>
        </w:rPr>
      </w:pPr>
    </w:p>
    <w:p w14:paraId="4C88EB73" w14:textId="77777777" w:rsidR="006016F3" w:rsidRPr="002C04C9" w:rsidRDefault="006016F3" w:rsidP="006016F3">
      <w:pPr>
        <w:jc w:val="right"/>
        <w:rPr>
          <w:rFonts w:ascii="GHEA Grapalat" w:hAnsi="GHEA Grapalat"/>
          <w:b/>
        </w:rPr>
      </w:pPr>
    </w:p>
    <w:p w14:paraId="3BBD8267" w14:textId="77777777" w:rsidR="006016F3" w:rsidRPr="002C04C9" w:rsidRDefault="006016F3" w:rsidP="006016F3">
      <w:pPr>
        <w:jc w:val="right"/>
        <w:rPr>
          <w:ins w:id="9" w:author="Inesa Kocharyan" w:date="2025-03-21T20:34:00Z"/>
          <w:rFonts w:ascii="GHEA Grapalat" w:hAnsi="GHEA Grapalat"/>
          <w:b/>
        </w:rPr>
      </w:pPr>
    </w:p>
    <w:p w14:paraId="70408B46" w14:textId="77777777" w:rsidR="006016F3" w:rsidRPr="002C04C9" w:rsidRDefault="006016F3" w:rsidP="006016F3">
      <w:pPr>
        <w:jc w:val="right"/>
        <w:rPr>
          <w:ins w:id="10" w:author="Inesa Kocharyan" w:date="2025-03-21T20:34:00Z"/>
          <w:rFonts w:ascii="GHEA Grapalat" w:hAnsi="GHEA Grapalat"/>
          <w:b/>
        </w:rPr>
      </w:pPr>
    </w:p>
    <w:p w14:paraId="772BDECF" w14:textId="77777777" w:rsidR="006016F3" w:rsidRPr="002C04C9" w:rsidRDefault="006016F3" w:rsidP="006016F3">
      <w:pPr>
        <w:jc w:val="right"/>
        <w:rPr>
          <w:ins w:id="11" w:author="Inesa Kocharyan" w:date="2025-03-21T20:34:00Z"/>
          <w:rFonts w:ascii="GHEA Grapalat" w:hAnsi="GHEA Grapalat"/>
          <w:b/>
        </w:rPr>
      </w:pPr>
    </w:p>
    <w:p w14:paraId="690F9811" w14:textId="77777777" w:rsidR="006016F3" w:rsidRPr="002C04C9" w:rsidRDefault="006016F3" w:rsidP="006016F3">
      <w:pPr>
        <w:jc w:val="right"/>
        <w:rPr>
          <w:ins w:id="12" w:author="Inesa Kocharyan" w:date="2025-03-21T20:34:00Z"/>
          <w:rFonts w:ascii="GHEA Grapalat" w:hAnsi="GHEA Grapalat"/>
          <w:b/>
        </w:rPr>
      </w:pPr>
    </w:p>
    <w:p w14:paraId="1649C189" w14:textId="77777777" w:rsidR="006016F3" w:rsidRPr="002C04C9" w:rsidRDefault="006016F3" w:rsidP="006016F3">
      <w:pPr>
        <w:jc w:val="right"/>
        <w:rPr>
          <w:ins w:id="13" w:author="Inesa Kocharyan" w:date="2025-03-21T20:34:00Z"/>
          <w:rFonts w:ascii="GHEA Grapalat" w:hAnsi="GHEA Grapalat"/>
          <w:b/>
        </w:rPr>
      </w:pPr>
    </w:p>
    <w:p w14:paraId="269253D4" w14:textId="77777777" w:rsidR="006016F3" w:rsidRPr="002C04C9" w:rsidRDefault="006016F3" w:rsidP="006016F3">
      <w:pPr>
        <w:jc w:val="right"/>
        <w:rPr>
          <w:ins w:id="14" w:author="Inesa Kocharyan" w:date="2025-03-21T20:34:00Z"/>
          <w:rFonts w:ascii="GHEA Grapalat" w:hAnsi="GHEA Grapalat"/>
          <w:b/>
        </w:rPr>
      </w:pPr>
    </w:p>
    <w:p w14:paraId="56A6A230" w14:textId="77777777" w:rsidR="006016F3" w:rsidRPr="002C04C9" w:rsidRDefault="006016F3" w:rsidP="006016F3">
      <w:pPr>
        <w:jc w:val="right"/>
        <w:rPr>
          <w:ins w:id="15" w:author="Inesa Kocharyan" w:date="2025-03-21T20:34:00Z"/>
          <w:rFonts w:ascii="GHEA Grapalat" w:hAnsi="GHEA Grapalat"/>
          <w:b/>
        </w:rPr>
      </w:pPr>
    </w:p>
    <w:p w14:paraId="51A8F1CA" w14:textId="77777777" w:rsidR="006016F3" w:rsidRPr="002C04C9" w:rsidRDefault="006016F3" w:rsidP="006016F3">
      <w:pPr>
        <w:jc w:val="right"/>
        <w:rPr>
          <w:ins w:id="16" w:author="Inesa Kocharyan" w:date="2025-03-21T20:34:00Z"/>
          <w:rFonts w:ascii="GHEA Grapalat" w:hAnsi="GHEA Grapalat"/>
          <w:b/>
        </w:rPr>
      </w:pPr>
    </w:p>
    <w:p w14:paraId="5950B0DE" w14:textId="77777777" w:rsidR="006016F3" w:rsidRPr="002C04C9" w:rsidRDefault="006016F3" w:rsidP="006016F3">
      <w:pPr>
        <w:jc w:val="right"/>
        <w:rPr>
          <w:ins w:id="17" w:author="Inesa Kocharyan" w:date="2025-03-21T20:34:00Z"/>
          <w:rFonts w:ascii="GHEA Grapalat" w:hAnsi="GHEA Grapalat"/>
          <w:b/>
        </w:rPr>
      </w:pPr>
    </w:p>
    <w:p w14:paraId="079E105D" w14:textId="77777777" w:rsidR="006016F3" w:rsidRPr="002C04C9" w:rsidRDefault="006016F3" w:rsidP="006016F3">
      <w:pPr>
        <w:jc w:val="right"/>
        <w:rPr>
          <w:ins w:id="18" w:author="Inesa Kocharyan" w:date="2025-03-21T20:34:00Z"/>
          <w:rFonts w:ascii="GHEA Grapalat" w:hAnsi="GHEA Grapalat"/>
          <w:b/>
        </w:rPr>
      </w:pPr>
    </w:p>
    <w:p w14:paraId="55E67FD9" w14:textId="77777777" w:rsidR="006016F3" w:rsidRPr="002C04C9" w:rsidRDefault="006016F3" w:rsidP="006016F3">
      <w:pPr>
        <w:pStyle w:val="Heading3"/>
        <w:keepNext w:val="0"/>
        <w:widowControl w:val="0"/>
        <w:spacing w:after="160" w:line="240" w:lineRule="auto"/>
        <w:ind w:firstLine="567"/>
        <w:jc w:val="right"/>
        <w:rPr>
          <w:rFonts w:ascii="GHEA Grapalat" w:hAnsi="GHEA Grapalat" w:cs="Arial"/>
          <w:b/>
          <w:i w:val="0"/>
          <w:sz w:val="24"/>
          <w:szCs w:val="24"/>
        </w:rPr>
      </w:pPr>
      <w:r w:rsidRPr="002C04C9">
        <w:rPr>
          <w:rFonts w:ascii="GHEA Grapalat" w:hAnsi="GHEA Grapalat"/>
          <w:b/>
          <w:i w:val="0"/>
          <w:sz w:val="24"/>
          <w:szCs w:val="24"/>
        </w:rPr>
        <w:t>Приложение № 1.3</w:t>
      </w:r>
    </w:p>
    <w:p w14:paraId="06C38D4A" w14:textId="0EFD26D3" w:rsidR="006016F3" w:rsidRPr="002C04C9" w:rsidRDefault="006016F3" w:rsidP="006016F3">
      <w:pPr>
        <w:pStyle w:val="BodyTextIndent3"/>
        <w:widowControl w:val="0"/>
        <w:spacing w:after="160" w:line="240" w:lineRule="auto"/>
        <w:jc w:val="right"/>
        <w:rPr>
          <w:rFonts w:ascii="GHEA Grapalat" w:hAnsi="GHEA Grapalat"/>
          <w:b/>
          <w:sz w:val="24"/>
          <w:szCs w:val="24"/>
        </w:rPr>
      </w:pPr>
      <w:r w:rsidRPr="002C04C9">
        <w:rPr>
          <w:rFonts w:ascii="GHEA Grapalat" w:hAnsi="GHEA Grapalat"/>
          <w:b/>
          <w:sz w:val="24"/>
          <w:szCs w:val="24"/>
        </w:rPr>
        <w:t xml:space="preserve">к Приглашению на </w:t>
      </w:r>
      <w:r w:rsidR="007D6B26">
        <w:rPr>
          <w:rFonts w:ascii="GHEA Grapalat" w:hAnsi="GHEA Grapalat"/>
          <w:b/>
          <w:sz w:val="24"/>
          <w:szCs w:val="24"/>
        </w:rPr>
        <w:t>запрос котировок</w:t>
      </w:r>
      <w:r w:rsidRPr="002C04C9">
        <w:rPr>
          <w:rFonts w:ascii="GHEA Grapalat" w:hAnsi="GHEA Grapalat" w:cs="Arial"/>
          <w:b/>
          <w:sz w:val="24"/>
          <w:szCs w:val="24"/>
        </w:rPr>
        <w:br/>
      </w:r>
      <w:r w:rsidRPr="002C04C9">
        <w:rPr>
          <w:rFonts w:ascii="GHEA Grapalat" w:hAnsi="GHEA Grapalat"/>
          <w:b/>
          <w:sz w:val="24"/>
          <w:szCs w:val="24"/>
        </w:rPr>
        <w:t xml:space="preserve">под кодом </w:t>
      </w:r>
      <w:r w:rsidR="007D6B26" w:rsidRPr="002C04C9">
        <w:rPr>
          <w:rFonts w:ascii="GHEA Grapalat" w:hAnsi="GHEA Grapalat"/>
          <w:b/>
          <w:sz w:val="24"/>
          <w:szCs w:val="24"/>
        </w:rPr>
        <w:t>HFF-NTsDzB-2025/</w:t>
      </w:r>
      <w:r w:rsidR="007D6B26" w:rsidRPr="002C04C9">
        <w:rPr>
          <w:rFonts w:ascii="GHEA Grapalat" w:hAnsi="GHEA Grapalat"/>
          <w:b/>
          <w:i/>
          <w:sz w:val="24"/>
          <w:szCs w:val="24"/>
        </w:rPr>
        <w:t>5</w:t>
      </w:r>
    </w:p>
    <w:p w14:paraId="1710011D" w14:textId="77777777" w:rsidR="006016F3" w:rsidRPr="002C04C9" w:rsidRDefault="006016F3" w:rsidP="006016F3">
      <w:pPr>
        <w:pStyle w:val="BodyTextIndent3"/>
        <w:widowControl w:val="0"/>
        <w:spacing w:after="160" w:line="240" w:lineRule="auto"/>
        <w:jc w:val="right"/>
        <w:rPr>
          <w:rFonts w:ascii="GHEA Grapalat" w:hAnsi="GHEA Grapalat"/>
          <w:b/>
          <w:sz w:val="24"/>
          <w:szCs w:val="24"/>
        </w:rPr>
      </w:pPr>
    </w:p>
    <w:p w14:paraId="5C0775F9" w14:textId="77777777" w:rsidR="006016F3" w:rsidRPr="002C04C9" w:rsidRDefault="006016F3" w:rsidP="006016F3">
      <w:pPr>
        <w:jc w:val="center"/>
        <w:rPr>
          <w:rFonts w:ascii="GHEA Grapalat" w:hAnsi="GHEA Grapalat"/>
          <w:b/>
        </w:rPr>
      </w:pPr>
      <w:r w:rsidRPr="002C04C9">
        <w:rPr>
          <w:rFonts w:ascii="GHEA Grapalat" w:hAnsi="GHEA Grapalat"/>
          <w:b/>
        </w:rPr>
        <w:t>ИНФОРМАЦИЯ</w:t>
      </w:r>
    </w:p>
    <w:p w14:paraId="2545B364" w14:textId="77777777" w:rsidR="006016F3" w:rsidRPr="002C04C9" w:rsidRDefault="006016F3" w:rsidP="006016F3">
      <w:pPr>
        <w:jc w:val="center"/>
        <w:rPr>
          <w:rFonts w:ascii="GHEA Grapalat" w:hAnsi="GHEA Grapalat"/>
          <w:b/>
        </w:rPr>
      </w:pPr>
      <w:r w:rsidRPr="002C04C9">
        <w:rPr>
          <w:rFonts w:ascii="GHEA Grapalat" w:hAnsi="GHEA Grapalat"/>
          <w:b/>
        </w:rPr>
        <w:t>об основном составе персонала, предлагаемом для исполнения заключаемого договора</w:t>
      </w:r>
    </w:p>
    <w:p w14:paraId="7DFFC650" w14:textId="77777777" w:rsidR="006016F3" w:rsidRPr="002C04C9" w:rsidRDefault="006016F3" w:rsidP="006016F3">
      <w:pPr>
        <w:pStyle w:val="BodyTextIndent3"/>
        <w:widowControl w:val="0"/>
        <w:spacing w:after="160" w:line="240" w:lineRule="auto"/>
        <w:jc w:val="right"/>
        <w:rPr>
          <w:rFonts w:ascii="GHEA Grapalat" w:hAnsi="GHEA Grapalat"/>
          <w:b/>
          <w:sz w:val="24"/>
          <w:szCs w:val="24"/>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41"/>
        <w:gridCol w:w="1440"/>
        <w:gridCol w:w="1980"/>
        <w:gridCol w:w="2430"/>
        <w:gridCol w:w="1710"/>
      </w:tblGrid>
      <w:tr w:rsidR="006016F3" w:rsidRPr="002C04C9" w14:paraId="117E7778" w14:textId="77777777" w:rsidTr="008B7AAE">
        <w:trPr>
          <w:cantSplit/>
        </w:trPr>
        <w:tc>
          <w:tcPr>
            <w:tcW w:w="817" w:type="dxa"/>
            <w:vMerge w:val="restart"/>
            <w:vAlign w:val="center"/>
          </w:tcPr>
          <w:p w14:paraId="5867D3BC" w14:textId="77777777" w:rsidR="006016F3" w:rsidRPr="002C04C9" w:rsidRDefault="006016F3" w:rsidP="008B7AAE">
            <w:pPr>
              <w:widowControl w:val="0"/>
              <w:spacing w:after="120"/>
              <w:jc w:val="center"/>
              <w:rPr>
                <w:rFonts w:ascii="GHEA Grapalat" w:hAnsi="GHEA Grapalat"/>
                <w:sz w:val="20"/>
                <w:szCs w:val="20"/>
              </w:rPr>
            </w:pPr>
            <w:r w:rsidRPr="002C04C9">
              <w:rPr>
                <w:rFonts w:ascii="GHEA Grapalat" w:hAnsi="GHEA Grapalat"/>
                <w:b/>
                <w:sz w:val="20"/>
                <w:szCs w:val="20"/>
              </w:rPr>
              <w:t>п/н</w:t>
            </w:r>
            <w:r w:rsidRPr="002C04C9">
              <w:rPr>
                <w:rFonts w:ascii="GHEA Grapalat" w:hAnsi="GHEA Grapalat"/>
                <w:sz w:val="20"/>
                <w:szCs w:val="20"/>
              </w:rPr>
              <w:t xml:space="preserve"> </w:t>
            </w:r>
          </w:p>
        </w:tc>
        <w:tc>
          <w:tcPr>
            <w:tcW w:w="9101" w:type="dxa"/>
            <w:gridSpan w:val="5"/>
            <w:vAlign w:val="center"/>
          </w:tcPr>
          <w:p w14:paraId="2232CA0F" w14:textId="77777777" w:rsidR="006016F3" w:rsidRPr="002C04C9" w:rsidRDefault="006016F3" w:rsidP="008B7AAE">
            <w:pPr>
              <w:widowControl w:val="0"/>
              <w:spacing w:after="120"/>
              <w:jc w:val="center"/>
              <w:rPr>
                <w:rFonts w:ascii="GHEA Grapalat" w:hAnsi="GHEA Grapalat"/>
                <w:b/>
                <w:bCs/>
                <w:sz w:val="20"/>
                <w:szCs w:val="20"/>
              </w:rPr>
            </w:pPr>
            <w:r w:rsidRPr="002C04C9">
              <w:rPr>
                <w:rFonts w:ascii="GHEA Grapalat" w:hAnsi="GHEA Grapalat"/>
                <w:b/>
                <w:sz w:val="20"/>
                <w:szCs w:val="20"/>
              </w:rPr>
              <w:t>Специалисты, включенные в состав основного персонала:</w:t>
            </w:r>
          </w:p>
        </w:tc>
      </w:tr>
      <w:tr w:rsidR="006016F3" w:rsidRPr="002C04C9" w14:paraId="25A8EAAC" w14:textId="77777777" w:rsidTr="008B7AAE">
        <w:trPr>
          <w:cantSplit/>
          <w:trHeight w:val="301"/>
        </w:trPr>
        <w:tc>
          <w:tcPr>
            <w:tcW w:w="817" w:type="dxa"/>
            <w:vMerge/>
            <w:vAlign w:val="center"/>
          </w:tcPr>
          <w:p w14:paraId="3BB9FE27" w14:textId="77777777" w:rsidR="006016F3" w:rsidRPr="002C04C9" w:rsidRDefault="006016F3" w:rsidP="008B7AAE">
            <w:pPr>
              <w:widowControl w:val="0"/>
              <w:spacing w:after="120"/>
              <w:jc w:val="center"/>
              <w:rPr>
                <w:rFonts w:ascii="GHEA Grapalat" w:hAnsi="GHEA Grapalat"/>
                <w:sz w:val="20"/>
                <w:szCs w:val="20"/>
              </w:rPr>
            </w:pPr>
          </w:p>
        </w:tc>
        <w:tc>
          <w:tcPr>
            <w:tcW w:w="1541" w:type="dxa"/>
            <w:vMerge w:val="restart"/>
            <w:vAlign w:val="center"/>
          </w:tcPr>
          <w:p w14:paraId="6957E38D" w14:textId="77777777" w:rsidR="006016F3" w:rsidRPr="002C04C9" w:rsidRDefault="006016F3" w:rsidP="008B7AAE">
            <w:pPr>
              <w:widowControl w:val="0"/>
              <w:spacing w:after="120"/>
              <w:jc w:val="center"/>
              <w:rPr>
                <w:rFonts w:ascii="GHEA Grapalat" w:hAnsi="GHEA Grapalat"/>
                <w:b/>
                <w:bCs/>
                <w:sz w:val="20"/>
                <w:szCs w:val="20"/>
              </w:rPr>
            </w:pPr>
            <w:r w:rsidRPr="002C04C9">
              <w:rPr>
                <w:rFonts w:ascii="GHEA Grapalat" w:hAnsi="GHEA Grapalat"/>
                <w:b/>
                <w:sz w:val="20"/>
                <w:szCs w:val="20"/>
              </w:rPr>
              <w:t>имя, фамилия</w:t>
            </w:r>
          </w:p>
        </w:tc>
        <w:tc>
          <w:tcPr>
            <w:tcW w:w="1440" w:type="dxa"/>
            <w:vMerge w:val="restart"/>
            <w:vAlign w:val="center"/>
          </w:tcPr>
          <w:p w14:paraId="6BC179B4" w14:textId="77777777" w:rsidR="006016F3" w:rsidRPr="002C04C9" w:rsidRDefault="006016F3" w:rsidP="008B7AAE">
            <w:pPr>
              <w:widowControl w:val="0"/>
              <w:spacing w:after="120"/>
              <w:jc w:val="center"/>
              <w:rPr>
                <w:rFonts w:ascii="GHEA Grapalat" w:hAnsi="GHEA Grapalat"/>
                <w:b/>
                <w:bCs/>
                <w:sz w:val="20"/>
                <w:szCs w:val="20"/>
              </w:rPr>
            </w:pPr>
            <w:r w:rsidRPr="002C04C9">
              <w:rPr>
                <w:rFonts w:ascii="GHEA Grapalat" w:hAnsi="GHEA Grapalat"/>
                <w:b/>
                <w:sz w:val="20"/>
                <w:szCs w:val="20"/>
              </w:rPr>
              <w:t>квалификация</w:t>
            </w:r>
          </w:p>
        </w:tc>
        <w:tc>
          <w:tcPr>
            <w:tcW w:w="4410" w:type="dxa"/>
            <w:gridSpan w:val="2"/>
            <w:vAlign w:val="center"/>
          </w:tcPr>
          <w:p w14:paraId="7866D44A" w14:textId="77777777" w:rsidR="006016F3" w:rsidRPr="002C04C9" w:rsidRDefault="006016F3" w:rsidP="008B7AAE">
            <w:pPr>
              <w:widowControl w:val="0"/>
              <w:spacing w:after="120"/>
              <w:jc w:val="center"/>
              <w:rPr>
                <w:rFonts w:ascii="GHEA Grapalat" w:hAnsi="GHEA Grapalat"/>
                <w:b/>
                <w:bCs/>
                <w:sz w:val="20"/>
                <w:szCs w:val="20"/>
              </w:rPr>
            </w:pPr>
            <w:r w:rsidRPr="002C04C9">
              <w:rPr>
                <w:rFonts w:ascii="GHEA Grapalat" w:hAnsi="GHEA Grapalat"/>
                <w:b/>
                <w:sz w:val="20"/>
                <w:szCs w:val="20"/>
              </w:rPr>
              <w:t>трудовой опыт</w:t>
            </w:r>
          </w:p>
        </w:tc>
        <w:tc>
          <w:tcPr>
            <w:tcW w:w="1710" w:type="dxa"/>
            <w:vMerge w:val="restart"/>
            <w:vAlign w:val="center"/>
          </w:tcPr>
          <w:p w14:paraId="1BEB1C49" w14:textId="77777777" w:rsidR="006016F3" w:rsidRPr="002C04C9" w:rsidRDefault="006016F3" w:rsidP="008B7AAE">
            <w:pPr>
              <w:widowControl w:val="0"/>
              <w:spacing w:after="120"/>
              <w:jc w:val="center"/>
              <w:rPr>
                <w:rFonts w:ascii="GHEA Grapalat" w:hAnsi="GHEA Grapalat" w:cs="Arial"/>
                <w:sz w:val="20"/>
                <w:szCs w:val="20"/>
              </w:rPr>
            </w:pPr>
            <w:r w:rsidRPr="002C04C9">
              <w:rPr>
                <w:rFonts w:ascii="GHEA Grapalat" w:hAnsi="GHEA Grapalat"/>
                <w:b/>
                <w:sz w:val="20"/>
                <w:szCs w:val="20"/>
              </w:rPr>
              <w:t>наименование работодателя</w:t>
            </w:r>
          </w:p>
        </w:tc>
      </w:tr>
      <w:tr w:rsidR="006016F3" w:rsidRPr="002C04C9" w14:paraId="2F8BD0FE" w14:textId="77777777" w:rsidTr="008B7AAE">
        <w:trPr>
          <w:cantSplit/>
          <w:trHeight w:val="299"/>
        </w:trPr>
        <w:tc>
          <w:tcPr>
            <w:tcW w:w="817" w:type="dxa"/>
            <w:vMerge/>
            <w:vAlign w:val="center"/>
          </w:tcPr>
          <w:p w14:paraId="5C3F8D44" w14:textId="77777777" w:rsidR="006016F3" w:rsidRPr="002C04C9" w:rsidRDefault="006016F3" w:rsidP="008B7AAE">
            <w:pPr>
              <w:widowControl w:val="0"/>
              <w:spacing w:after="120"/>
              <w:jc w:val="center"/>
              <w:rPr>
                <w:rFonts w:ascii="GHEA Grapalat" w:hAnsi="GHEA Grapalat"/>
                <w:sz w:val="20"/>
                <w:szCs w:val="20"/>
              </w:rPr>
            </w:pPr>
          </w:p>
        </w:tc>
        <w:tc>
          <w:tcPr>
            <w:tcW w:w="1541" w:type="dxa"/>
            <w:vMerge/>
            <w:vAlign w:val="center"/>
          </w:tcPr>
          <w:p w14:paraId="0D1B602B" w14:textId="77777777" w:rsidR="006016F3" w:rsidRPr="002C04C9" w:rsidRDefault="006016F3" w:rsidP="008B7AAE">
            <w:pPr>
              <w:widowControl w:val="0"/>
              <w:spacing w:after="120"/>
              <w:jc w:val="center"/>
              <w:rPr>
                <w:rFonts w:ascii="GHEA Grapalat" w:hAnsi="GHEA Grapalat"/>
                <w:sz w:val="20"/>
                <w:szCs w:val="20"/>
              </w:rPr>
            </w:pPr>
          </w:p>
        </w:tc>
        <w:tc>
          <w:tcPr>
            <w:tcW w:w="1440" w:type="dxa"/>
            <w:vMerge/>
            <w:vAlign w:val="center"/>
          </w:tcPr>
          <w:p w14:paraId="6E450BC3" w14:textId="77777777" w:rsidR="006016F3" w:rsidRPr="002C04C9" w:rsidDel="006B374D" w:rsidRDefault="006016F3" w:rsidP="008B7AAE">
            <w:pPr>
              <w:widowControl w:val="0"/>
              <w:spacing w:after="120"/>
              <w:jc w:val="center"/>
              <w:rPr>
                <w:rFonts w:ascii="GHEA Grapalat" w:hAnsi="GHEA Grapalat"/>
                <w:b/>
                <w:bCs/>
                <w:sz w:val="20"/>
                <w:szCs w:val="20"/>
              </w:rPr>
            </w:pPr>
          </w:p>
        </w:tc>
        <w:tc>
          <w:tcPr>
            <w:tcW w:w="1980" w:type="dxa"/>
            <w:vAlign w:val="center"/>
          </w:tcPr>
          <w:p w14:paraId="69E1363E" w14:textId="77777777" w:rsidR="006016F3" w:rsidRPr="002C04C9" w:rsidDel="00B57526" w:rsidRDefault="006016F3" w:rsidP="008B7AAE">
            <w:pPr>
              <w:widowControl w:val="0"/>
              <w:spacing w:after="120"/>
              <w:jc w:val="center"/>
              <w:rPr>
                <w:rFonts w:ascii="GHEA Grapalat" w:hAnsi="GHEA Grapalat"/>
                <w:b/>
                <w:bCs/>
                <w:sz w:val="20"/>
                <w:szCs w:val="20"/>
              </w:rPr>
            </w:pPr>
            <w:r w:rsidRPr="002C04C9">
              <w:rPr>
                <w:rFonts w:ascii="GHEA Grapalat" w:hAnsi="GHEA Grapalat"/>
                <w:b/>
                <w:sz w:val="20"/>
                <w:szCs w:val="20"/>
              </w:rPr>
              <w:t>период</w:t>
            </w:r>
          </w:p>
        </w:tc>
        <w:tc>
          <w:tcPr>
            <w:tcW w:w="2430" w:type="dxa"/>
            <w:vAlign w:val="center"/>
          </w:tcPr>
          <w:p w14:paraId="7FEAD2D8" w14:textId="77777777" w:rsidR="006016F3" w:rsidRPr="002C04C9" w:rsidDel="00B57526" w:rsidRDefault="006016F3" w:rsidP="008B7AAE">
            <w:pPr>
              <w:widowControl w:val="0"/>
              <w:spacing w:after="120"/>
              <w:jc w:val="center"/>
              <w:rPr>
                <w:rFonts w:ascii="GHEA Grapalat" w:hAnsi="GHEA Grapalat"/>
                <w:b/>
                <w:bCs/>
                <w:sz w:val="20"/>
                <w:szCs w:val="20"/>
              </w:rPr>
            </w:pPr>
            <w:r w:rsidRPr="002C04C9">
              <w:rPr>
                <w:rFonts w:ascii="GHEA Grapalat" w:hAnsi="GHEA Grapalat"/>
                <w:b/>
                <w:sz w:val="20"/>
                <w:szCs w:val="20"/>
              </w:rPr>
              <w:t>сфера деятельности и выполненная работа</w:t>
            </w:r>
          </w:p>
        </w:tc>
        <w:tc>
          <w:tcPr>
            <w:tcW w:w="1710" w:type="dxa"/>
            <w:vMerge/>
            <w:vAlign w:val="center"/>
          </w:tcPr>
          <w:p w14:paraId="6EA79F01" w14:textId="77777777" w:rsidR="006016F3" w:rsidRPr="002C04C9" w:rsidRDefault="006016F3" w:rsidP="008B7AAE">
            <w:pPr>
              <w:widowControl w:val="0"/>
              <w:spacing w:after="120"/>
              <w:jc w:val="center"/>
              <w:rPr>
                <w:rFonts w:ascii="GHEA Grapalat" w:hAnsi="GHEA Grapalat"/>
                <w:sz w:val="20"/>
                <w:szCs w:val="20"/>
              </w:rPr>
            </w:pPr>
          </w:p>
        </w:tc>
      </w:tr>
      <w:tr w:rsidR="006016F3" w:rsidRPr="002C04C9" w14:paraId="3DFD46D4" w14:textId="77777777" w:rsidTr="008B7AAE">
        <w:trPr>
          <w:cantSplit/>
        </w:trPr>
        <w:tc>
          <w:tcPr>
            <w:tcW w:w="817" w:type="dxa"/>
          </w:tcPr>
          <w:p w14:paraId="21DD5BD8" w14:textId="77777777" w:rsidR="006016F3" w:rsidRPr="002C04C9" w:rsidRDefault="006016F3" w:rsidP="008B7AAE">
            <w:pPr>
              <w:widowControl w:val="0"/>
              <w:spacing w:after="120"/>
              <w:jc w:val="center"/>
              <w:rPr>
                <w:rFonts w:ascii="GHEA Grapalat" w:hAnsi="GHEA Grapalat"/>
                <w:sz w:val="20"/>
                <w:szCs w:val="20"/>
              </w:rPr>
            </w:pPr>
          </w:p>
        </w:tc>
        <w:tc>
          <w:tcPr>
            <w:tcW w:w="1541" w:type="dxa"/>
          </w:tcPr>
          <w:p w14:paraId="44193074" w14:textId="77777777" w:rsidR="006016F3" w:rsidRPr="002C04C9" w:rsidRDefault="006016F3" w:rsidP="008B7AAE">
            <w:pPr>
              <w:widowControl w:val="0"/>
              <w:spacing w:after="120"/>
              <w:jc w:val="center"/>
              <w:rPr>
                <w:rFonts w:ascii="GHEA Grapalat" w:hAnsi="GHEA Grapalat"/>
                <w:sz w:val="20"/>
                <w:szCs w:val="20"/>
              </w:rPr>
            </w:pPr>
          </w:p>
        </w:tc>
        <w:tc>
          <w:tcPr>
            <w:tcW w:w="1440" w:type="dxa"/>
          </w:tcPr>
          <w:p w14:paraId="1564BAD2" w14:textId="77777777" w:rsidR="006016F3" w:rsidRPr="002C04C9" w:rsidRDefault="006016F3" w:rsidP="008B7AAE">
            <w:pPr>
              <w:widowControl w:val="0"/>
              <w:spacing w:after="120"/>
              <w:jc w:val="center"/>
              <w:rPr>
                <w:rFonts w:ascii="GHEA Grapalat" w:hAnsi="GHEA Grapalat"/>
                <w:sz w:val="20"/>
                <w:szCs w:val="20"/>
              </w:rPr>
            </w:pPr>
          </w:p>
        </w:tc>
        <w:tc>
          <w:tcPr>
            <w:tcW w:w="1980" w:type="dxa"/>
          </w:tcPr>
          <w:p w14:paraId="545FB43F" w14:textId="77777777" w:rsidR="006016F3" w:rsidRPr="002C04C9" w:rsidRDefault="006016F3" w:rsidP="008B7AAE">
            <w:pPr>
              <w:widowControl w:val="0"/>
              <w:spacing w:after="120"/>
              <w:jc w:val="center"/>
              <w:rPr>
                <w:rFonts w:ascii="GHEA Grapalat" w:hAnsi="GHEA Grapalat"/>
                <w:sz w:val="20"/>
                <w:szCs w:val="20"/>
              </w:rPr>
            </w:pPr>
          </w:p>
        </w:tc>
        <w:tc>
          <w:tcPr>
            <w:tcW w:w="2430" w:type="dxa"/>
          </w:tcPr>
          <w:p w14:paraId="7692CA4C" w14:textId="77777777" w:rsidR="006016F3" w:rsidRPr="002C04C9" w:rsidRDefault="006016F3" w:rsidP="008B7AAE">
            <w:pPr>
              <w:widowControl w:val="0"/>
              <w:spacing w:after="120"/>
              <w:jc w:val="center"/>
              <w:rPr>
                <w:rFonts w:ascii="GHEA Grapalat" w:hAnsi="GHEA Grapalat"/>
                <w:sz w:val="20"/>
                <w:szCs w:val="20"/>
              </w:rPr>
            </w:pPr>
          </w:p>
        </w:tc>
        <w:tc>
          <w:tcPr>
            <w:tcW w:w="1710" w:type="dxa"/>
          </w:tcPr>
          <w:p w14:paraId="7867B7A6" w14:textId="77777777" w:rsidR="006016F3" w:rsidRPr="002C04C9" w:rsidRDefault="006016F3" w:rsidP="008B7AAE">
            <w:pPr>
              <w:widowControl w:val="0"/>
              <w:spacing w:after="120"/>
              <w:jc w:val="center"/>
              <w:rPr>
                <w:rFonts w:ascii="GHEA Grapalat" w:hAnsi="GHEA Grapalat"/>
                <w:sz w:val="20"/>
                <w:szCs w:val="20"/>
              </w:rPr>
            </w:pPr>
          </w:p>
        </w:tc>
      </w:tr>
      <w:tr w:rsidR="006016F3" w:rsidRPr="002C04C9" w14:paraId="43706EBA" w14:textId="77777777" w:rsidTr="008B7AAE">
        <w:trPr>
          <w:cantSplit/>
        </w:trPr>
        <w:tc>
          <w:tcPr>
            <w:tcW w:w="817" w:type="dxa"/>
          </w:tcPr>
          <w:p w14:paraId="3892FFAB" w14:textId="77777777" w:rsidR="006016F3" w:rsidRPr="002C04C9" w:rsidRDefault="006016F3" w:rsidP="008B7AAE">
            <w:pPr>
              <w:widowControl w:val="0"/>
              <w:spacing w:after="120"/>
              <w:jc w:val="center"/>
              <w:rPr>
                <w:rFonts w:ascii="GHEA Grapalat" w:hAnsi="GHEA Grapalat"/>
                <w:sz w:val="20"/>
                <w:szCs w:val="20"/>
              </w:rPr>
            </w:pPr>
          </w:p>
        </w:tc>
        <w:tc>
          <w:tcPr>
            <w:tcW w:w="1541" w:type="dxa"/>
          </w:tcPr>
          <w:p w14:paraId="7A6715FD" w14:textId="77777777" w:rsidR="006016F3" w:rsidRPr="002C04C9" w:rsidRDefault="006016F3" w:rsidP="008B7AAE">
            <w:pPr>
              <w:widowControl w:val="0"/>
              <w:spacing w:after="120"/>
              <w:jc w:val="center"/>
              <w:rPr>
                <w:rFonts w:ascii="GHEA Grapalat" w:hAnsi="GHEA Grapalat"/>
                <w:sz w:val="20"/>
                <w:szCs w:val="20"/>
              </w:rPr>
            </w:pPr>
          </w:p>
        </w:tc>
        <w:tc>
          <w:tcPr>
            <w:tcW w:w="1440" w:type="dxa"/>
          </w:tcPr>
          <w:p w14:paraId="5FC38711" w14:textId="77777777" w:rsidR="006016F3" w:rsidRPr="002C04C9" w:rsidRDefault="006016F3" w:rsidP="008B7AAE">
            <w:pPr>
              <w:widowControl w:val="0"/>
              <w:spacing w:after="120"/>
              <w:jc w:val="center"/>
              <w:rPr>
                <w:rFonts w:ascii="GHEA Grapalat" w:hAnsi="GHEA Grapalat"/>
                <w:sz w:val="20"/>
                <w:szCs w:val="20"/>
              </w:rPr>
            </w:pPr>
          </w:p>
        </w:tc>
        <w:tc>
          <w:tcPr>
            <w:tcW w:w="1980" w:type="dxa"/>
          </w:tcPr>
          <w:p w14:paraId="6B217043" w14:textId="77777777" w:rsidR="006016F3" w:rsidRPr="002C04C9" w:rsidRDefault="006016F3" w:rsidP="008B7AAE">
            <w:pPr>
              <w:widowControl w:val="0"/>
              <w:spacing w:after="120"/>
              <w:jc w:val="center"/>
              <w:rPr>
                <w:rFonts w:ascii="GHEA Grapalat" w:hAnsi="GHEA Grapalat"/>
                <w:sz w:val="20"/>
                <w:szCs w:val="20"/>
              </w:rPr>
            </w:pPr>
          </w:p>
        </w:tc>
        <w:tc>
          <w:tcPr>
            <w:tcW w:w="2430" w:type="dxa"/>
          </w:tcPr>
          <w:p w14:paraId="7CDCB96A" w14:textId="77777777" w:rsidR="006016F3" w:rsidRPr="002C04C9" w:rsidRDefault="006016F3" w:rsidP="008B7AAE">
            <w:pPr>
              <w:widowControl w:val="0"/>
              <w:spacing w:after="120"/>
              <w:jc w:val="center"/>
              <w:rPr>
                <w:rFonts w:ascii="GHEA Grapalat" w:hAnsi="GHEA Grapalat"/>
                <w:sz w:val="20"/>
                <w:szCs w:val="20"/>
              </w:rPr>
            </w:pPr>
          </w:p>
        </w:tc>
        <w:tc>
          <w:tcPr>
            <w:tcW w:w="1710" w:type="dxa"/>
          </w:tcPr>
          <w:p w14:paraId="3AC21A1C" w14:textId="77777777" w:rsidR="006016F3" w:rsidRPr="002C04C9" w:rsidRDefault="006016F3" w:rsidP="008B7AAE">
            <w:pPr>
              <w:widowControl w:val="0"/>
              <w:spacing w:after="120"/>
              <w:jc w:val="center"/>
              <w:rPr>
                <w:rFonts w:ascii="GHEA Grapalat" w:hAnsi="GHEA Grapalat"/>
                <w:sz w:val="20"/>
                <w:szCs w:val="20"/>
              </w:rPr>
            </w:pPr>
          </w:p>
        </w:tc>
      </w:tr>
      <w:tr w:rsidR="006016F3" w:rsidRPr="002C04C9" w14:paraId="450FA457" w14:textId="77777777" w:rsidTr="008B7AAE">
        <w:trPr>
          <w:cantSplit/>
        </w:trPr>
        <w:tc>
          <w:tcPr>
            <w:tcW w:w="817" w:type="dxa"/>
          </w:tcPr>
          <w:p w14:paraId="4B54A525" w14:textId="77777777" w:rsidR="006016F3" w:rsidRPr="002C04C9" w:rsidRDefault="006016F3" w:rsidP="008B7AAE">
            <w:pPr>
              <w:widowControl w:val="0"/>
              <w:spacing w:after="120"/>
              <w:jc w:val="center"/>
              <w:rPr>
                <w:rFonts w:ascii="GHEA Grapalat" w:hAnsi="GHEA Grapalat"/>
                <w:sz w:val="20"/>
                <w:szCs w:val="20"/>
              </w:rPr>
            </w:pPr>
          </w:p>
        </w:tc>
        <w:tc>
          <w:tcPr>
            <w:tcW w:w="1541" w:type="dxa"/>
          </w:tcPr>
          <w:p w14:paraId="0950528A" w14:textId="77777777" w:rsidR="006016F3" w:rsidRPr="002C04C9" w:rsidRDefault="006016F3" w:rsidP="008B7AAE">
            <w:pPr>
              <w:widowControl w:val="0"/>
              <w:spacing w:after="120"/>
              <w:jc w:val="center"/>
              <w:rPr>
                <w:rFonts w:ascii="GHEA Grapalat" w:hAnsi="GHEA Grapalat"/>
                <w:sz w:val="20"/>
                <w:szCs w:val="20"/>
              </w:rPr>
            </w:pPr>
          </w:p>
        </w:tc>
        <w:tc>
          <w:tcPr>
            <w:tcW w:w="1440" w:type="dxa"/>
          </w:tcPr>
          <w:p w14:paraId="697B204B" w14:textId="77777777" w:rsidR="006016F3" w:rsidRPr="002C04C9" w:rsidRDefault="006016F3" w:rsidP="008B7AAE">
            <w:pPr>
              <w:widowControl w:val="0"/>
              <w:spacing w:after="120"/>
              <w:jc w:val="center"/>
              <w:rPr>
                <w:rFonts w:ascii="GHEA Grapalat" w:hAnsi="GHEA Grapalat"/>
                <w:sz w:val="20"/>
                <w:szCs w:val="20"/>
              </w:rPr>
            </w:pPr>
          </w:p>
        </w:tc>
        <w:tc>
          <w:tcPr>
            <w:tcW w:w="1980" w:type="dxa"/>
          </w:tcPr>
          <w:p w14:paraId="3392C4DF" w14:textId="77777777" w:rsidR="006016F3" w:rsidRPr="002C04C9" w:rsidRDefault="006016F3" w:rsidP="008B7AAE">
            <w:pPr>
              <w:widowControl w:val="0"/>
              <w:spacing w:after="120"/>
              <w:jc w:val="center"/>
              <w:rPr>
                <w:rFonts w:ascii="GHEA Grapalat" w:hAnsi="GHEA Grapalat"/>
                <w:sz w:val="20"/>
                <w:szCs w:val="20"/>
              </w:rPr>
            </w:pPr>
          </w:p>
        </w:tc>
        <w:tc>
          <w:tcPr>
            <w:tcW w:w="2430" w:type="dxa"/>
          </w:tcPr>
          <w:p w14:paraId="209780DF" w14:textId="77777777" w:rsidR="006016F3" w:rsidRPr="002C04C9" w:rsidRDefault="006016F3" w:rsidP="008B7AAE">
            <w:pPr>
              <w:widowControl w:val="0"/>
              <w:spacing w:after="120"/>
              <w:jc w:val="center"/>
              <w:rPr>
                <w:rFonts w:ascii="GHEA Grapalat" w:hAnsi="GHEA Grapalat"/>
                <w:sz w:val="20"/>
                <w:szCs w:val="20"/>
              </w:rPr>
            </w:pPr>
          </w:p>
        </w:tc>
        <w:tc>
          <w:tcPr>
            <w:tcW w:w="1710" w:type="dxa"/>
          </w:tcPr>
          <w:p w14:paraId="6F37A707" w14:textId="77777777" w:rsidR="006016F3" w:rsidRPr="002C04C9" w:rsidRDefault="006016F3" w:rsidP="008B7AAE">
            <w:pPr>
              <w:widowControl w:val="0"/>
              <w:spacing w:after="120"/>
              <w:jc w:val="center"/>
              <w:rPr>
                <w:rFonts w:ascii="GHEA Grapalat" w:hAnsi="GHEA Grapalat"/>
                <w:sz w:val="20"/>
                <w:szCs w:val="20"/>
              </w:rPr>
            </w:pPr>
          </w:p>
        </w:tc>
      </w:tr>
    </w:tbl>
    <w:p w14:paraId="04206D8F" w14:textId="77777777" w:rsidR="006016F3" w:rsidRPr="002C04C9" w:rsidRDefault="006016F3" w:rsidP="006016F3">
      <w:pPr>
        <w:pStyle w:val="BodyTextIndent3"/>
        <w:widowControl w:val="0"/>
        <w:spacing w:after="160" w:line="240" w:lineRule="auto"/>
        <w:jc w:val="right"/>
        <w:rPr>
          <w:rFonts w:ascii="GHEA Grapalat" w:hAnsi="GHEA Grapalat"/>
          <w:b/>
          <w:sz w:val="24"/>
          <w:szCs w:val="24"/>
        </w:rPr>
      </w:pPr>
    </w:p>
    <w:p w14:paraId="6B17B328" w14:textId="77777777" w:rsidR="006016F3" w:rsidRPr="002C04C9" w:rsidRDefault="006016F3" w:rsidP="006016F3">
      <w:pPr>
        <w:pStyle w:val="BodyTextIndent3"/>
        <w:widowControl w:val="0"/>
        <w:spacing w:after="160" w:line="240" w:lineRule="auto"/>
        <w:jc w:val="right"/>
        <w:rPr>
          <w:rFonts w:ascii="GHEA Grapalat" w:hAnsi="GHEA Grapalat"/>
          <w:b/>
          <w:sz w:val="24"/>
          <w:szCs w:val="24"/>
        </w:rPr>
      </w:pPr>
    </w:p>
    <w:p w14:paraId="0740E5D1" w14:textId="77777777" w:rsidR="006016F3" w:rsidRPr="002C04C9" w:rsidRDefault="006016F3" w:rsidP="006016F3">
      <w:pPr>
        <w:jc w:val="both"/>
        <w:rPr>
          <w:rFonts w:ascii="GHEA Grapalat" w:hAnsi="GHEA Grapalat"/>
        </w:rPr>
      </w:pPr>
      <w:r w:rsidRPr="002C04C9">
        <w:rPr>
          <w:rFonts w:ascii="GHEA Grapalat" w:hAnsi="GHEA Grapalat"/>
        </w:rPr>
        <w:t xml:space="preserve">       Прилагаются письменные согласия утвержденные специалистами, указанными в настоящей информации, </w:t>
      </w:r>
      <w:r w:rsidRPr="002C04C9">
        <w:rPr>
          <w:rStyle w:val="ezkurwreuab5ozgtqnkl"/>
          <w:rFonts w:ascii="GHEA Grapalat" w:hAnsi="GHEA Grapalat"/>
        </w:rPr>
        <w:t xml:space="preserve">об их </w:t>
      </w:r>
      <w:r w:rsidRPr="002C04C9">
        <w:rPr>
          <w:rFonts w:ascii="GHEA Grapalat" w:hAnsi="GHEA Grapalat"/>
        </w:rPr>
        <w:t>включении в выполняемые работы, а также документы, требуемые приглашением.</w:t>
      </w:r>
    </w:p>
    <w:p w14:paraId="5FBD4623" w14:textId="77777777" w:rsidR="006016F3" w:rsidRPr="002C04C9" w:rsidRDefault="006016F3" w:rsidP="006016F3">
      <w:pPr>
        <w:jc w:val="both"/>
        <w:rPr>
          <w:rFonts w:ascii="GHEA Grapalat" w:hAnsi="GHEA Grapalat"/>
        </w:rPr>
      </w:pPr>
    </w:p>
    <w:p w14:paraId="7B3883EE" w14:textId="77777777" w:rsidR="006016F3" w:rsidRPr="002C04C9" w:rsidRDefault="006016F3" w:rsidP="006016F3">
      <w:pPr>
        <w:jc w:val="both"/>
        <w:rPr>
          <w:rFonts w:ascii="GHEA Grapalat" w:hAnsi="GHEA Grapalat"/>
        </w:rPr>
      </w:pPr>
    </w:p>
    <w:p w14:paraId="422A2BC9" w14:textId="77777777" w:rsidR="006016F3" w:rsidRPr="002C04C9" w:rsidRDefault="006016F3" w:rsidP="006016F3">
      <w:pPr>
        <w:widowControl w:val="0"/>
        <w:tabs>
          <w:tab w:val="left" w:pos="6804"/>
        </w:tabs>
        <w:jc w:val="center"/>
        <w:rPr>
          <w:rFonts w:ascii="GHEA Grapalat" w:hAnsi="GHEA Grapalat"/>
        </w:rPr>
      </w:pPr>
      <w:r w:rsidRPr="002C04C9">
        <w:rPr>
          <w:rFonts w:ascii="GHEA Grapalat" w:hAnsi="GHEA Grapalat"/>
        </w:rPr>
        <w:t>_________________________________________________</w:t>
      </w:r>
      <w:r w:rsidRPr="002C04C9">
        <w:rPr>
          <w:rFonts w:ascii="GHEA Grapalat" w:hAnsi="GHEA Grapalat"/>
        </w:rPr>
        <w:tab/>
        <w:t>_________________</w:t>
      </w:r>
    </w:p>
    <w:p w14:paraId="66DE8E44" w14:textId="77777777" w:rsidR="006016F3" w:rsidRPr="002C04C9" w:rsidRDefault="006016F3" w:rsidP="006016F3">
      <w:pPr>
        <w:widowControl w:val="0"/>
        <w:tabs>
          <w:tab w:val="left" w:pos="7513"/>
        </w:tabs>
        <w:spacing w:after="160"/>
        <w:ind w:left="709"/>
        <w:jc w:val="both"/>
        <w:rPr>
          <w:rFonts w:ascii="GHEA Grapalat" w:hAnsi="GHEA Grapalat" w:cs="Arial"/>
          <w:sz w:val="16"/>
        </w:rPr>
      </w:pPr>
      <w:r w:rsidRPr="002C04C9">
        <w:rPr>
          <w:rFonts w:ascii="GHEA Grapalat" w:hAnsi="GHEA Grapalat"/>
          <w:sz w:val="16"/>
        </w:rPr>
        <w:t>наименование участника (должность, имя, фамилия руководителя</w:t>
      </w:r>
      <w:r w:rsidRPr="002C04C9">
        <w:rPr>
          <w:rFonts w:ascii="GHEA Grapalat" w:hAnsi="GHEA Grapalat"/>
          <w:sz w:val="16"/>
        </w:rPr>
        <w:tab/>
        <w:t>подпись</w:t>
      </w:r>
    </w:p>
    <w:p w14:paraId="0304B527" w14:textId="77777777" w:rsidR="006016F3" w:rsidRPr="002C04C9" w:rsidRDefault="006016F3" w:rsidP="006016F3">
      <w:pPr>
        <w:widowControl w:val="0"/>
        <w:spacing w:after="160"/>
        <w:jc w:val="right"/>
        <w:rPr>
          <w:rFonts w:ascii="GHEA Grapalat" w:hAnsi="GHEA Grapalat"/>
        </w:rPr>
      </w:pPr>
    </w:p>
    <w:p w14:paraId="66A6429A" w14:textId="77777777" w:rsidR="006016F3" w:rsidRPr="002C04C9" w:rsidRDefault="006016F3" w:rsidP="006016F3">
      <w:pPr>
        <w:widowControl w:val="0"/>
        <w:spacing w:after="160"/>
        <w:jc w:val="right"/>
        <w:rPr>
          <w:rFonts w:ascii="GHEA Grapalat" w:hAnsi="GHEA Grapalat"/>
        </w:rPr>
      </w:pPr>
      <w:r w:rsidRPr="002C04C9">
        <w:rPr>
          <w:rFonts w:ascii="GHEA Grapalat" w:hAnsi="GHEA Grapalat"/>
        </w:rPr>
        <w:lastRenderedPageBreak/>
        <w:t>М. П.</w:t>
      </w:r>
    </w:p>
    <w:p w14:paraId="1355F8F3" w14:textId="77777777" w:rsidR="006016F3" w:rsidRPr="002C04C9" w:rsidRDefault="006016F3" w:rsidP="006016F3">
      <w:pPr>
        <w:rPr>
          <w:rFonts w:ascii="GHEA Grapalat" w:hAnsi="GHEA Grapalat"/>
          <w:b/>
        </w:rPr>
      </w:pPr>
      <w:r w:rsidRPr="002C04C9">
        <w:rPr>
          <w:rFonts w:ascii="GHEA Grapalat" w:hAnsi="GHEA Grapalat"/>
          <w:b/>
        </w:rPr>
        <w:br w:type="page"/>
      </w:r>
    </w:p>
    <w:p w14:paraId="643C3514" w14:textId="77777777" w:rsidR="002B66A2" w:rsidRPr="002C04C9" w:rsidRDefault="002B66A2" w:rsidP="002B66A2">
      <w:pPr>
        <w:widowControl w:val="0"/>
        <w:spacing w:after="160"/>
        <w:jc w:val="right"/>
        <w:rPr>
          <w:ins w:id="19" w:author="Inesa Kocharyan" w:date="2025-03-21T20:32:00Z"/>
          <w:rFonts w:ascii="GHEA Grapalat" w:hAnsi="GHEA Grapalat"/>
        </w:rPr>
      </w:pPr>
    </w:p>
    <w:p w14:paraId="74CD1FF2" w14:textId="77777777" w:rsidR="002B66A2" w:rsidRPr="002C04C9" w:rsidRDefault="002B66A2" w:rsidP="002B66A2">
      <w:pPr>
        <w:widowControl w:val="0"/>
        <w:tabs>
          <w:tab w:val="left" w:pos="6804"/>
        </w:tabs>
        <w:jc w:val="center"/>
        <w:rPr>
          <w:ins w:id="20" w:author="Inesa Kocharyan" w:date="2025-03-21T20:32:00Z"/>
          <w:rFonts w:ascii="GHEA Grapalat" w:hAnsi="GHEA Grapalat"/>
        </w:rPr>
      </w:pPr>
      <w:ins w:id="21" w:author="Inesa Kocharyan" w:date="2025-03-21T20:32:00Z">
        <w:r w:rsidRPr="002C04C9">
          <w:rPr>
            <w:rFonts w:ascii="GHEA Grapalat" w:hAnsi="GHEA Grapalat"/>
            <w:b/>
          </w:rPr>
          <w:br w:type="page"/>
        </w:r>
      </w:ins>
    </w:p>
    <w:p w14:paraId="7C4F8564" w14:textId="77777777" w:rsidR="002B66A2" w:rsidRPr="002C04C9" w:rsidRDefault="002B66A2">
      <w:pPr>
        <w:rPr>
          <w:ins w:id="22" w:author="Inesa Kocharyan" w:date="2025-03-21T20:32:00Z"/>
          <w:rFonts w:ascii="GHEA Grapalat" w:hAnsi="GHEA Grapalat"/>
          <w:b/>
        </w:rPr>
      </w:pPr>
    </w:p>
    <w:p w14:paraId="11BD3E8C" w14:textId="77777777" w:rsidR="00652A78" w:rsidRPr="002C04C9" w:rsidRDefault="00652A78" w:rsidP="00652A78">
      <w:pPr>
        <w:jc w:val="right"/>
        <w:rPr>
          <w:rFonts w:ascii="GHEA Grapalat" w:hAnsi="GHEA Grapalat"/>
          <w:b/>
        </w:rPr>
      </w:pPr>
      <w:r w:rsidRPr="002C04C9">
        <w:rPr>
          <w:rFonts w:ascii="GHEA Grapalat" w:hAnsi="GHEA Grapalat"/>
          <w:b/>
        </w:rPr>
        <w:t>Приложение 1.</w:t>
      </w:r>
      <w:r w:rsidR="003E71A6" w:rsidRPr="002C04C9">
        <w:rPr>
          <w:rFonts w:ascii="GHEA Grapalat" w:hAnsi="GHEA Grapalat"/>
          <w:b/>
        </w:rPr>
        <w:t>4</w:t>
      </w:r>
      <w:r w:rsidRPr="002C04C9">
        <w:rPr>
          <w:rFonts w:ascii="GHEA Grapalat" w:hAnsi="GHEA Grapalat"/>
          <w:b/>
        </w:rPr>
        <w:t xml:space="preserve">** </w:t>
      </w:r>
    </w:p>
    <w:p w14:paraId="24154605" w14:textId="2E4342D7" w:rsidR="00652A78" w:rsidRPr="002C04C9" w:rsidRDefault="00652A78" w:rsidP="00652A78">
      <w:pPr>
        <w:jc w:val="right"/>
        <w:rPr>
          <w:rFonts w:ascii="GHEA Grapalat" w:hAnsi="GHEA Grapalat"/>
          <w:b/>
        </w:rPr>
      </w:pPr>
      <w:r w:rsidRPr="002C04C9">
        <w:rPr>
          <w:rFonts w:ascii="GHEA Grapalat" w:hAnsi="GHEA Grapalat"/>
          <w:b/>
        </w:rPr>
        <w:t xml:space="preserve">к Приглашению на </w:t>
      </w:r>
      <w:r w:rsidR="007D6B26">
        <w:rPr>
          <w:rFonts w:ascii="GHEA Grapalat" w:hAnsi="GHEA Grapalat"/>
          <w:b/>
        </w:rPr>
        <w:t>запрос котировок</w:t>
      </w:r>
    </w:p>
    <w:p w14:paraId="5F2BFA64" w14:textId="1F78DADB" w:rsidR="00652A78" w:rsidRPr="002C04C9" w:rsidRDefault="00652A78" w:rsidP="00652A78">
      <w:pPr>
        <w:pStyle w:val="Heading3"/>
        <w:keepNext w:val="0"/>
        <w:widowControl w:val="0"/>
        <w:spacing w:after="160" w:line="240" w:lineRule="auto"/>
        <w:ind w:firstLine="567"/>
        <w:jc w:val="right"/>
        <w:rPr>
          <w:rFonts w:ascii="GHEA Grapalat" w:hAnsi="GHEA Grapalat"/>
          <w:b/>
          <w:i w:val="0"/>
          <w:sz w:val="24"/>
          <w:szCs w:val="24"/>
        </w:rPr>
      </w:pPr>
      <w:r w:rsidRPr="002C04C9">
        <w:rPr>
          <w:rFonts w:ascii="GHEA Grapalat" w:hAnsi="GHEA Grapalat"/>
          <w:b/>
          <w:i w:val="0"/>
          <w:sz w:val="24"/>
          <w:szCs w:val="24"/>
        </w:rPr>
        <w:t xml:space="preserve">под кодом </w:t>
      </w:r>
      <w:r w:rsidR="007D6B26" w:rsidRPr="002C04C9">
        <w:rPr>
          <w:rFonts w:ascii="GHEA Grapalat" w:hAnsi="GHEA Grapalat"/>
          <w:b/>
          <w:i w:val="0"/>
          <w:sz w:val="24"/>
          <w:szCs w:val="24"/>
        </w:rPr>
        <w:t>HFF-NTsDzB-2025/5</w:t>
      </w:r>
    </w:p>
    <w:p w14:paraId="3531C098" w14:textId="77777777" w:rsidR="00123294" w:rsidRPr="002C04C9" w:rsidRDefault="00123294" w:rsidP="00B46D58">
      <w:pPr>
        <w:rPr>
          <w:rFonts w:ascii="GHEA Grapalat" w:hAnsi="GHEA Grapalat"/>
          <w:b/>
        </w:rPr>
      </w:pPr>
    </w:p>
    <w:p w14:paraId="50B66122" w14:textId="77777777" w:rsidR="00B048B2" w:rsidRPr="002C04C9" w:rsidRDefault="00B048B2" w:rsidP="00B46D58">
      <w:pPr>
        <w:rPr>
          <w:rFonts w:ascii="GHEA Grapalat" w:hAnsi="GHEA Grapalat"/>
          <w:b/>
        </w:rPr>
      </w:pPr>
    </w:p>
    <w:p w14:paraId="7FB92DFD" w14:textId="77777777" w:rsidR="00A9306E" w:rsidRPr="002C04C9" w:rsidRDefault="00A9306E" w:rsidP="00A9306E">
      <w:pPr>
        <w:ind w:left="360" w:hanging="360"/>
        <w:jc w:val="center"/>
        <w:rPr>
          <w:rFonts w:ascii="GHEA Grapalat" w:hAnsi="GHEA Grapalat"/>
          <w:b/>
        </w:rPr>
      </w:pPr>
      <w:r w:rsidRPr="002C04C9">
        <w:rPr>
          <w:rFonts w:ascii="GHEA Grapalat" w:hAnsi="GHEA Grapalat"/>
          <w:b/>
        </w:rPr>
        <w:t>ФОРМА</w:t>
      </w:r>
    </w:p>
    <w:p w14:paraId="7E263E8A" w14:textId="77777777" w:rsidR="00A9306E" w:rsidRPr="002C04C9" w:rsidRDefault="00A9306E" w:rsidP="00A9306E">
      <w:pPr>
        <w:ind w:left="360" w:hanging="360"/>
        <w:jc w:val="center"/>
        <w:rPr>
          <w:rFonts w:ascii="GHEA Grapalat" w:hAnsi="GHEA Grapalat"/>
          <w:b/>
        </w:rPr>
      </w:pPr>
      <w:r w:rsidRPr="002C04C9">
        <w:rPr>
          <w:rFonts w:ascii="GHEA Grapalat" w:hAnsi="GHEA Grapalat"/>
          <w:b/>
        </w:rPr>
        <w:t>ДЕКЛАРАЦИИ О РЕАЛЬНЫХ  БЕНЕФИЦИАРАХ</w:t>
      </w:r>
    </w:p>
    <w:p w14:paraId="1C3A2940" w14:textId="77777777" w:rsidR="00A9306E" w:rsidRPr="002C04C9" w:rsidRDefault="00A9306E" w:rsidP="00A9306E">
      <w:pPr>
        <w:ind w:left="360" w:hanging="360"/>
        <w:jc w:val="center"/>
        <w:rPr>
          <w:rFonts w:ascii="GHEA Grapalat" w:eastAsia="GHEA Grapalat" w:hAnsi="GHEA Grapalat" w:cs="GHEA Grapalat"/>
          <w:b/>
        </w:rPr>
      </w:pPr>
    </w:p>
    <w:p w14:paraId="7E4D2C20" w14:textId="77777777" w:rsidR="00A9306E" w:rsidRPr="002C04C9"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sidRPr="002C04C9">
        <w:rPr>
          <w:rFonts w:ascii="GHEA Grapalat" w:eastAsia="GHEA Grapalat" w:hAnsi="GHEA Grapalat" w:cs="GHEA Grapalat"/>
          <w:b/>
          <w:color w:val="000000"/>
        </w:rPr>
        <w:t>Организация</w:t>
      </w:r>
    </w:p>
    <w:p w14:paraId="71A2CA72" w14:textId="77777777" w:rsidR="00A9306E" w:rsidRPr="002C04C9"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2C04C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2C04C9" w14:paraId="2E336D7E" w14:textId="77777777" w:rsidTr="00F32DDC">
        <w:tc>
          <w:tcPr>
            <w:tcW w:w="2836" w:type="dxa"/>
            <w:shd w:val="clear" w:color="auto" w:fill="D9E2F3"/>
            <w:vAlign w:val="center"/>
          </w:tcPr>
          <w:p w14:paraId="0D3D7D50" w14:textId="77777777" w:rsidR="00A9306E" w:rsidRPr="002C04C9"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4C9">
              <w:rPr>
                <w:rFonts w:ascii="GHEA Grapalat" w:eastAsia="GHEA Grapalat" w:hAnsi="GHEA Grapalat" w:cs="GHEA Grapalat"/>
                <w:color w:val="000000"/>
              </w:rPr>
              <w:t>Наименование</w:t>
            </w:r>
          </w:p>
        </w:tc>
        <w:tc>
          <w:tcPr>
            <w:tcW w:w="6180" w:type="dxa"/>
            <w:vAlign w:val="center"/>
          </w:tcPr>
          <w:p w14:paraId="0AFD3052" w14:textId="77777777" w:rsidR="00A9306E" w:rsidRPr="002C04C9" w:rsidRDefault="00A9306E" w:rsidP="00F32DDC">
            <w:pPr>
              <w:spacing w:before="240" w:after="240"/>
              <w:rPr>
                <w:rFonts w:ascii="GHEA Grapalat" w:eastAsia="GHEA Grapalat" w:hAnsi="GHEA Grapalat" w:cs="GHEA Grapalat"/>
              </w:rPr>
            </w:pPr>
          </w:p>
        </w:tc>
      </w:tr>
      <w:tr w:rsidR="00A9306E" w:rsidRPr="002C04C9" w14:paraId="337C6E8A" w14:textId="77777777" w:rsidTr="00F32DDC">
        <w:tc>
          <w:tcPr>
            <w:tcW w:w="2836" w:type="dxa"/>
            <w:shd w:val="clear" w:color="auto" w:fill="D9E2F3"/>
            <w:vAlign w:val="center"/>
          </w:tcPr>
          <w:p w14:paraId="05FC3AFE" w14:textId="77777777" w:rsidR="00A9306E" w:rsidRPr="002C04C9"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4C9">
              <w:rPr>
                <w:rFonts w:ascii="GHEA Grapalat" w:eastAsia="GHEA Grapalat" w:hAnsi="GHEA Grapalat" w:cs="GHEA Grapalat"/>
                <w:color w:val="000000"/>
              </w:rPr>
              <w:t>Наименование латинскими буквами</w:t>
            </w:r>
          </w:p>
        </w:tc>
        <w:tc>
          <w:tcPr>
            <w:tcW w:w="6180" w:type="dxa"/>
            <w:vAlign w:val="center"/>
          </w:tcPr>
          <w:p w14:paraId="386FC8F0" w14:textId="77777777" w:rsidR="00A9306E" w:rsidRPr="002C04C9" w:rsidRDefault="00A9306E" w:rsidP="00F32DDC">
            <w:pPr>
              <w:spacing w:before="240" w:after="240"/>
              <w:rPr>
                <w:rFonts w:ascii="GHEA Grapalat" w:eastAsia="GHEA Grapalat" w:hAnsi="GHEA Grapalat" w:cs="GHEA Grapalat"/>
              </w:rPr>
            </w:pPr>
          </w:p>
        </w:tc>
      </w:tr>
      <w:tr w:rsidR="00A9306E" w:rsidRPr="002C04C9" w14:paraId="5D323459" w14:textId="77777777" w:rsidTr="00F32DDC">
        <w:tc>
          <w:tcPr>
            <w:tcW w:w="2836" w:type="dxa"/>
            <w:shd w:val="clear" w:color="auto" w:fill="D9E2F3"/>
            <w:vAlign w:val="center"/>
          </w:tcPr>
          <w:p w14:paraId="47A96552" w14:textId="77777777" w:rsidR="00A9306E" w:rsidRPr="002C04C9"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4C9">
              <w:rPr>
                <w:rFonts w:ascii="GHEA Grapalat" w:eastAsia="GHEA Grapalat" w:hAnsi="GHEA Grapalat" w:cs="GHEA Grapalat"/>
                <w:color w:val="000000"/>
              </w:rPr>
              <w:t>Номер государственной регистрации</w:t>
            </w:r>
          </w:p>
        </w:tc>
        <w:tc>
          <w:tcPr>
            <w:tcW w:w="6180" w:type="dxa"/>
            <w:vAlign w:val="center"/>
          </w:tcPr>
          <w:p w14:paraId="48A0D5AD" w14:textId="77777777" w:rsidR="00A9306E" w:rsidRPr="002C04C9" w:rsidRDefault="00A9306E" w:rsidP="00F32DDC">
            <w:pPr>
              <w:spacing w:before="240" w:after="240"/>
              <w:rPr>
                <w:rFonts w:ascii="GHEA Grapalat" w:eastAsia="GHEA Grapalat" w:hAnsi="GHEA Grapalat" w:cs="GHEA Grapalat"/>
              </w:rPr>
            </w:pPr>
          </w:p>
        </w:tc>
      </w:tr>
      <w:tr w:rsidR="00A9306E" w:rsidRPr="002C04C9" w14:paraId="7A9A744D" w14:textId="77777777" w:rsidTr="00F32DDC">
        <w:tc>
          <w:tcPr>
            <w:tcW w:w="2836" w:type="dxa"/>
            <w:shd w:val="clear" w:color="auto" w:fill="D9E2F3"/>
            <w:vAlign w:val="center"/>
          </w:tcPr>
          <w:p w14:paraId="6A0F26C0" w14:textId="77777777" w:rsidR="00A9306E" w:rsidRPr="002C04C9"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4C9">
              <w:rPr>
                <w:rFonts w:ascii="GHEA Grapalat" w:eastAsia="GHEA Grapalat" w:hAnsi="GHEA Grapalat" w:cs="GHEA Grapalat"/>
                <w:color w:val="000000"/>
              </w:rPr>
              <w:t>День, месяц, год регистрации</w:t>
            </w:r>
          </w:p>
        </w:tc>
        <w:tc>
          <w:tcPr>
            <w:tcW w:w="6180" w:type="dxa"/>
            <w:vAlign w:val="center"/>
          </w:tcPr>
          <w:p w14:paraId="624E8D95" w14:textId="77777777" w:rsidR="00A9306E" w:rsidRPr="002C04C9" w:rsidRDefault="00A9306E" w:rsidP="00F32DDC">
            <w:pPr>
              <w:spacing w:before="240" w:after="240"/>
              <w:rPr>
                <w:rFonts w:ascii="GHEA Grapalat" w:eastAsia="GHEA Grapalat" w:hAnsi="GHEA Grapalat" w:cs="GHEA Grapalat"/>
              </w:rPr>
            </w:pPr>
          </w:p>
        </w:tc>
      </w:tr>
      <w:tr w:rsidR="00A9306E" w:rsidRPr="002C04C9" w14:paraId="251AC28A" w14:textId="77777777" w:rsidTr="00F32DDC">
        <w:tc>
          <w:tcPr>
            <w:tcW w:w="2836" w:type="dxa"/>
            <w:shd w:val="clear" w:color="auto" w:fill="D9E2F3"/>
            <w:vAlign w:val="center"/>
          </w:tcPr>
          <w:p w14:paraId="126CB2C0" w14:textId="77777777" w:rsidR="00A9306E" w:rsidRPr="002C04C9"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2C04C9">
              <w:rPr>
                <w:rFonts w:ascii="GHEA Grapalat" w:eastAsia="GHEA Grapalat" w:hAnsi="GHEA Grapalat" w:cs="GHEA Grapalat"/>
                <w:color w:val="000000"/>
              </w:rPr>
              <w:t xml:space="preserve">Адрес </w:t>
            </w:r>
            <w:ins w:id="23" w:author="Inesa Kocharyan" w:date="2021-08-30T12:39:00Z">
              <w:r w:rsidRPr="002C04C9">
                <w:rPr>
                  <w:rFonts w:ascii="GHEA Grapalat" w:eastAsia="GHEA Grapalat" w:hAnsi="GHEA Grapalat" w:cs="GHEA Grapalat"/>
                  <w:color w:val="000000"/>
                </w:rPr>
                <w:t xml:space="preserve"> </w:t>
              </w:r>
            </w:ins>
            <w:r w:rsidRPr="002C04C9">
              <w:rPr>
                <w:rFonts w:ascii="GHEA Grapalat" w:eastAsia="GHEA Grapalat" w:hAnsi="GHEA Grapalat" w:cs="GHEA Grapalat"/>
                <w:color w:val="000000"/>
              </w:rPr>
              <w:t>регистрации</w:t>
            </w:r>
          </w:p>
        </w:tc>
        <w:tc>
          <w:tcPr>
            <w:tcW w:w="6180" w:type="dxa"/>
            <w:vAlign w:val="center"/>
          </w:tcPr>
          <w:p w14:paraId="6F121E21" w14:textId="77777777" w:rsidR="00A9306E" w:rsidRPr="002C04C9" w:rsidRDefault="00A9306E" w:rsidP="00F32DDC">
            <w:pPr>
              <w:spacing w:before="240" w:after="240"/>
              <w:rPr>
                <w:rFonts w:ascii="GHEA Grapalat" w:eastAsia="GHEA Grapalat" w:hAnsi="GHEA Grapalat" w:cs="GHEA Grapalat"/>
              </w:rPr>
            </w:pPr>
          </w:p>
        </w:tc>
      </w:tr>
      <w:tr w:rsidR="00A9306E" w:rsidRPr="002C04C9" w14:paraId="286305BE" w14:textId="77777777" w:rsidTr="00F32DDC">
        <w:tc>
          <w:tcPr>
            <w:tcW w:w="2836" w:type="dxa"/>
            <w:shd w:val="clear" w:color="auto" w:fill="D9E2F3"/>
            <w:vAlign w:val="center"/>
          </w:tcPr>
          <w:p w14:paraId="0EA5E700" w14:textId="77777777" w:rsidR="00A9306E" w:rsidRPr="002C04C9"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2C04C9">
              <w:rPr>
                <w:rFonts w:ascii="GHEA Grapalat" w:eastAsia="GHEA Grapalat" w:hAnsi="GHEA Grapalat" w:cs="GHEA Grapalat"/>
                <w:color w:val="000000"/>
              </w:rPr>
              <w:t>Государство регистрации</w:t>
            </w:r>
          </w:p>
        </w:tc>
        <w:tc>
          <w:tcPr>
            <w:tcW w:w="6180" w:type="dxa"/>
            <w:vAlign w:val="center"/>
          </w:tcPr>
          <w:p w14:paraId="0D9BADB1" w14:textId="77777777" w:rsidR="00A9306E" w:rsidRPr="002C04C9" w:rsidRDefault="00A9306E" w:rsidP="00F32DDC">
            <w:pPr>
              <w:spacing w:before="240" w:after="240"/>
              <w:ind w:left="993" w:hanging="851"/>
              <w:rPr>
                <w:rFonts w:ascii="GHEA Grapalat" w:eastAsia="GHEA Grapalat" w:hAnsi="GHEA Grapalat" w:cs="GHEA Grapalat"/>
              </w:rPr>
            </w:pPr>
          </w:p>
        </w:tc>
      </w:tr>
      <w:tr w:rsidR="00A9306E" w:rsidRPr="002C04C9" w14:paraId="16EE8E49" w14:textId="77777777" w:rsidTr="00F32DDC">
        <w:tc>
          <w:tcPr>
            <w:tcW w:w="2836" w:type="dxa"/>
            <w:shd w:val="clear" w:color="auto" w:fill="D9E2F3"/>
            <w:vAlign w:val="center"/>
          </w:tcPr>
          <w:p w14:paraId="79E00477" w14:textId="77777777" w:rsidR="00A9306E" w:rsidRPr="002C04C9"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2C04C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22183D26" w14:textId="77777777" w:rsidR="00A9306E" w:rsidRPr="002C04C9" w:rsidRDefault="00A9306E" w:rsidP="00F32DDC">
            <w:pPr>
              <w:spacing w:before="240" w:after="240"/>
              <w:ind w:left="993" w:hanging="851"/>
              <w:rPr>
                <w:rFonts w:ascii="GHEA Grapalat" w:eastAsia="GHEA Grapalat" w:hAnsi="GHEA Grapalat" w:cs="GHEA Grapalat"/>
              </w:rPr>
            </w:pPr>
          </w:p>
        </w:tc>
      </w:tr>
    </w:tbl>
    <w:p w14:paraId="58D531D4" w14:textId="77777777" w:rsidR="00A9306E" w:rsidRPr="002C04C9"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2C04C9">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2C04C9" w14:paraId="01556F7C" w14:textId="77777777" w:rsidTr="00F32DDC">
        <w:tc>
          <w:tcPr>
            <w:tcW w:w="2835" w:type="dxa"/>
            <w:shd w:val="clear" w:color="auto" w:fill="D9E2F3"/>
            <w:vAlign w:val="center"/>
          </w:tcPr>
          <w:p w14:paraId="05E56B69" w14:textId="77777777" w:rsidR="00A9306E" w:rsidRPr="002C04C9"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4C9">
              <w:rPr>
                <w:rFonts w:ascii="GHEA Grapalat" w:eastAsia="GHEA Grapalat" w:hAnsi="GHEA Grapalat" w:cs="GHEA Grapalat"/>
                <w:color w:val="000000"/>
              </w:rPr>
              <w:t>Имя и фамилия лица, представляющего декларацию</w:t>
            </w:r>
          </w:p>
        </w:tc>
        <w:tc>
          <w:tcPr>
            <w:tcW w:w="6180" w:type="dxa"/>
            <w:vAlign w:val="center"/>
          </w:tcPr>
          <w:p w14:paraId="4D564302" w14:textId="77777777" w:rsidR="00A9306E" w:rsidRPr="002C04C9" w:rsidRDefault="00A9306E" w:rsidP="00F32DDC">
            <w:pPr>
              <w:spacing w:before="240" w:after="240"/>
              <w:rPr>
                <w:rFonts w:ascii="GHEA Grapalat" w:eastAsia="GHEA Grapalat" w:hAnsi="GHEA Grapalat" w:cs="GHEA Grapalat"/>
              </w:rPr>
            </w:pPr>
          </w:p>
        </w:tc>
      </w:tr>
      <w:tr w:rsidR="00A9306E" w:rsidRPr="002C04C9" w14:paraId="056A1CC8" w14:textId="77777777" w:rsidTr="00F32DDC">
        <w:trPr>
          <w:trHeight w:val="1487"/>
        </w:trPr>
        <w:tc>
          <w:tcPr>
            <w:tcW w:w="2835" w:type="dxa"/>
            <w:shd w:val="clear" w:color="auto" w:fill="D9E2F3"/>
            <w:vAlign w:val="center"/>
          </w:tcPr>
          <w:p w14:paraId="45A28DA9" w14:textId="77777777" w:rsidR="00A9306E" w:rsidRPr="002C04C9"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4C9">
              <w:rPr>
                <w:rFonts w:ascii="GHEA Grapalat" w:eastAsia="GHEA Grapalat" w:hAnsi="GHEA Grapalat" w:cs="GHEA Grapalat"/>
                <w:color w:val="000000"/>
              </w:rPr>
              <w:t>Должность лица, представляющего декларацию</w:t>
            </w:r>
          </w:p>
        </w:tc>
        <w:tc>
          <w:tcPr>
            <w:tcW w:w="6180" w:type="dxa"/>
            <w:vAlign w:val="center"/>
          </w:tcPr>
          <w:p w14:paraId="08216D48" w14:textId="77777777" w:rsidR="00A9306E" w:rsidRPr="002C04C9" w:rsidRDefault="00A9306E" w:rsidP="00F32DDC">
            <w:pPr>
              <w:spacing w:before="240" w:after="240"/>
              <w:rPr>
                <w:rFonts w:ascii="GHEA Grapalat" w:eastAsia="GHEA Grapalat" w:hAnsi="GHEA Grapalat" w:cs="GHEA Grapalat"/>
              </w:rPr>
            </w:pPr>
          </w:p>
        </w:tc>
      </w:tr>
    </w:tbl>
    <w:p w14:paraId="52DECBEB" w14:textId="77777777" w:rsidR="00A9306E" w:rsidRPr="002C04C9"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2C04C9">
        <w:rPr>
          <w:rFonts w:ascii="GHEA Grapalat" w:eastAsia="GHEA Grapalat" w:hAnsi="GHEA Grapalat" w:cs="GHEA Grapalat"/>
          <w:i/>
          <w:color w:val="000000"/>
        </w:rPr>
        <w:lastRenderedPageBreak/>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2C04C9" w14:paraId="2FD0F337" w14:textId="77777777" w:rsidTr="00F32DDC">
        <w:tc>
          <w:tcPr>
            <w:tcW w:w="2835" w:type="dxa"/>
            <w:shd w:val="clear" w:color="auto" w:fill="D9E2F3"/>
            <w:vAlign w:val="center"/>
          </w:tcPr>
          <w:p w14:paraId="4841D71A" w14:textId="77777777" w:rsidR="00A9306E" w:rsidRPr="002C04C9"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2C04C9">
              <w:rPr>
                <w:rFonts w:ascii="GHEA Grapalat" w:eastAsia="GHEA Grapalat" w:hAnsi="GHEA Grapalat" w:cs="GHEA Grapalat"/>
                <w:color w:val="000000"/>
              </w:rPr>
              <w:t>День, месяц, год подписания декларации</w:t>
            </w:r>
          </w:p>
        </w:tc>
        <w:tc>
          <w:tcPr>
            <w:tcW w:w="6180" w:type="dxa"/>
            <w:vAlign w:val="center"/>
          </w:tcPr>
          <w:p w14:paraId="20E5ED65" w14:textId="77777777" w:rsidR="00A9306E" w:rsidRPr="002C04C9" w:rsidRDefault="00A9306E" w:rsidP="00F32DDC">
            <w:pPr>
              <w:spacing w:before="240" w:after="240"/>
              <w:rPr>
                <w:rFonts w:ascii="GHEA Grapalat" w:eastAsia="GHEA Grapalat" w:hAnsi="GHEA Grapalat" w:cs="GHEA Grapalat"/>
              </w:rPr>
            </w:pPr>
          </w:p>
        </w:tc>
      </w:tr>
      <w:tr w:rsidR="00A9306E" w:rsidRPr="002C04C9" w14:paraId="56A56A77" w14:textId="77777777" w:rsidTr="00F32DDC">
        <w:tc>
          <w:tcPr>
            <w:tcW w:w="2835" w:type="dxa"/>
            <w:shd w:val="clear" w:color="auto" w:fill="D9E2F3"/>
            <w:vAlign w:val="center"/>
          </w:tcPr>
          <w:p w14:paraId="7E0F4F4E" w14:textId="77777777" w:rsidR="00A9306E" w:rsidRPr="002C04C9"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2C04C9">
              <w:rPr>
                <w:rFonts w:ascii="GHEA Grapalat" w:eastAsia="GHEA Grapalat" w:hAnsi="GHEA Grapalat" w:cs="GHEA Grapalat"/>
                <w:color w:val="000000"/>
              </w:rPr>
              <w:t>Количество страниц декларации</w:t>
            </w:r>
          </w:p>
        </w:tc>
        <w:tc>
          <w:tcPr>
            <w:tcW w:w="6180" w:type="dxa"/>
            <w:vAlign w:val="center"/>
          </w:tcPr>
          <w:p w14:paraId="2C626ABC" w14:textId="77777777" w:rsidR="00A9306E" w:rsidRPr="002C04C9" w:rsidRDefault="00A9306E" w:rsidP="00F32DDC">
            <w:pPr>
              <w:spacing w:before="240" w:after="240"/>
              <w:rPr>
                <w:rFonts w:ascii="GHEA Grapalat" w:eastAsia="GHEA Grapalat" w:hAnsi="GHEA Grapalat" w:cs="GHEA Grapalat"/>
              </w:rPr>
            </w:pPr>
          </w:p>
        </w:tc>
      </w:tr>
      <w:tr w:rsidR="00A9306E" w:rsidRPr="002C04C9" w14:paraId="18912BFE" w14:textId="77777777" w:rsidTr="00F32DDC">
        <w:tc>
          <w:tcPr>
            <w:tcW w:w="2835" w:type="dxa"/>
            <w:shd w:val="clear" w:color="auto" w:fill="D9E2F3"/>
            <w:vAlign w:val="center"/>
          </w:tcPr>
          <w:p w14:paraId="22F22B9A" w14:textId="77777777" w:rsidR="00A9306E" w:rsidRPr="002C04C9"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2C04C9">
              <w:rPr>
                <w:rFonts w:ascii="GHEA Grapalat" w:eastAsia="GHEA Grapalat" w:hAnsi="GHEA Grapalat" w:cs="GHEA Grapalat"/>
                <w:color w:val="000000"/>
              </w:rPr>
              <w:t>Подпись лица, представляющего декларацию</w:t>
            </w:r>
          </w:p>
        </w:tc>
        <w:tc>
          <w:tcPr>
            <w:tcW w:w="6180" w:type="dxa"/>
            <w:vAlign w:val="center"/>
          </w:tcPr>
          <w:p w14:paraId="3F7F7AA7" w14:textId="77777777" w:rsidR="00A9306E" w:rsidRPr="002C04C9" w:rsidRDefault="00A9306E" w:rsidP="00F32DDC">
            <w:pPr>
              <w:spacing w:before="240" w:after="240"/>
              <w:rPr>
                <w:rFonts w:ascii="GHEA Grapalat" w:eastAsia="GHEA Grapalat" w:hAnsi="GHEA Grapalat" w:cs="GHEA Grapalat"/>
              </w:rPr>
            </w:pPr>
          </w:p>
        </w:tc>
      </w:tr>
    </w:tbl>
    <w:p w14:paraId="14516227" w14:textId="77777777" w:rsidR="00A9306E" w:rsidRPr="002C04C9" w:rsidRDefault="00A9306E" w:rsidP="00A9306E">
      <w:pPr>
        <w:rPr>
          <w:rFonts w:ascii="GHEA Grapalat" w:eastAsia="GHEA Grapalat" w:hAnsi="GHEA Grapalat" w:cs="GHEA Grapalat"/>
        </w:rPr>
      </w:pPr>
    </w:p>
    <w:p w14:paraId="112F3276" w14:textId="77777777" w:rsidR="00A9306E" w:rsidRPr="002C04C9" w:rsidRDefault="00A9306E" w:rsidP="00A9306E">
      <w:pPr>
        <w:rPr>
          <w:rFonts w:ascii="GHEA Grapalat" w:eastAsia="GHEA Grapalat" w:hAnsi="GHEA Grapalat" w:cs="GHEA Grapalat"/>
        </w:rPr>
      </w:pPr>
      <w:r w:rsidRPr="002C04C9">
        <w:rPr>
          <w:rFonts w:ascii="GHEA Grapalat" w:hAnsi="GHEA Grapalat"/>
        </w:rPr>
        <w:br w:type="page"/>
      </w:r>
    </w:p>
    <w:p w14:paraId="5AAF867F" w14:textId="77777777" w:rsidR="00A9306E" w:rsidRPr="002C04C9"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2C04C9">
        <w:rPr>
          <w:rFonts w:ascii="GHEA Grapalat" w:eastAsia="GHEA Grapalat" w:hAnsi="GHEA Grapalat" w:cs="GHEA Grapalat"/>
          <w:b/>
          <w:color w:val="000000"/>
        </w:rPr>
        <w:lastRenderedPageBreak/>
        <w:t>Данные листинга  акций</w:t>
      </w:r>
    </w:p>
    <w:p w14:paraId="1AC7A7BB" w14:textId="77777777" w:rsidR="00A9306E" w:rsidRPr="002C04C9"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2C04C9">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2C04C9" w14:paraId="3D1BABE9" w14:textId="77777777" w:rsidTr="00F32DDC">
        <w:tc>
          <w:tcPr>
            <w:tcW w:w="2835" w:type="dxa"/>
            <w:shd w:val="clear" w:color="auto" w:fill="D9E2F3"/>
            <w:vAlign w:val="center"/>
          </w:tcPr>
          <w:p w14:paraId="787A727E" w14:textId="77777777" w:rsidR="00A9306E" w:rsidRPr="002C04C9"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2C04C9">
              <w:rPr>
                <w:rFonts w:ascii="GHEA Grapalat" w:eastAsia="GHEA Grapalat" w:hAnsi="GHEA Grapalat" w:cs="GHEA Grapalat"/>
                <w:color w:val="000000"/>
              </w:rPr>
              <w:t>Наименование фондовой биржи</w:t>
            </w:r>
          </w:p>
        </w:tc>
        <w:tc>
          <w:tcPr>
            <w:tcW w:w="6180" w:type="dxa"/>
            <w:vAlign w:val="center"/>
          </w:tcPr>
          <w:p w14:paraId="0C874982" w14:textId="77777777" w:rsidR="00A9306E" w:rsidRPr="002C04C9" w:rsidRDefault="00A9306E" w:rsidP="00F32DDC">
            <w:pPr>
              <w:spacing w:before="240" w:after="240"/>
              <w:rPr>
                <w:rFonts w:ascii="GHEA Grapalat" w:eastAsia="GHEA Grapalat" w:hAnsi="GHEA Grapalat" w:cs="GHEA Grapalat"/>
              </w:rPr>
            </w:pPr>
          </w:p>
        </w:tc>
      </w:tr>
      <w:tr w:rsidR="00A9306E" w:rsidRPr="002C04C9" w14:paraId="6277C907" w14:textId="77777777" w:rsidTr="00F32DDC">
        <w:tc>
          <w:tcPr>
            <w:tcW w:w="2835" w:type="dxa"/>
            <w:shd w:val="clear" w:color="auto" w:fill="D9E2F3"/>
            <w:vAlign w:val="center"/>
          </w:tcPr>
          <w:p w14:paraId="699EDF83" w14:textId="77777777" w:rsidR="00A9306E" w:rsidRPr="002C04C9"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4C9">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14:paraId="0EF18494" w14:textId="77777777" w:rsidR="00A9306E" w:rsidRPr="002C04C9" w:rsidRDefault="00A9306E" w:rsidP="00F32DDC">
            <w:pPr>
              <w:spacing w:before="240" w:after="240"/>
              <w:rPr>
                <w:rFonts w:ascii="GHEA Grapalat" w:eastAsia="GHEA Grapalat" w:hAnsi="GHEA Grapalat" w:cs="GHEA Grapalat"/>
              </w:rPr>
            </w:pPr>
          </w:p>
        </w:tc>
      </w:tr>
    </w:tbl>
    <w:p w14:paraId="2867F247" w14:textId="77777777" w:rsidR="00A9306E" w:rsidRPr="002C04C9"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2C04C9">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2C04C9" w14:paraId="194C372C" w14:textId="77777777" w:rsidTr="00F32DDC">
        <w:tc>
          <w:tcPr>
            <w:tcW w:w="2835" w:type="dxa"/>
            <w:shd w:val="clear" w:color="auto" w:fill="D9E2F3"/>
            <w:vAlign w:val="center"/>
          </w:tcPr>
          <w:p w14:paraId="36C65460" w14:textId="77777777" w:rsidR="00A9306E" w:rsidRPr="002C04C9"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4C9">
              <w:rPr>
                <w:rFonts w:ascii="GHEA Grapalat" w:eastAsia="GHEA Grapalat" w:hAnsi="GHEA Grapalat" w:cs="GHEA Grapalat"/>
                <w:color w:val="000000"/>
              </w:rPr>
              <w:t>Наименование</w:t>
            </w:r>
          </w:p>
        </w:tc>
        <w:tc>
          <w:tcPr>
            <w:tcW w:w="6180" w:type="dxa"/>
            <w:vAlign w:val="center"/>
          </w:tcPr>
          <w:p w14:paraId="719FC4C2" w14:textId="77777777" w:rsidR="00A9306E" w:rsidRPr="002C04C9" w:rsidRDefault="00A9306E" w:rsidP="00F32DDC">
            <w:pPr>
              <w:spacing w:before="240" w:after="240"/>
              <w:rPr>
                <w:rFonts w:ascii="GHEA Grapalat" w:eastAsia="GHEA Grapalat" w:hAnsi="GHEA Grapalat" w:cs="GHEA Grapalat"/>
              </w:rPr>
            </w:pPr>
          </w:p>
        </w:tc>
      </w:tr>
      <w:tr w:rsidR="00A9306E" w:rsidRPr="002C04C9" w14:paraId="2A97B307" w14:textId="77777777" w:rsidTr="00F32DDC">
        <w:tc>
          <w:tcPr>
            <w:tcW w:w="2835" w:type="dxa"/>
            <w:shd w:val="clear" w:color="auto" w:fill="D9E2F3"/>
            <w:vAlign w:val="center"/>
          </w:tcPr>
          <w:p w14:paraId="1BED4DA8" w14:textId="77777777" w:rsidR="00A9306E" w:rsidRPr="002C04C9"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4C9">
              <w:rPr>
                <w:rFonts w:ascii="GHEA Grapalat" w:eastAsia="GHEA Grapalat" w:hAnsi="GHEA Grapalat" w:cs="GHEA Grapalat"/>
                <w:color w:val="000000"/>
              </w:rPr>
              <w:t>Наименование латинскими буквами</w:t>
            </w:r>
            <w:r w:rsidRPr="002C04C9">
              <w:t xml:space="preserve"> </w:t>
            </w:r>
          </w:p>
        </w:tc>
        <w:tc>
          <w:tcPr>
            <w:tcW w:w="6180" w:type="dxa"/>
            <w:vAlign w:val="center"/>
          </w:tcPr>
          <w:p w14:paraId="79C8E21F" w14:textId="77777777" w:rsidR="00A9306E" w:rsidRPr="002C04C9" w:rsidRDefault="00A9306E" w:rsidP="00F32DDC">
            <w:pPr>
              <w:spacing w:before="240" w:after="240"/>
              <w:rPr>
                <w:rFonts w:ascii="GHEA Grapalat" w:eastAsia="GHEA Grapalat" w:hAnsi="GHEA Grapalat" w:cs="GHEA Grapalat"/>
              </w:rPr>
            </w:pPr>
          </w:p>
        </w:tc>
      </w:tr>
      <w:tr w:rsidR="00A9306E" w:rsidRPr="002C04C9" w14:paraId="66985927" w14:textId="77777777" w:rsidTr="00F32DDC">
        <w:tc>
          <w:tcPr>
            <w:tcW w:w="2835" w:type="dxa"/>
            <w:shd w:val="clear" w:color="auto" w:fill="D9E2F3"/>
            <w:vAlign w:val="center"/>
          </w:tcPr>
          <w:p w14:paraId="18BBDF73" w14:textId="77777777" w:rsidR="00A9306E" w:rsidRPr="002C04C9"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4C9">
              <w:rPr>
                <w:rFonts w:ascii="GHEA Grapalat" w:eastAsia="GHEA Grapalat" w:hAnsi="GHEA Grapalat" w:cs="GHEA Grapalat"/>
                <w:color w:val="000000"/>
              </w:rPr>
              <w:t>Номер государственной регистрации</w:t>
            </w:r>
          </w:p>
        </w:tc>
        <w:tc>
          <w:tcPr>
            <w:tcW w:w="6180" w:type="dxa"/>
            <w:vAlign w:val="center"/>
          </w:tcPr>
          <w:p w14:paraId="7A77F253" w14:textId="77777777" w:rsidR="00A9306E" w:rsidRPr="002C04C9" w:rsidRDefault="00A9306E" w:rsidP="00F32DDC">
            <w:pPr>
              <w:spacing w:before="240" w:after="240"/>
              <w:rPr>
                <w:rFonts w:ascii="GHEA Grapalat" w:eastAsia="GHEA Grapalat" w:hAnsi="GHEA Grapalat" w:cs="GHEA Grapalat"/>
              </w:rPr>
            </w:pPr>
          </w:p>
        </w:tc>
      </w:tr>
      <w:tr w:rsidR="00A9306E" w:rsidRPr="002C04C9" w14:paraId="54407E2C" w14:textId="77777777" w:rsidTr="00F32DDC">
        <w:tc>
          <w:tcPr>
            <w:tcW w:w="2835" w:type="dxa"/>
            <w:shd w:val="clear" w:color="auto" w:fill="D9E2F3"/>
            <w:vAlign w:val="center"/>
          </w:tcPr>
          <w:p w14:paraId="7DA128DF" w14:textId="77777777" w:rsidR="00A9306E" w:rsidRPr="002C04C9"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4C9">
              <w:rPr>
                <w:rFonts w:ascii="GHEA Grapalat" w:eastAsia="GHEA Grapalat" w:hAnsi="GHEA Grapalat" w:cs="GHEA Grapalat"/>
                <w:color w:val="000000"/>
              </w:rPr>
              <w:t>День, месяц, год регистрации</w:t>
            </w:r>
          </w:p>
        </w:tc>
        <w:tc>
          <w:tcPr>
            <w:tcW w:w="6180" w:type="dxa"/>
            <w:vAlign w:val="center"/>
          </w:tcPr>
          <w:p w14:paraId="2AA9EEF2" w14:textId="77777777" w:rsidR="00A9306E" w:rsidRPr="002C04C9" w:rsidRDefault="00A9306E" w:rsidP="00F32DDC">
            <w:pPr>
              <w:spacing w:before="240" w:after="240"/>
              <w:rPr>
                <w:rFonts w:ascii="GHEA Grapalat" w:eastAsia="GHEA Grapalat" w:hAnsi="GHEA Grapalat" w:cs="GHEA Grapalat"/>
              </w:rPr>
            </w:pPr>
          </w:p>
        </w:tc>
      </w:tr>
      <w:tr w:rsidR="00A9306E" w:rsidRPr="002C04C9" w14:paraId="0D17ABFA" w14:textId="77777777" w:rsidTr="00F32DDC">
        <w:tc>
          <w:tcPr>
            <w:tcW w:w="2835" w:type="dxa"/>
            <w:shd w:val="clear" w:color="auto" w:fill="D9E2F3"/>
            <w:vAlign w:val="center"/>
          </w:tcPr>
          <w:p w14:paraId="49354A08" w14:textId="77777777" w:rsidR="00A9306E" w:rsidRPr="002C04C9"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4C9">
              <w:rPr>
                <w:rFonts w:ascii="GHEA Grapalat" w:eastAsia="GHEA Grapalat" w:hAnsi="GHEA Grapalat" w:cs="GHEA Grapalat"/>
                <w:color w:val="000000"/>
              </w:rPr>
              <w:t>Адрес регистрации</w:t>
            </w:r>
          </w:p>
        </w:tc>
        <w:tc>
          <w:tcPr>
            <w:tcW w:w="6180" w:type="dxa"/>
            <w:vAlign w:val="center"/>
          </w:tcPr>
          <w:p w14:paraId="1C65EBE7" w14:textId="77777777" w:rsidR="00A9306E" w:rsidRPr="002C04C9" w:rsidRDefault="00A9306E" w:rsidP="00F32DDC">
            <w:pPr>
              <w:spacing w:before="240" w:after="240"/>
              <w:rPr>
                <w:rFonts w:ascii="GHEA Grapalat" w:eastAsia="GHEA Grapalat" w:hAnsi="GHEA Grapalat" w:cs="GHEA Grapalat"/>
              </w:rPr>
            </w:pPr>
          </w:p>
        </w:tc>
      </w:tr>
      <w:tr w:rsidR="00A9306E" w:rsidRPr="002C04C9" w14:paraId="761B199B" w14:textId="77777777" w:rsidTr="00F32DDC">
        <w:trPr>
          <w:trHeight w:val="1361"/>
        </w:trPr>
        <w:tc>
          <w:tcPr>
            <w:tcW w:w="2835" w:type="dxa"/>
            <w:shd w:val="clear" w:color="auto" w:fill="D9E2F3"/>
            <w:vAlign w:val="center"/>
          </w:tcPr>
          <w:p w14:paraId="602D4BFE" w14:textId="77777777" w:rsidR="00A9306E" w:rsidRPr="002C04C9"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4C9">
              <w:rPr>
                <w:rFonts w:ascii="GHEA Grapalat" w:eastAsia="GHEA Grapalat" w:hAnsi="GHEA Grapalat" w:cs="GHEA Grapalat"/>
                <w:color w:val="000000"/>
              </w:rPr>
              <w:t>Государтво регистрации</w:t>
            </w:r>
          </w:p>
        </w:tc>
        <w:tc>
          <w:tcPr>
            <w:tcW w:w="6180" w:type="dxa"/>
            <w:vAlign w:val="center"/>
          </w:tcPr>
          <w:p w14:paraId="44C935A0" w14:textId="77777777" w:rsidR="00A9306E" w:rsidRPr="002C04C9" w:rsidRDefault="00A9306E" w:rsidP="00F32DDC">
            <w:pPr>
              <w:spacing w:before="240" w:after="240"/>
              <w:rPr>
                <w:rFonts w:ascii="GHEA Grapalat" w:eastAsia="GHEA Grapalat" w:hAnsi="GHEA Grapalat" w:cs="GHEA Grapalat"/>
              </w:rPr>
            </w:pPr>
          </w:p>
        </w:tc>
      </w:tr>
      <w:tr w:rsidR="00A9306E" w:rsidRPr="002C04C9" w14:paraId="752608FE" w14:textId="77777777" w:rsidTr="00F32DDC">
        <w:tc>
          <w:tcPr>
            <w:tcW w:w="2835" w:type="dxa"/>
            <w:shd w:val="clear" w:color="auto" w:fill="D9E2F3"/>
            <w:vAlign w:val="center"/>
          </w:tcPr>
          <w:p w14:paraId="08B25163" w14:textId="77777777" w:rsidR="00A9306E" w:rsidRPr="002C04C9"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4C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3BE90307" w14:textId="77777777" w:rsidR="00A9306E" w:rsidRPr="002C04C9" w:rsidRDefault="00A9306E" w:rsidP="00F32DDC">
            <w:pPr>
              <w:spacing w:before="240" w:after="240"/>
              <w:rPr>
                <w:rFonts w:ascii="GHEA Grapalat" w:eastAsia="GHEA Grapalat" w:hAnsi="GHEA Grapalat" w:cs="GHEA Grapalat"/>
              </w:rPr>
            </w:pPr>
          </w:p>
        </w:tc>
      </w:tr>
    </w:tbl>
    <w:p w14:paraId="4F33F63A" w14:textId="77777777" w:rsidR="00A9306E" w:rsidRPr="002C04C9"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2C04C9">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2C04C9" w14:paraId="0C3369CB" w14:textId="77777777" w:rsidTr="00F32DDC">
        <w:tc>
          <w:tcPr>
            <w:tcW w:w="2836" w:type="dxa"/>
            <w:shd w:val="clear" w:color="auto" w:fill="D9E2F3"/>
            <w:vAlign w:val="center"/>
          </w:tcPr>
          <w:p w14:paraId="1779F5F3" w14:textId="77777777" w:rsidR="00A9306E" w:rsidRPr="002C04C9"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C04C9">
              <w:rPr>
                <w:rFonts w:ascii="GHEA Grapalat" w:eastAsia="GHEA Grapalat" w:hAnsi="GHEA Grapalat" w:cs="GHEA Grapalat"/>
                <w:color w:val="000000"/>
              </w:rPr>
              <w:t>Размер участия (%)</w:t>
            </w:r>
          </w:p>
        </w:tc>
        <w:tc>
          <w:tcPr>
            <w:tcW w:w="6178" w:type="dxa"/>
            <w:vAlign w:val="center"/>
          </w:tcPr>
          <w:p w14:paraId="3CDD2DD0" w14:textId="77777777" w:rsidR="00A9306E" w:rsidRPr="002C04C9" w:rsidRDefault="00A9306E" w:rsidP="00F32DDC">
            <w:pPr>
              <w:spacing w:before="240" w:after="240"/>
              <w:rPr>
                <w:rFonts w:ascii="GHEA Grapalat" w:eastAsia="GHEA Grapalat" w:hAnsi="GHEA Grapalat" w:cs="GHEA Grapalat"/>
              </w:rPr>
            </w:pPr>
          </w:p>
        </w:tc>
      </w:tr>
      <w:tr w:rsidR="00A9306E" w:rsidRPr="002C04C9" w14:paraId="591FB1E0" w14:textId="77777777" w:rsidTr="00F32DDC">
        <w:tc>
          <w:tcPr>
            <w:tcW w:w="2836" w:type="dxa"/>
            <w:shd w:val="clear" w:color="auto" w:fill="D9E2F3"/>
            <w:vAlign w:val="center"/>
          </w:tcPr>
          <w:p w14:paraId="2B6E536F" w14:textId="77777777" w:rsidR="00A9306E" w:rsidRPr="002C04C9"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sidRPr="002C04C9">
              <w:rPr>
                <w:rFonts w:ascii="GHEA Grapalat" w:eastAsia="GHEA Grapalat" w:hAnsi="GHEA Grapalat" w:cs="GHEA Grapalat"/>
                <w:color w:val="000000"/>
              </w:rPr>
              <w:t>Вид участия</w:t>
            </w:r>
          </w:p>
        </w:tc>
        <w:tc>
          <w:tcPr>
            <w:tcW w:w="6178" w:type="dxa"/>
            <w:vAlign w:val="center"/>
          </w:tcPr>
          <w:p w14:paraId="42839620" w14:textId="77777777" w:rsidR="00A9306E" w:rsidRPr="002C04C9"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9306E" w:rsidRPr="002C04C9">
                  <w:rPr>
                    <w:rFonts w:ascii="MS Gothic" w:eastAsia="MS Gothic" w:hAnsi="MS Gothic" w:cs="GHEA Grapalat" w:hint="eastAsia"/>
                  </w:rPr>
                  <w:t>☐</w:t>
                </w:r>
              </w:sdtContent>
            </w:sdt>
            <w:r w:rsidR="00A9306E" w:rsidRPr="002C04C9">
              <w:rPr>
                <w:rFonts w:ascii="GHEA Grapalat" w:eastAsia="GHEA Grapalat" w:hAnsi="GHEA Grapalat" w:cs="GHEA Grapalat"/>
              </w:rPr>
              <w:tab/>
              <w:t>Прямое участие</w:t>
            </w:r>
          </w:p>
          <w:p w14:paraId="4D232A6F" w14:textId="77777777" w:rsidR="00A9306E" w:rsidRPr="002C04C9"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9306E" w:rsidRPr="002C04C9">
                  <w:rPr>
                    <w:rFonts w:ascii="MS Gothic" w:eastAsia="MS Gothic" w:hAnsi="MS Gothic" w:cs="GHEA Grapalat" w:hint="eastAsia"/>
                  </w:rPr>
                  <w:t>☐</w:t>
                </w:r>
              </w:sdtContent>
            </w:sdt>
            <w:r w:rsidR="00A9306E" w:rsidRPr="002C04C9">
              <w:rPr>
                <w:rFonts w:ascii="GHEA Grapalat" w:eastAsia="GHEA Grapalat" w:hAnsi="GHEA Grapalat" w:cs="GHEA Grapalat"/>
              </w:rPr>
              <w:tab/>
              <w:t>Косвенное участие</w:t>
            </w:r>
          </w:p>
        </w:tc>
      </w:tr>
    </w:tbl>
    <w:p w14:paraId="2FF7B824" w14:textId="77777777" w:rsidR="00A9306E" w:rsidRPr="002C04C9" w:rsidRDefault="00A9306E" w:rsidP="00A9306E">
      <w:pPr>
        <w:pBdr>
          <w:top w:val="nil"/>
          <w:left w:val="nil"/>
          <w:bottom w:val="nil"/>
          <w:right w:val="nil"/>
          <w:between w:val="nil"/>
        </w:pBdr>
        <w:spacing w:before="240"/>
        <w:rPr>
          <w:rFonts w:ascii="GHEA Grapalat" w:eastAsia="GHEA Grapalat" w:hAnsi="GHEA Grapalat" w:cs="GHEA Grapalat"/>
        </w:rPr>
      </w:pPr>
      <w:r w:rsidRPr="002C04C9">
        <w:rPr>
          <w:rFonts w:ascii="GHEA Grapalat" w:hAnsi="GHEA Grapalat"/>
        </w:rPr>
        <w:br w:type="page"/>
      </w:r>
    </w:p>
    <w:p w14:paraId="4D6007C8" w14:textId="77777777" w:rsidR="00A9306E" w:rsidRPr="002C04C9"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2C04C9">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7817612A" w14:textId="77777777" w:rsidR="00A9306E" w:rsidRPr="002C04C9"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2C04C9">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2C04C9" w14:paraId="14F880E4" w14:textId="77777777" w:rsidTr="00F32DDC">
        <w:tc>
          <w:tcPr>
            <w:tcW w:w="2837" w:type="dxa"/>
            <w:shd w:val="clear" w:color="auto" w:fill="D9E2F3"/>
            <w:vAlign w:val="center"/>
          </w:tcPr>
          <w:p w14:paraId="33F77C79" w14:textId="77777777" w:rsidR="00A9306E" w:rsidRPr="002C04C9"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4C9">
              <w:rPr>
                <w:rFonts w:ascii="GHEA Grapalat" w:eastAsia="GHEA Grapalat" w:hAnsi="GHEA Grapalat" w:cs="GHEA Grapalat"/>
                <w:color w:val="000000"/>
              </w:rPr>
              <w:t>Название государства</w:t>
            </w:r>
          </w:p>
        </w:tc>
        <w:tc>
          <w:tcPr>
            <w:tcW w:w="6180" w:type="dxa"/>
            <w:vAlign w:val="center"/>
          </w:tcPr>
          <w:p w14:paraId="386EFD4F" w14:textId="77777777" w:rsidR="00A9306E" w:rsidRPr="002C04C9" w:rsidRDefault="00A9306E" w:rsidP="00F32DDC">
            <w:pPr>
              <w:spacing w:before="240" w:after="240"/>
              <w:rPr>
                <w:rFonts w:ascii="GHEA Grapalat" w:eastAsia="GHEA Grapalat" w:hAnsi="GHEA Grapalat" w:cs="GHEA Grapalat"/>
              </w:rPr>
            </w:pPr>
          </w:p>
        </w:tc>
      </w:tr>
      <w:tr w:rsidR="00A9306E" w:rsidRPr="002C04C9" w14:paraId="3EA6F896" w14:textId="77777777" w:rsidTr="00F32DDC">
        <w:tc>
          <w:tcPr>
            <w:tcW w:w="2837" w:type="dxa"/>
            <w:shd w:val="clear" w:color="auto" w:fill="D9E2F3"/>
            <w:vAlign w:val="center"/>
          </w:tcPr>
          <w:p w14:paraId="1C755F5B" w14:textId="77777777" w:rsidR="00A9306E" w:rsidRPr="002C04C9"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4C9">
              <w:rPr>
                <w:rFonts w:ascii="GHEA Grapalat" w:eastAsia="GHEA Grapalat" w:hAnsi="GHEA Grapalat" w:cs="GHEA Grapalat"/>
                <w:color w:val="000000"/>
              </w:rPr>
              <w:t>Название муниципалитета</w:t>
            </w:r>
          </w:p>
        </w:tc>
        <w:tc>
          <w:tcPr>
            <w:tcW w:w="6180" w:type="dxa"/>
            <w:vAlign w:val="center"/>
          </w:tcPr>
          <w:p w14:paraId="5DD7E632" w14:textId="77777777" w:rsidR="00A9306E" w:rsidRPr="002C04C9" w:rsidRDefault="00A9306E" w:rsidP="00F32DDC">
            <w:pPr>
              <w:spacing w:before="240" w:after="240"/>
              <w:rPr>
                <w:rFonts w:ascii="GHEA Grapalat" w:eastAsia="GHEA Grapalat" w:hAnsi="GHEA Grapalat" w:cs="GHEA Grapalat"/>
              </w:rPr>
            </w:pPr>
          </w:p>
        </w:tc>
      </w:tr>
      <w:tr w:rsidR="00A9306E" w:rsidRPr="002C04C9" w14:paraId="43E133E8" w14:textId="77777777" w:rsidTr="00F32DDC">
        <w:tc>
          <w:tcPr>
            <w:tcW w:w="2837" w:type="dxa"/>
            <w:shd w:val="clear" w:color="auto" w:fill="D9E2F3"/>
            <w:vAlign w:val="center"/>
          </w:tcPr>
          <w:p w14:paraId="269B65F7" w14:textId="77777777" w:rsidR="00A9306E" w:rsidRPr="002C04C9"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4C9">
              <w:rPr>
                <w:rFonts w:ascii="GHEA Grapalat" w:eastAsia="GHEA Grapalat" w:hAnsi="GHEA Grapalat" w:cs="GHEA Grapalat"/>
                <w:color w:val="000000"/>
              </w:rPr>
              <w:t>Размер участия (%)</w:t>
            </w:r>
          </w:p>
        </w:tc>
        <w:tc>
          <w:tcPr>
            <w:tcW w:w="6180" w:type="dxa"/>
            <w:vAlign w:val="center"/>
          </w:tcPr>
          <w:p w14:paraId="32A3758B" w14:textId="77777777" w:rsidR="00A9306E" w:rsidRPr="002C04C9" w:rsidRDefault="00A9306E" w:rsidP="00F32DDC">
            <w:pPr>
              <w:spacing w:before="240" w:after="240"/>
              <w:rPr>
                <w:rFonts w:ascii="GHEA Grapalat" w:eastAsia="GHEA Grapalat" w:hAnsi="GHEA Grapalat" w:cs="GHEA Grapalat"/>
              </w:rPr>
            </w:pPr>
          </w:p>
        </w:tc>
      </w:tr>
      <w:tr w:rsidR="00A9306E" w:rsidRPr="002C04C9" w14:paraId="5F4ADF6A" w14:textId="77777777" w:rsidTr="00F32DDC">
        <w:tc>
          <w:tcPr>
            <w:tcW w:w="2837" w:type="dxa"/>
            <w:shd w:val="clear" w:color="auto" w:fill="D9E2F3"/>
            <w:vAlign w:val="center"/>
          </w:tcPr>
          <w:p w14:paraId="31912007" w14:textId="77777777" w:rsidR="00A9306E" w:rsidRPr="002C04C9"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2C04C9">
              <w:rPr>
                <w:rFonts w:ascii="GHEA Grapalat" w:eastAsia="GHEA Grapalat" w:hAnsi="GHEA Grapalat" w:cs="GHEA Grapalat"/>
                <w:color w:val="000000"/>
              </w:rPr>
              <w:t>Вид участия</w:t>
            </w:r>
          </w:p>
        </w:tc>
        <w:tc>
          <w:tcPr>
            <w:tcW w:w="6180" w:type="dxa"/>
            <w:vAlign w:val="center"/>
          </w:tcPr>
          <w:p w14:paraId="278670BB" w14:textId="77777777" w:rsidR="00A9306E" w:rsidRPr="002C04C9"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9306E" w:rsidRPr="002C04C9">
                  <w:rPr>
                    <w:rFonts w:ascii="Segoe UI Symbol" w:eastAsia="MS Gothic" w:hAnsi="Segoe UI Symbol" w:cs="Segoe UI Symbol"/>
                  </w:rPr>
                  <w:t>☐</w:t>
                </w:r>
              </w:sdtContent>
            </w:sdt>
            <w:r w:rsidR="00A9306E" w:rsidRPr="002C04C9">
              <w:rPr>
                <w:rFonts w:ascii="GHEA Grapalat" w:eastAsia="GHEA Grapalat" w:hAnsi="GHEA Grapalat" w:cs="GHEA Grapalat"/>
              </w:rPr>
              <w:tab/>
              <w:t>Прямое участие</w:t>
            </w:r>
          </w:p>
          <w:p w14:paraId="6B9F74A5" w14:textId="77777777" w:rsidR="00A9306E" w:rsidRPr="002C04C9"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9306E" w:rsidRPr="002C04C9">
                  <w:rPr>
                    <w:rFonts w:ascii="Segoe UI Symbol" w:eastAsia="MS Gothic" w:hAnsi="Segoe UI Symbol" w:cs="Segoe UI Symbol"/>
                  </w:rPr>
                  <w:t>☐</w:t>
                </w:r>
              </w:sdtContent>
            </w:sdt>
            <w:r w:rsidR="00A9306E" w:rsidRPr="002C04C9">
              <w:rPr>
                <w:rFonts w:ascii="GHEA Grapalat" w:eastAsia="GHEA Grapalat" w:hAnsi="GHEA Grapalat" w:cs="GHEA Grapalat"/>
              </w:rPr>
              <w:tab/>
              <w:t>Косвенное участие</w:t>
            </w:r>
          </w:p>
        </w:tc>
      </w:tr>
    </w:tbl>
    <w:p w14:paraId="5669E0EA" w14:textId="77777777" w:rsidR="00A9306E" w:rsidRPr="002C04C9"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2C04C9">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2C04C9" w14:paraId="4BA2DB2D" w14:textId="77777777" w:rsidTr="00F32DDC">
        <w:tc>
          <w:tcPr>
            <w:tcW w:w="2837" w:type="dxa"/>
            <w:shd w:val="clear" w:color="auto" w:fill="D9E2F3"/>
            <w:vAlign w:val="center"/>
          </w:tcPr>
          <w:p w14:paraId="36E65111" w14:textId="77777777" w:rsidR="00A9306E" w:rsidRPr="002C04C9"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4C9">
              <w:rPr>
                <w:rFonts w:ascii="GHEA Grapalat" w:eastAsia="GHEA Grapalat" w:hAnsi="GHEA Grapalat" w:cs="GHEA Grapalat"/>
                <w:color w:val="000000"/>
              </w:rPr>
              <w:t>Название международной организации</w:t>
            </w:r>
          </w:p>
        </w:tc>
        <w:tc>
          <w:tcPr>
            <w:tcW w:w="6180" w:type="dxa"/>
            <w:vAlign w:val="center"/>
          </w:tcPr>
          <w:p w14:paraId="3CC0CDC5" w14:textId="77777777" w:rsidR="00A9306E" w:rsidRPr="002C04C9" w:rsidRDefault="00A9306E" w:rsidP="00F32DDC">
            <w:pPr>
              <w:spacing w:before="240" w:after="240"/>
              <w:rPr>
                <w:rFonts w:ascii="GHEA Grapalat" w:eastAsia="GHEA Grapalat" w:hAnsi="GHEA Grapalat" w:cs="GHEA Grapalat"/>
              </w:rPr>
            </w:pPr>
          </w:p>
        </w:tc>
      </w:tr>
      <w:tr w:rsidR="00A9306E" w:rsidRPr="002C04C9" w14:paraId="412C4D22" w14:textId="77777777" w:rsidTr="00F32DDC">
        <w:tc>
          <w:tcPr>
            <w:tcW w:w="2837" w:type="dxa"/>
            <w:shd w:val="clear" w:color="auto" w:fill="D9E2F3"/>
            <w:vAlign w:val="center"/>
          </w:tcPr>
          <w:p w14:paraId="41BF3AAB" w14:textId="77777777" w:rsidR="00A9306E" w:rsidRPr="002C04C9"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2C04C9">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14:paraId="603A8C7C" w14:textId="77777777" w:rsidR="00A9306E" w:rsidRPr="002C04C9" w:rsidRDefault="00A9306E" w:rsidP="00F32DDC">
            <w:pPr>
              <w:spacing w:before="240" w:after="240"/>
              <w:rPr>
                <w:rFonts w:ascii="GHEA Grapalat" w:eastAsia="GHEA Grapalat" w:hAnsi="GHEA Grapalat" w:cs="GHEA Grapalat"/>
              </w:rPr>
            </w:pPr>
          </w:p>
        </w:tc>
      </w:tr>
      <w:tr w:rsidR="00A9306E" w:rsidRPr="002C04C9" w14:paraId="7696701D" w14:textId="77777777" w:rsidTr="00F32DDC">
        <w:tc>
          <w:tcPr>
            <w:tcW w:w="2837" w:type="dxa"/>
            <w:shd w:val="clear" w:color="auto" w:fill="D9E2F3"/>
            <w:vAlign w:val="center"/>
          </w:tcPr>
          <w:p w14:paraId="5B97F441" w14:textId="77777777" w:rsidR="00A9306E" w:rsidRPr="002C04C9"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4C9">
              <w:rPr>
                <w:rFonts w:ascii="GHEA Grapalat" w:eastAsia="GHEA Grapalat" w:hAnsi="GHEA Grapalat" w:cs="GHEA Grapalat"/>
                <w:color w:val="000000"/>
              </w:rPr>
              <w:t>Размер участия</w:t>
            </w:r>
            <w:r w:rsidRPr="002C04C9" w:rsidDel="00C376E4">
              <w:rPr>
                <w:rFonts w:ascii="GHEA Grapalat" w:eastAsia="GHEA Grapalat" w:hAnsi="GHEA Grapalat" w:cs="GHEA Grapalat"/>
                <w:color w:val="000000"/>
              </w:rPr>
              <w:t xml:space="preserve"> </w:t>
            </w:r>
            <w:r w:rsidRPr="002C04C9">
              <w:rPr>
                <w:rFonts w:ascii="GHEA Grapalat" w:eastAsia="GHEA Grapalat" w:hAnsi="GHEA Grapalat" w:cs="GHEA Grapalat"/>
                <w:color w:val="000000"/>
              </w:rPr>
              <w:t>(%)</w:t>
            </w:r>
          </w:p>
        </w:tc>
        <w:tc>
          <w:tcPr>
            <w:tcW w:w="6180" w:type="dxa"/>
            <w:vAlign w:val="center"/>
          </w:tcPr>
          <w:p w14:paraId="6F8258D2" w14:textId="77777777" w:rsidR="00A9306E" w:rsidRPr="002C04C9" w:rsidRDefault="00A9306E" w:rsidP="00F32DDC">
            <w:pPr>
              <w:spacing w:before="240" w:after="240"/>
              <w:rPr>
                <w:rFonts w:ascii="GHEA Grapalat" w:eastAsia="GHEA Grapalat" w:hAnsi="GHEA Grapalat" w:cs="GHEA Grapalat"/>
              </w:rPr>
            </w:pPr>
          </w:p>
        </w:tc>
      </w:tr>
      <w:tr w:rsidR="00A9306E" w:rsidRPr="002C04C9" w14:paraId="6AE3AD04" w14:textId="77777777" w:rsidTr="00F32DDC">
        <w:tc>
          <w:tcPr>
            <w:tcW w:w="2837" w:type="dxa"/>
            <w:shd w:val="clear" w:color="auto" w:fill="D9E2F3"/>
            <w:vAlign w:val="center"/>
          </w:tcPr>
          <w:p w14:paraId="0458043F" w14:textId="77777777" w:rsidR="00A9306E" w:rsidRPr="002C04C9"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2C04C9">
              <w:rPr>
                <w:rFonts w:ascii="GHEA Grapalat" w:eastAsia="GHEA Grapalat" w:hAnsi="GHEA Grapalat" w:cs="GHEA Grapalat"/>
                <w:color w:val="000000"/>
              </w:rPr>
              <w:t>Вид участия</w:t>
            </w:r>
          </w:p>
        </w:tc>
        <w:tc>
          <w:tcPr>
            <w:tcW w:w="6180" w:type="dxa"/>
            <w:vAlign w:val="center"/>
          </w:tcPr>
          <w:p w14:paraId="3FA7942B" w14:textId="77777777" w:rsidR="00A9306E" w:rsidRPr="002C04C9"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9306E" w:rsidRPr="002C04C9">
                  <w:rPr>
                    <w:rFonts w:ascii="Segoe UI Symbol" w:eastAsia="MS Gothic" w:hAnsi="Segoe UI Symbol" w:cs="Segoe UI Symbol"/>
                  </w:rPr>
                  <w:t>☐</w:t>
                </w:r>
              </w:sdtContent>
            </w:sdt>
            <w:r w:rsidR="00A9306E" w:rsidRPr="002C04C9">
              <w:rPr>
                <w:rFonts w:ascii="GHEA Grapalat" w:eastAsia="GHEA Grapalat" w:hAnsi="GHEA Grapalat" w:cs="GHEA Grapalat"/>
              </w:rPr>
              <w:tab/>
              <w:t>Прямое участие</w:t>
            </w:r>
          </w:p>
          <w:p w14:paraId="1AEC00B4" w14:textId="77777777" w:rsidR="00A9306E" w:rsidRPr="002C04C9"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9306E" w:rsidRPr="002C04C9">
                  <w:rPr>
                    <w:rFonts w:ascii="Segoe UI Symbol" w:eastAsia="MS Gothic" w:hAnsi="Segoe UI Symbol" w:cs="Segoe UI Symbol"/>
                  </w:rPr>
                  <w:t>☐</w:t>
                </w:r>
              </w:sdtContent>
            </w:sdt>
            <w:r w:rsidR="00A9306E" w:rsidRPr="002C04C9">
              <w:rPr>
                <w:rFonts w:ascii="GHEA Grapalat" w:eastAsia="GHEA Grapalat" w:hAnsi="GHEA Grapalat" w:cs="GHEA Grapalat"/>
              </w:rPr>
              <w:tab/>
              <w:t>Косвенное участие</w:t>
            </w:r>
          </w:p>
        </w:tc>
      </w:tr>
    </w:tbl>
    <w:p w14:paraId="3B715210" w14:textId="77777777" w:rsidR="00A9306E" w:rsidRPr="002C04C9" w:rsidRDefault="00A9306E" w:rsidP="00A9306E">
      <w:pPr>
        <w:rPr>
          <w:rFonts w:ascii="GHEA Grapalat" w:eastAsia="GHEA Grapalat" w:hAnsi="GHEA Grapalat" w:cs="GHEA Grapalat"/>
          <w:b/>
        </w:rPr>
      </w:pPr>
      <w:r w:rsidRPr="002C04C9">
        <w:rPr>
          <w:rFonts w:ascii="GHEA Grapalat" w:hAnsi="GHEA Grapalat"/>
        </w:rPr>
        <w:br w:type="page"/>
      </w:r>
    </w:p>
    <w:p w14:paraId="056600F7" w14:textId="77777777" w:rsidR="00A9306E" w:rsidRPr="002C04C9"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2C04C9">
        <w:rPr>
          <w:rFonts w:ascii="GHEA Grapalat" w:eastAsia="GHEA Grapalat" w:hAnsi="GHEA Grapalat" w:cs="GHEA Grapalat"/>
          <w:b/>
          <w:color w:val="000000"/>
        </w:rPr>
        <w:lastRenderedPageBreak/>
        <w:t>Данные реального бенефициара</w:t>
      </w:r>
    </w:p>
    <w:p w14:paraId="353FAC58" w14:textId="77777777" w:rsidR="00A9306E" w:rsidRPr="002C04C9"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2C04C9">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2C04C9" w14:paraId="4602CA3C" w14:textId="77777777" w:rsidTr="00F32DDC">
        <w:tc>
          <w:tcPr>
            <w:tcW w:w="2836" w:type="dxa"/>
            <w:shd w:val="clear" w:color="auto" w:fill="D9E2F3"/>
            <w:vAlign w:val="center"/>
          </w:tcPr>
          <w:p w14:paraId="66C370AD" w14:textId="77777777" w:rsidR="00A9306E" w:rsidRPr="002C04C9"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4C9">
              <w:rPr>
                <w:rFonts w:ascii="GHEA Grapalat" w:eastAsia="GHEA Grapalat" w:hAnsi="GHEA Grapalat" w:cs="GHEA Grapalat"/>
                <w:color w:val="000000"/>
              </w:rPr>
              <w:t>Имя</w:t>
            </w:r>
          </w:p>
        </w:tc>
        <w:tc>
          <w:tcPr>
            <w:tcW w:w="6178" w:type="dxa"/>
            <w:vAlign w:val="center"/>
          </w:tcPr>
          <w:p w14:paraId="72C68C57" w14:textId="77777777" w:rsidR="00A9306E" w:rsidRPr="002C04C9" w:rsidRDefault="00A9306E" w:rsidP="00F32DDC">
            <w:pPr>
              <w:spacing w:before="240" w:after="240"/>
              <w:rPr>
                <w:rFonts w:ascii="GHEA Grapalat" w:eastAsia="GHEA Grapalat" w:hAnsi="GHEA Grapalat" w:cs="GHEA Grapalat"/>
              </w:rPr>
            </w:pPr>
          </w:p>
        </w:tc>
      </w:tr>
      <w:tr w:rsidR="00A9306E" w:rsidRPr="002C04C9" w14:paraId="45F59011" w14:textId="77777777" w:rsidTr="00F32DDC">
        <w:tc>
          <w:tcPr>
            <w:tcW w:w="2836" w:type="dxa"/>
            <w:shd w:val="clear" w:color="auto" w:fill="D9E2F3"/>
            <w:vAlign w:val="center"/>
          </w:tcPr>
          <w:p w14:paraId="74153789" w14:textId="77777777" w:rsidR="00A9306E" w:rsidRPr="002C04C9"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4C9">
              <w:rPr>
                <w:rFonts w:ascii="GHEA Grapalat" w:eastAsia="GHEA Grapalat" w:hAnsi="GHEA Grapalat" w:cs="GHEA Grapalat"/>
                <w:color w:val="000000"/>
              </w:rPr>
              <w:t>Фамилия</w:t>
            </w:r>
          </w:p>
        </w:tc>
        <w:tc>
          <w:tcPr>
            <w:tcW w:w="6178" w:type="dxa"/>
            <w:vAlign w:val="center"/>
          </w:tcPr>
          <w:p w14:paraId="6D007781" w14:textId="77777777" w:rsidR="00A9306E" w:rsidRPr="002C04C9" w:rsidRDefault="00A9306E" w:rsidP="00F32DDC">
            <w:pPr>
              <w:spacing w:before="240" w:after="240"/>
              <w:rPr>
                <w:rFonts w:ascii="GHEA Grapalat" w:eastAsia="GHEA Grapalat" w:hAnsi="GHEA Grapalat" w:cs="GHEA Grapalat"/>
              </w:rPr>
            </w:pPr>
          </w:p>
        </w:tc>
      </w:tr>
      <w:tr w:rsidR="00A9306E" w:rsidRPr="002C04C9" w14:paraId="04CFBDFA" w14:textId="77777777" w:rsidTr="00F32DDC">
        <w:tc>
          <w:tcPr>
            <w:tcW w:w="2836" w:type="dxa"/>
            <w:shd w:val="clear" w:color="auto" w:fill="D9E2F3"/>
            <w:vAlign w:val="center"/>
          </w:tcPr>
          <w:p w14:paraId="78A4ADEB" w14:textId="77777777" w:rsidR="00A9306E" w:rsidRPr="002C04C9"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4C9">
              <w:rPr>
                <w:rFonts w:ascii="GHEA Grapalat" w:eastAsia="GHEA Grapalat" w:hAnsi="GHEA Grapalat" w:cs="GHEA Grapalat"/>
                <w:color w:val="000000"/>
              </w:rPr>
              <w:t>Имя(латинскими буквами)</w:t>
            </w:r>
          </w:p>
        </w:tc>
        <w:tc>
          <w:tcPr>
            <w:tcW w:w="6178" w:type="dxa"/>
            <w:vAlign w:val="center"/>
          </w:tcPr>
          <w:p w14:paraId="60B11717" w14:textId="77777777" w:rsidR="00A9306E" w:rsidRPr="002C04C9" w:rsidRDefault="00A9306E" w:rsidP="00F32DDC">
            <w:pPr>
              <w:spacing w:before="240" w:after="240"/>
              <w:rPr>
                <w:rFonts w:ascii="GHEA Grapalat" w:eastAsia="GHEA Grapalat" w:hAnsi="GHEA Grapalat" w:cs="GHEA Grapalat"/>
              </w:rPr>
            </w:pPr>
          </w:p>
        </w:tc>
      </w:tr>
      <w:tr w:rsidR="00A9306E" w:rsidRPr="002C04C9" w14:paraId="39AFCD38" w14:textId="77777777" w:rsidTr="00F32DDC">
        <w:tc>
          <w:tcPr>
            <w:tcW w:w="2836" w:type="dxa"/>
            <w:shd w:val="clear" w:color="auto" w:fill="D9E2F3"/>
            <w:vAlign w:val="center"/>
          </w:tcPr>
          <w:p w14:paraId="30B7D386" w14:textId="77777777" w:rsidR="00A9306E" w:rsidRPr="002C04C9"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4C9">
              <w:rPr>
                <w:rFonts w:ascii="GHEA Grapalat" w:eastAsia="GHEA Grapalat" w:hAnsi="GHEA Grapalat" w:cs="GHEA Grapalat"/>
                <w:color w:val="000000"/>
              </w:rPr>
              <w:t>Фамилия (латинскими буквами)</w:t>
            </w:r>
          </w:p>
        </w:tc>
        <w:tc>
          <w:tcPr>
            <w:tcW w:w="6178" w:type="dxa"/>
            <w:vAlign w:val="center"/>
          </w:tcPr>
          <w:p w14:paraId="173A7BE5" w14:textId="77777777" w:rsidR="00A9306E" w:rsidRPr="002C04C9" w:rsidRDefault="00A9306E" w:rsidP="00F32DDC">
            <w:pPr>
              <w:spacing w:before="240" w:after="240"/>
              <w:rPr>
                <w:rFonts w:ascii="GHEA Grapalat" w:eastAsia="GHEA Grapalat" w:hAnsi="GHEA Grapalat" w:cs="GHEA Grapalat"/>
              </w:rPr>
            </w:pPr>
          </w:p>
        </w:tc>
      </w:tr>
      <w:tr w:rsidR="00A9306E" w:rsidRPr="002C04C9" w14:paraId="39912B16" w14:textId="77777777" w:rsidTr="00F32DDC">
        <w:tc>
          <w:tcPr>
            <w:tcW w:w="2836" w:type="dxa"/>
            <w:shd w:val="clear" w:color="auto" w:fill="D9E2F3"/>
            <w:vAlign w:val="center"/>
          </w:tcPr>
          <w:p w14:paraId="2860ACB2" w14:textId="77777777" w:rsidR="00A9306E" w:rsidRPr="002C04C9"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4C9">
              <w:rPr>
                <w:rFonts w:ascii="GHEA Grapalat" w:eastAsia="GHEA Grapalat" w:hAnsi="GHEA Grapalat" w:cs="GHEA Grapalat"/>
                <w:color w:val="000000"/>
              </w:rPr>
              <w:t>Гражданство</w:t>
            </w:r>
          </w:p>
        </w:tc>
        <w:tc>
          <w:tcPr>
            <w:tcW w:w="6178" w:type="dxa"/>
            <w:vAlign w:val="center"/>
          </w:tcPr>
          <w:p w14:paraId="1FCDE9DB" w14:textId="77777777" w:rsidR="00A9306E" w:rsidRPr="002C04C9" w:rsidRDefault="00A9306E" w:rsidP="00F32DDC">
            <w:pPr>
              <w:spacing w:before="240" w:after="240"/>
              <w:rPr>
                <w:rFonts w:ascii="GHEA Grapalat" w:eastAsia="GHEA Grapalat" w:hAnsi="GHEA Grapalat" w:cs="GHEA Grapalat"/>
              </w:rPr>
            </w:pPr>
          </w:p>
        </w:tc>
      </w:tr>
      <w:tr w:rsidR="00A9306E" w:rsidRPr="002C04C9" w14:paraId="1E71789E" w14:textId="77777777" w:rsidTr="00F32DDC">
        <w:tc>
          <w:tcPr>
            <w:tcW w:w="2836" w:type="dxa"/>
            <w:shd w:val="clear" w:color="auto" w:fill="D9E2F3"/>
            <w:vAlign w:val="center"/>
          </w:tcPr>
          <w:p w14:paraId="112EAB22" w14:textId="77777777" w:rsidR="00A9306E" w:rsidRPr="002C04C9"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4C9">
              <w:rPr>
                <w:rFonts w:ascii="GHEA Grapalat" w:eastAsia="GHEA Grapalat" w:hAnsi="GHEA Grapalat" w:cs="GHEA Grapalat"/>
                <w:color w:val="000000"/>
              </w:rPr>
              <w:t>День, месяц, год рождения</w:t>
            </w:r>
          </w:p>
        </w:tc>
        <w:tc>
          <w:tcPr>
            <w:tcW w:w="6178" w:type="dxa"/>
            <w:vAlign w:val="center"/>
          </w:tcPr>
          <w:p w14:paraId="4667FD69" w14:textId="77777777" w:rsidR="00A9306E" w:rsidRPr="002C04C9" w:rsidRDefault="00A9306E" w:rsidP="00F32DDC">
            <w:pPr>
              <w:spacing w:before="240" w:after="240"/>
              <w:rPr>
                <w:rFonts w:ascii="GHEA Grapalat" w:eastAsia="GHEA Grapalat" w:hAnsi="GHEA Grapalat" w:cs="GHEA Grapalat"/>
              </w:rPr>
            </w:pPr>
          </w:p>
        </w:tc>
      </w:tr>
    </w:tbl>
    <w:p w14:paraId="022D0637" w14:textId="77777777" w:rsidR="00A9306E" w:rsidRPr="002C04C9"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2C04C9">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2C04C9" w14:paraId="6F2CF311" w14:textId="77777777" w:rsidTr="00F32DDC">
        <w:tc>
          <w:tcPr>
            <w:tcW w:w="2977" w:type="dxa"/>
            <w:shd w:val="clear" w:color="auto" w:fill="D9E2F3"/>
            <w:vAlign w:val="center"/>
          </w:tcPr>
          <w:p w14:paraId="14542408" w14:textId="77777777" w:rsidR="00A9306E" w:rsidRPr="002C04C9"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4C9">
              <w:rPr>
                <w:rFonts w:ascii="GHEA Grapalat" w:eastAsia="GHEA Grapalat" w:hAnsi="GHEA Grapalat" w:cs="GHEA Grapalat"/>
                <w:color w:val="000000"/>
              </w:rPr>
              <w:t>Тип документа</w:t>
            </w:r>
          </w:p>
        </w:tc>
        <w:tc>
          <w:tcPr>
            <w:tcW w:w="6096" w:type="dxa"/>
            <w:vAlign w:val="center"/>
          </w:tcPr>
          <w:p w14:paraId="7AF6F549" w14:textId="77777777" w:rsidR="00A9306E" w:rsidRPr="002C04C9" w:rsidRDefault="00A9306E" w:rsidP="00F32DDC">
            <w:pPr>
              <w:spacing w:before="240" w:after="240"/>
              <w:rPr>
                <w:rFonts w:ascii="GHEA Grapalat" w:eastAsia="GHEA Grapalat" w:hAnsi="GHEA Grapalat" w:cs="GHEA Grapalat"/>
              </w:rPr>
            </w:pPr>
          </w:p>
        </w:tc>
      </w:tr>
      <w:tr w:rsidR="00A9306E" w:rsidRPr="002C04C9" w14:paraId="300869A0" w14:textId="77777777" w:rsidTr="00F32DDC">
        <w:tc>
          <w:tcPr>
            <w:tcW w:w="2977" w:type="dxa"/>
            <w:shd w:val="clear" w:color="auto" w:fill="D9E2F3"/>
            <w:vAlign w:val="center"/>
          </w:tcPr>
          <w:p w14:paraId="2A75D5A1" w14:textId="77777777" w:rsidR="00A9306E" w:rsidRPr="002C04C9"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4C9">
              <w:rPr>
                <w:rFonts w:ascii="GHEA Grapalat" w:eastAsia="GHEA Grapalat" w:hAnsi="GHEA Grapalat" w:cs="GHEA Grapalat"/>
                <w:color w:val="000000"/>
              </w:rPr>
              <w:t>Номер документа</w:t>
            </w:r>
          </w:p>
        </w:tc>
        <w:tc>
          <w:tcPr>
            <w:tcW w:w="6096" w:type="dxa"/>
            <w:vAlign w:val="center"/>
          </w:tcPr>
          <w:p w14:paraId="05913E1C" w14:textId="77777777" w:rsidR="00A9306E" w:rsidRPr="002C04C9" w:rsidRDefault="00A9306E" w:rsidP="00F32DDC">
            <w:pPr>
              <w:spacing w:before="240" w:after="240"/>
              <w:rPr>
                <w:rFonts w:ascii="GHEA Grapalat" w:eastAsia="GHEA Grapalat" w:hAnsi="GHEA Grapalat" w:cs="GHEA Grapalat"/>
              </w:rPr>
            </w:pPr>
          </w:p>
        </w:tc>
      </w:tr>
      <w:tr w:rsidR="00A9306E" w:rsidRPr="002C04C9" w14:paraId="0336905F" w14:textId="77777777" w:rsidTr="00F32DDC">
        <w:tc>
          <w:tcPr>
            <w:tcW w:w="2977" w:type="dxa"/>
            <w:shd w:val="clear" w:color="auto" w:fill="D9E2F3"/>
            <w:vAlign w:val="center"/>
          </w:tcPr>
          <w:p w14:paraId="4DC8F478" w14:textId="77777777" w:rsidR="00A9306E" w:rsidRPr="002C04C9"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2C04C9">
              <w:rPr>
                <w:rFonts w:ascii="GHEA Grapalat" w:eastAsia="GHEA Grapalat" w:hAnsi="GHEA Grapalat" w:cs="GHEA Grapalat"/>
                <w:color w:val="000000"/>
              </w:rPr>
              <w:t>День, месяц, год предоставления</w:t>
            </w:r>
          </w:p>
        </w:tc>
        <w:tc>
          <w:tcPr>
            <w:tcW w:w="6096" w:type="dxa"/>
            <w:vAlign w:val="center"/>
          </w:tcPr>
          <w:p w14:paraId="3157752A" w14:textId="77777777" w:rsidR="00A9306E" w:rsidRPr="002C04C9" w:rsidRDefault="00A9306E" w:rsidP="00F32DDC">
            <w:pPr>
              <w:spacing w:before="240" w:after="240"/>
              <w:rPr>
                <w:rFonts w:ascii="GHEA Grapalat" w:eastAsia="GHEA Grapalat" w:hAnsi="GHEA Grapalat" w:cs="GHEA Grapalat"/>
              </w:rPr>
            </w:pPr>
          </w:p>
        </w:tc>
      </w:tr>
      <w:tr w:rsidR="00A9306E" w:rsidRPr="002C04C9" w14:paraId="6E2A3E49" w14:textId="77777777" w:rsidTr="00F32DDC">
        <w:tc>
          <w:tcPr>
            <w:tcW w:w="2977" w:type="dxa"/>
            <w:shd w:val="clear" w:color="auto" w:fill="D9E2F3"/>
            <w:vAlign w:val="center"/>
          </w:tcPr>
          <w:p w14:paraId="5F4D4442" w14:textId="77777777" w:rsidR="00A9306E" w:rsidRPr="002C04C9"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2C04C9">
              <w:rPr>
                <w:rFonts w:ascii="GHEA Grapalat" w:eastAsia="GHEA Grapalat" w:hAnsi="GHEA Grapalat" w:cs="GHEA Grapalat"/>
                <w:color w:val="000000"/>
              </w:rPr>
              <w:t>Предоставляющий орган</w:t>
            </w:r>
          </w:p>
        </w:tc>
        <w:tc>
          <w:tcPr>
            <w:tcW w:w="6096" w:type="dxa"/>
            <w:vAlign w:val="center"/>
          </w:tcPr>
          <w:p w14:paraId="32407737" w14:textId="77777777" w:rsidR="00A9306E" w:rsidRPr="002C04C9" w:rsidRDefault="00A9306E" w:rsidP="00F32DDC">
            <w:pPr>
              <w:spacing w:before="240" w:after="240"/>
              <w:rPr>
                <w:rFonts w:ascii="GHEA Grapalat" w:eastAsia="GHEA Grapalat" w:hAnsi="GHEA Grapalat" w:cs="GHEA Grapalat"/>
              </w:rPr>
            </w:pPr>
          </w:p>
        </w:tc>
      </w:tr>
      <w:tr w:rsidR="00A9306E" w:rsidRPr="002C04C9" w14:paraId="211D1225" w14:textId="77777777" w:rsidTr="00F32DDC">
        <w:tc>
          <w:tcPr>
            <w:tcW w:w="2977" w:type="dxa"/>
            <w:shd w:val="clear" w:color="auto" w:fill="D9E2F3"/>
            <w:vAlign w:val="center"/>
          </w:tcPr>
          <w:p w14:paraId="65A47765" w14:textId="77777777" w:rsidR="00A9306E" w:rsidRPr="002C04C9"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4C9">
              <w:rPr>
                <w:rFonts w:ascii="GHEA Grapalat" w:eastAsia="GHEA Grapalat" w:hAnsi="GHEA Grapalat" w:cs="GHEA Grapalat"/>
                <w:color w:val="000000"/>
              </w:rPr>
              <w:t>НЗОУ или эквивалентный номер</w:t>
            </w:r>
          </w:p>
        </w:tc>
        <w:tc>
          <w:tcPr>
            <w:tcW w:w="6096" w:type="dxa"/>
            <w:vAlign w:val="center"/>
          </w:tcPr>
          <w:p w14:paraId="718547B6" w14:textId="77777777" w:rsidR="00A9306E" w:rsidRPr="002C04C9" w:rsidRDefault="00A9306E" w:rsidP="00F32DDC">
            <w:pPr>
              <w:spacing w:before="240" w:after="240"/>
              <w:rPr>
                <w:rFonts w:ascii="GHEA Grapalat" w:eastAsia="GHEA Grapalat" w:hAnsi="GHEA Grapalat" w:cs="GHEA Grapalat"/>
              </w:rPr>
            </w:pPr>
          </w:p>
        </w:tc>
      </w:tr>
    </w:tbl>
    <w:p w14:paraId="734DE72F" w14:textId="77777777" w:rsidR="00A9306E" w:rsidRPr="002C04C9"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2C04C9">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2C04C9" w14:paraId="2DCF11DA" w14:textId="77777777" w:rsidTr="00F32DDC">
        <w:tc>
          <w:tcPr>
            <w:tcW w:w="2943" w:type="dxa"/>
            <w:shd w:val="clear" w:color="auto" w:fill="D9E2F3"/>
            <w:vAlign w:val="center"/>
          </w:tcPr>
          <w:p w14:paraId="0EAAFCCC" w14:textId="77777777" w:rsidR="00A9306E" w:rsidRPr="002C04C9"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4C9">
              <w:rPr>
                <w:rFonts w:ascii="GHEA Grapalat" w:eastAsia="GHEA Grapalat" w:hAnsi="GHEA Grapalat" w:cs="GHEA Grapalat"/>
                <w:color w:val="000000"/>
              </w:rPr>
              <w:t>Государство</w:t>
            </w:r>
          </w:p>
        </w:tc>
        <w:tc>
          <w:tcPr>
            <w:tcW w:w="6072" w:type="dxa"/>
            <w:vAlign w:val="center"/>
          </w:tcPr>
          <w:p w14:paraId="50B0E85D" w14:textId="77777777" w:rsidR="00A9306E" w:rsidRPr="002C04C9" w:rsidRDefault="00A9306E" w:rsidP="00F32DDC">
            <w:pPr>
              <w:spacing w:before="240" w:after="240"/>
              <w:rPr>
                <w:rFonts w:ascii="GHEA Grapalat" w:eastAsia="GHEA Grapalat" w:hAnsi="GHEA Grapalat" w:cs="GHEA Grapalat"/>
              </w:rPr>
            </w:pPr>
          </w:p>
        </w:tc>
      </w:tr>
      <w:tr w:rsidR="00A9306E" w:rsidRPr="002C04C9" w14:paraId="11C28456" w14:textId="77777777" w:rsidTr="00F32DDC">
        <w:tc>
          <w:tcPr>
            <w:tcW w:w="2943" w:type="dxa"/>
            <w:shd w:val="clear" w:color="auto" w:fill="D9E2F3"/>
            <w:vAlign w:val="center"/>
          </w:tcPr>
          <w:p w14:paraId="7BEC9868" w14:textId="77777777" w:rsidR="00A9306E" w:rsidRPr="002C04C9"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4C9">
              <w:rPr>
                <w:rFonts w:ascii="GHEA Grapalat" w:eastAsia="GHEA Grapalat" w:hAnsi="GHEA Grapalat" w:cs="GHEA Grapalat"/>
                <w:color w:val="000000"/>
              </w:rPr>
              <w:t>Муниципалитет</w:t>
            </w:r>
          </w:p>
        </w:tc>
        <w:tc>
          <w:tcPr>
            <w:tcW w:w="6072" w:type="dxa"/>
            <w:vAlign w:val="center"/>
          </w:tcPr>
          <w:p w14:paraId="3E9FC12C" w14:textId="77777777" w:rsidR="00A9306E" w:rsidRPr="002C04C9" w:rsidRDefault="00A9306E" w:rsidP="00F32DDC">
            <w:pPr>
              <w:spacing w:before="240" w:after="240"/>
              <w:rPr>
                <w:rFonts w:ascii="GHEA Grapalat" w:eastAsia="GHEA Grapalat" w:hAnsi="GHEA Grapalat" w:cs="GHEA Grapalat"/>
              </w:rPr>
            </w:pPr>
          </w:p>
        </w:tc>
      </w:tr>
      <w:tr w:rsidR="00A9306E" w:rsidRPr="002C04C9" w14:paraId="7CBC0168" w14:textId="77777777" w:rsidTr="00F32DDC">
        <w:tc>
          <w:tcPr>
            <w:tcW w:w="2943" w:type="dxa"/>
            <w:shd w:val="clear" w:color="auto" w:fill="D9E2F3"/>
            <w:vAlign w:val="center"/>
          </w:tcPr>
          <w:p w14:paraId="6E5B986D" w14:textId="77777777" w:rsidR="00A9306E" w:rsidRPr="002C04C9"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2C04C9">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14:paraId="4AF38ED9" w14:textId="77777777" w:rsidR="00A9306E" w:rsidRPr="002C04C9" w:rsidRDefault="00A9306E" w:rsidP="00F32DDC">
            <w:pPr>
              <w:spacing w:before="240" w:after="240"/>
              <w:rPr>
                <w:rFonts w:ascii="GHEA Grapalat" w:eastAsia="GHEA Grapalat" w:hAnsi="GHEA Grapalat" w:cs="GHEA Grapalat"/>
              </w:rPr>
            </w:pPr>
          </w:p>
        </w:tc>
      </w:tr>
      <w:tr w:rsidR="00A9306E" w:rsidRPr="002C04C9" w14:paraId="0770A56F" w14:textId="77777777" w:rsidTr="00F32DDC">
        <w:tc>
          <w:tcPr>
            <w:tcW w:w="2943" w:type="dxa"/>
            <w:shd w:val="clear" w:color="auto" w:fill="D9E2F3"/>
            <w:vAlign w:val="center"/>
          </w:tcPr>
          <w:p w14:paraId="538EE62C" w14:textId="77777777" w:rsidR="00A9306E" w:rsidRPr="002C04C9"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2C04C9">
              <w:rPr>
                <w:rFonts w:ascii="GHEA Grapalat" w:eastAsia="GHEA Grapalat" w:hAnsi="GHEA Grapalat" w:cs="GHEA Grapalat"/>
                <w:color w:val="000000"/>
              </w:rPr>
              <w:t>Название улицы, здание (дом), квартира</w:t>
            </w:r>
          </w:p>
        </w:tc>
        <w:tc>
          <w:tcPr>
            <w:tcW w:w="6072" w:type="dxa"/>
            <w:vAlign w:val="center"/>
          </w:tcPr>
          <w:p w14:paraId="2C20F556" w14:textId="77777777" w:rsidR="00A9306E" w:rsidRPr="002C04C9" w:rsidRDefault="00A9306E" w:rsidP="00F32DDC">
            <w:pPr>
              <w:spacing w:before="240" w:after="240"/>
              <w:rPr>
                <w:rFonts w:ascii="GHEA Grapalat" w:eastAsia="GHEA Grapalat" w:hAnsi="GHEA Grapalat" w:cs="GHEA Grapalat"/>
              </w:rPr>
            </w:pPr>
          </w:p>
        </w:tc>
      </w:tr>
    </w:tbl>
    <w:p w14:paraId="078747DA" w14:textId="77777777" w:rsidR="00A9306E" w:rsidRPr="002C04C9"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2C04C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2C04C9" w14:paraId="50452884" w14:textId="77777777" w:rsidTr="00F32DDC">
        <w:tc>
          <w:tcPr>
            <w:tcW w:w="2837" w:type="dxa"/>
            <w:shd w:val="clear" w:color="auto" w:fill="D9E2F3"/>
            <w:vAlign w:val="center"/>
          </w:tcPr>
          <w:p w14:paraId="6BDC3655" w14:textId="77777777" w:rsidR="00A9306E" w:rsidRPr="002C04C9"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4C9">
              <w:rPr>
                <w:rFonts w:ascii="GHEA Grapalat" w:eastAsia="GHEA Grapalat" w:hAnsi="GHEA Grapalat" w:cs="GHEA Grapalat"/>
                <w:color w:val="000000"/>
              </w:rPr>
              <w:t>Государство</w:t>
            </w:r>
          </w:p>
        </w:tc>
        <w:tc>
          <w:tcPr>
            <w:tcW w:w="6178" w:type="dxa"/>
            <w:vAlign w:val="center"/>
          </w:tcPr>
          <w:p w14:paraId="7A1D474C" w14:textId="77777777" w:rsidR="00A9306E" w:rsidRPr="002C04C9" w:rsidRDefault="00A9306E" w:rsidP="00F32DDC">
            <w:pPr>
              <w:spacing w:before="240" w:after="240"/>
              <w:rPr>
                <w:rFonts w:ascii="GHEA Grapalat" w:eastAsia="GHEA Grapalat" w:hAnsi="GHEA Grapalat" w:cs="GHEA Grapalat"/>
              </w:rPr>
            </w:pPr>
          </w:p>
        </w:tc>
      </w:tr>
      <w:tr w:rsidR="00A9306E" w:rsidRPr="002C04C9" w14:paraId="22C5BE86" w14:textId="77777777" w:rsidTr="00F32DDC">
        <w:tc>
          <w:tcPr>
            <w:tcW w:w="2837" w:type="dxa"/>
            <w:shd w:val="clear" w:color="auto" w:fill="D9E2F3"/>
            <w:vAlign w:val="center"/>
          </w:tcPr>
          <w:p w14:paraId="08303E2D" w14:textId="77777777" w:rsidR="00A9306E" w:rsidRPr="002C04C9"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4C9">
              <w:rPr>
                <w:rFonts w:ascii="GHEA Grapalat" w:eastAsia="GHEA Grapalat" w:hAnsi="GHEA Grapalat" w:cs="GHEA Grapalat"/>
                <w:color w:val="000000"/>
              </w:rPr>
              <w:t>Муниципалитет</w:t>
            </w:r>
          </w:p>
        </w:tc>
        <w:tc>
          <w:tcPr>
            <w:tcW w:w="6178" w:type="dxa"/>
            <w:vAlign w:val="center"/>
          </w:tcPr>
          <w:p w14:paraId="3DCDFF3E" w14:textId="77777777" w:rsidR="00A9306E" w:rsidRPr="002C04C9" w:rsidRDefault="00A9306E" w:rsidP="00F32DDC">
            <w:pPr>
              <w:spacing w:before="240" w:after="240"/>
              <w:rPr>
                <w:rFonts w:ascii="GHEA Grapalat" w:eastAsia="GHEA Grapalat" w:hAnsi="GHEA Grapalat" w:cs="GHEA Grapalat"/>
              </w:rPr>
            </w:pPr>
          </w:p>
        </w:tc>
      </w:tr>
      <w:tr w:rsidR="00A9306E" w:rsidRPr="002C04C9" w14:paraId="3044D07E" w14:textId="77777777" w:rsidTr="00F32DDC">
        <w:tc>
          <w:tcPr>
            <w:tcW w:w="2837" w:type="dxa"/>
            <w:shd w:val="clear" w:color="auto" w:fill="D9E2F3"/>
            <w:vAlign w:val="center"/>
          </w:tcPr>
          <w:p w14:paraId="172ADBB8" w14:textId="77777777" w:rsidR="00A9306E" w:rsidRPr="002C04C9"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4C9">
              <w:rPr>
                <w:rFonts w:ascii="GHEA Grapalat" w:eastAsia="GHEA Grapalat" w:hAnsi="GHEA Grapalat" w:cs="GHEA Grapalat"/>
                <w:color w:val="000000"/>
              </w:rPr>
              <w:t>Административно-территориальная единица</w:t>
            </w:r>
          </w:p>
        </w:tc>
        <w:tc>
          <w:tcPr>
            <w:tcW w:w="6178" w:type="dxa"/>
            <w:vAlign w:val="center"/>
          </w:tcPr>
          <w:p w14:paraId="623BEECB" w14:textId="77777777" w:rsidR="00A9306E" w:rsidRPr="002C04C9" w:rsidRDefault="00A9306E" w:rsidP="00F32DDC">
            <w:pPr>
              <w:spacing w:before="240" w:after="240"/>
              <w:rPr>
                <w:rFonts w:ascii="GHEA Grapalat" w:eastAsia="GHEA Grapalat" w:hAnsi="GHEA Grapalat" w:cs="GHEA Grapalat"/>
              </w:rPr>
            </w:pPr>
          </w:p>
        </w:tc>
      </w:tr>
      <w:tr w:rsidR="00A9306E" w:rsidRPr="002C04C9" w14:paraId="36DF7E1A" w14:textId="77777777" w:rsidTr="00F32DDC">
        <w:tc>
          <w:tcPr>
            <w:tcW w:w="2837" w:type="dxa"/>
            <w:shd w:val="clear" w:color="auto" w:fill="D9E2F3"/>
            <w:vAlign w:val="center"/>
          </w:tcPr>
          <w:p w14:paraId="5AFF3715" w14:textId="77777777" w:rsidR="00A9306E" w:rsidRPr="002C04C9"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4C9">
              <w:rPr>
                <w:rFonts w:ascii="GHEA Grapalat" w:eastAsia="GHEA Grapalat" w:hAnsi="GHEA Grapalat" w:cs="GHEA Grapalat"/>
                <w:color w:val="000000"/>
              </w:rPr>
              <w:t>Название улицы, здание (дом), квартира</w:t>
            </w:r>
          </w:p>
        </w:tc>
        <w:tc>
          <w:tcPr>
            <w:tcW w:w="6178" w:type="dxa"/>
            <w:vAlign w:val="center"/>
          </w:tcPr>
          <w:p w14:paraId="0BF0FB25" w14:textId="77777777" w:rsidR="00A9306E" w:rsidRPr="002C04C9" w:rsidRDefault="00A9306E" w:rsidP="00F32DDC">
            <w:pPr>
              <w:spacing w:before="240" w:after="240"/>
              <w:rPr>
                <w:rFonts w:ascii="GHEA Grapalat" w:eastAsia="GHEA Grapalat" w:hAnsi="GHEA Grapalat" w:cs="GHEA Grapalat"/>
              </w:rPr>
            </w:pPr>
          </w:p>
        </w:tc>
      </w:tr>
    </w:tbl>
    <w:p w14:paraId="36F5861C" w14:textId="77777777" w:rsidR="00A9306E" w:rsidRPr="002C04C9"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2C04C9">
        <w:rPr>
          <w:rFonts w:ascii="GHEA Grapalat" w:eastAsia="GHEA Grapalat" w:hAnsi="GHEA Grapalat" w:cs="GHEA Grapalat"/>
          <w:i/>
          <w:color w:val="000000"/>
        </w:rPr>
        <w:t>Основания являться реальным бенефициаром</w:t>
      </w:r>
      <w:r w:rsidRPr="002C04C9" w:rsidDel="00F76C18">
        <w:rPr>
          <w:rFonts w:ascii="GHEA Grapalat" w:eastAsia="GHEA Grapalat" w:hAnsi="GHEA Grapalat" w:cs="GHEA Grapalat"/>
          <w:i/>
          <w:color w:val="000000"/>
        </w:rPr>
        <w:t xml:space="preserve"> </w:t>
      </w:r>
      <w:r w:rsidRPr="002C04C9">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2C04C9" w14:paraId="5B7EA4FC" w14:textId="77777777" w:rsidTr="00F32DDC">
        <w:trPr>
          <w:trHeight w:val="924"/>
        </w:trPr>
        <w:tc>
          <w:tcPr>
            <w:tcW w:w="9016" w:type="dxa"/>
            <w:gridSpan w:val="2"/>
            <w:vAlign w:val="center"/>
          </w:tcPr>
          <w:p w14:paraId="0426B1C6" w14:textId="77777777" w:rsidR="00A9306E" w:rsidRPr="002C04C9" w:rsidRDefault="00000000"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9306E" w:rsidRPr="002C04C9">
                  <w:rPr>
                    <w:rFonts w:ascii="Segoe UI Symbol" w:eastAsia="MS Gothic" w:hAnsi="Segoe UI Symbol" w:cs="Segoe UI Symbol"/>
                  </w:rPr>
                  <w:t>☐</w:t>
                </w:r>
              </w:sdtContent>
            </w:sdt>
            <w:r w:rsidR="00A9306E" w:rsidRPr="002C04C9">
              <w:rPr>
                <w:rFonts w:ascii="GHEA Grapalat" w:eastAsia="GHEA Grapalat" w:hAnsi="GHEA Grapalat" w:cs="GHEA Grapalat"/>
              </w:rPr>
              <w:tab/>
              <w:t>а.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2C04C9" w14:paraId="498CD58F" w14:textId="77777777" w:rsidTr="00F32DDC">
        <w:trPr>
          <w:trHeight w:val="684"/>
        </w:trPr>
        <w:tc>
          <w:tcPr>
            <w:tcW w:w="4508" w:type="dxa"/>
            <w:shd w:val="clear" w:color="auto" w:fill="D9E2F3"/>
            <w:vAlign w:val="center"/>
          </w:tcPr>
          <w:p w14:paraId="248C5042" w14:textId="77777777" w:rsidR="00A9306E" w:rsidRPr="002C04C9"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4C9">
              <w:rPr>
                <w:rFonts w:ascii="GHEA Grapalat" w:eastAsia="GHEA Grapalat" w:hAnsi="GHEA Grapalat" w:cs="GHEA Grapalat"/>
                <w:color w:val="000000"/>
              </w:rPr>
              <w:t>Размер участия</w:t>
            </w:r>
            <w:r w:rsidRPr="002C04C9" w:rsidDel="00C376E4">
              <w:rPr>
                <w:rFonts w:ascii="GHEA Grapalat" w:eastAsia="GHEA Grapalat" w:hAnsi="GHEA Grapalat" w:cs="GHEA Grapalat"/>
                <w:color w:val="000000"/>
              </w:rPr>
              <w:t xml:space="preserve"> </w:t>
            </w:r>
            <w:r w:rsidRPr="002C04C9">
              <w:rPr>
                <w:rFonts w:ascii="GHEA Grapalat" w:eastAsia="GHEA Grapalat" w:hAnsi="GHEA Grapalat" w:cs="GHEA Grapalat"/>
                <w:color w:val="000000"/>
              </w:rPr>
              <w:t>(%)</w:t>
            </w:r>
          </w:p>
        </w:tc>
        <w:tc>
          <w:tcPr>
            <w:tcW w:w="4508" w:type="dxa"/>
            <w:shd w:val="clear" w:color="auto" w:fill="FFFFFF"/>
            <w:vAlign w:val="center"/>
          </w:tcPr>
          <w:p w14:paraId="35EFBF5B" w14:textId="77777777" w:rsidR="00A9306E" w:rsidRPr="002C04C9" w:rsidRDefault="00A9306E" w:rsidP="00F32DDC">
            <w:pPr>
              <w:spacing w:before="240" w:after="240"/>
              <w:rPr>
                <w:rFonts w:ascii="GHEA Grapalat" w:eastAsia="GHEA Grapalat" w:hAnsi="GHEA Grapalat" w:cs="GHEA Grapalat"/>
              </w:rPr>
            </w:pPr>
          </w:p>
        </w:tc>
      </w:tr>
      <w:tr w:rsidR="00A9306E" w:rsidRPr="002C04C9" w14:paraId="47788A8D" w14:textId="77777777" w:rsidTr="00F32DDC">
        <w:trPr>
          <w:trHeight w:val="1282"/>
        </w:trPr>
        <w:tc>
          <w:tcPr>
            <w:tcW w:w="4508" w:type="dxa"/>
            <w:shd w:val="clear" w:color="auto" w:fill="D9E2F3"/>
            <w:vAlign w:val="center"/>
          </w:tcPr>
          <w:p w14:paraId="3AE99E13" w14:textId="77777777" w:rsidR="00A9306E" w:rsidRPr="002C04C9"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4C9">
              <w:rPr>
                <w:rFonts w:ascii="GHEA Grapalat" w:eastAsia="GHEA Grapalat" w:hAnsi="GHEA Grapalat" w:cs="GHEA Grapalat"/>
                <w:color w:val="000000"/>
              </w:rPr>
              <w:t>Вид участия</w:t>
            </w:r>
          </w:p>
        </w:tc>
        <w:tc>
          <w:tcPr>
            <w:tcW w:w="4508" w:type="dxa"/>
            <w:vAlign w:val="center"/>
          </w:tcPr>
          <w:p w14:paraId="2F62118D" w14:textId="77777777" w:rsidR="00A9306E" w:rsidRPr="002C04C9"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9306E" w:rsidRPr="002C04C9">
                  <w:rPr>
                    <w:rFonts w:ascii="Segoe UI Symbol" w:eastAsia="MS Gothic" w:hAnsi="Segoe UI Symbol" w:cs="Segoe UI Symbol"/>
                  </w:rPr>
                  <w:t>☐</w:t>
                </w:r>
              </w:sdtContent>
            </w:sdt>
            <w:r w:rsidR="00A9306E" w:rsidRPr="002C04C9">
              <w:rPr>
                <w:rFonts w:ascii="GHEA Grapalat" w:eastAsia="GHEA Grapalat" w:hAnsi="GHEA Grapalat" w:cs="GHEA Grapalat"/>
              </w:rPr>
              <w:tab/>
              <w:t>Прямое участие</w:t>
            </w:r>
          </w:p>
          <w:p w14:paraId="60480F1C" w14:textId="77777777" w:rsidR="00A9306E" w:rsidRPr="002C04C9"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9306E" w:rsidRPr="002C04C9">
                  <w:rPr>
                    <w:rFonts w:ascii="Segoe UI Symbol" w:eastAsia="MS Gothic" w:hAnsi="Segoe UI Symbol" w:cs="Segoe UI Symbol"/>
                  </w:rPr>
                  <w:t>☐</w:t>
                </w:r>
              </w:sdtContent>
            </w:sdt>
            <w:r w:rsidR="00A9306E" w:rsidRPr="002C04C9">
              <w:rPr>
                <w:rFonts w:ascii="GHEA Grapalat" w:eastAsia="GHEA Grapalat" w:hAnsi="GHEA Grapalat" w:cs="GHEA Grapalat"/>
              </w:rPr>
              <w:tab/>
              <w:t>Косвенное участие</w:t>
            </w:r>
          </w:p>
        </w:tc>
      </w:tr>
      <w:tr w:rsidR="00A9306E" w:rsidRPr="002C04C9" w14:paraId="11CE3065" w14:textId="77777777" w:rsidTr="00F32DDC">
        <w:tc>
          <w:tcPr>
            <w:tcW w:w="9016" w:type="dxa"/>
            <w:gridSpan w:val="2"/>
            <w:vAlign w:val="center"/>
          </w:tcPr>
          <w:p w14:paraId="766813D8" w14:textId="77777777" w:rsidR="00A9306E" w:rsidRPr="002C04C9"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9306E" w:rsidRPr="002C04C9">
                  <w:rPr>
                    <w:rFonts w:ascii="Segoe UI Symbol" w:eastAsia="MS Gothic" w:hAnsi="Segoe UI Symbol" w:cs="Segoe UI Symbol"/>
                  </w:rPr>
                  <w:t>☐</w:t>
                </w:r>
              </w:sdtContent>
            </w:sdt>
            <w:r w:rsidR="00A9306E" w:rsidRPr="002C04C9">
              <w:rPr>
                <w:rFonts w:ascii="GHEA Grapalat" w:eastAsia="GHEA Grapalat" w:hAnsi="GHEA Grapalat" w:cs="GHEA Grapalat"/>
              </w:rPr>
              <w:tab/>
              <w:t>б</w:t>
            </w:r>
            <w:r w:rsidR="00A9306E" w:rsidRPr="002C04C9">
              <w:rPr>
                <w:rFonts w:eastAsia="Cambria Math"/>
              </w:rPr>
              <w:t>․</w:t>
            </w:r>
            <w:r w:rsidR="00A9306E" w:rsidRPr="002C04C9">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2C04C9" w14:paraId="1B72A3D8" w14:textId="77777777" w:rsidTr="00F32DDC">
        <w:tc>
          <w:tcPr>
            <w:tcW w:w="9016" w:type="dxa"/>
            <w:gridSpan w:val="2"/>
            <w:vAlign w:val="center"/>
          </w:tcPr>
          <w:p w14:paraId="2E234DF6" w14:textId="77777777" w:rsidR="00A9306E" w:rsidRPr="002C04C9" w:rsidRDefault="00000000"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9306E" w:rsidRPr="002C04C9">
                  <w:rPr>
                    <w:rFonts w:ascii="Segoe UI Symbol" w:eastAsia="MS Gothic" w:hAnsi="Segoe UI Symbol" w:cs="Segoe UI Symbol"/>
                  </w:rPr>
                  <w:t>☐</w:t>
                </w:r>
              </w:sdtContent>
            </w:sdt>
            <w:r w:rsidR="00A9306E" w:rsidRPr="002C04C9">
              <w:rPr>
                <w:rFonts w:ascii="GHEA Grapalat" w:eastAsia="GHEA Grapalat" w:hAnsi="GHEA Grapalat" w:cs="GHEA Grapalat"/>
              </w:rPr>
              <w:tab/>
              <w:t xml:space="preserve">в. является должностным лицом, осуществляющим общее или текущее руководство деятельностью данного юридического лица, в случае, если нет </w:t>
            </w:r>
            <w:r w:rsidR="00A9306E" w:rsidRPr="002C04C9">
              <w:rPr>
                <w:rFonts w:ascii="GHEA Grapalat" w:eastAsia="GHEA Grapalat" w:hAnsi="GHEA Grapalat" w:cs="GHEA Grapalat"/>
              </w:rPr>
              <w:lastRenderedPageBreak/>
              <w:t>физического лица, соответствующего требованиям пунктов " а " и "б"</w:t>
            </w:r>
          </w:p>
        </w:tc>
      </w:tr>
    </w:tbl>
    <w:p w14:paraId="18046844" w14:textId="77777777" w:rsidR="00A9306E" w:rsidRPr="002C04C9"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2C04C9">
        <w:rPr>
          <w:rFonts w:ascii="GHEA Grapalat" w:eastAsia="GHEA Grapalat" w:hAnsi="GHEA Grapalat" w:cs="GHEA Grapalat"/>
          <w:i/>
          <w:color w:val="000000"/>
        </w:rPr>
        <w:t>Основания являться реальным бенефициаром</w:t>
      </w:r>
      <w:r w:rsidRPr="002C04C9" w:rsidDel="00F76C18">
        <w:rPr>
          <w:rFonts w:ascii="GHEA Grapalat" w:eastAsia="GHEA Grapalat" w:hAnsi="GHEA Grapalat" w:cs="GHEA Grapalat"/>
          <w:i/>
          <w:color w:val="000000"/>
        </w:rPr>
        <w:t xml:space="preserve"> </w:t>
      </w:r>
      <w:r w:rsidRPr="002C04C9">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2C04C9" w14:paraId="1093632F" w14:textId="77777777" w:rsidTr="00F32DDC">
        <w:trPr>
          <w:trHeight w:val="924"/>
        </w:trPr>
        <w:tc>
          <w:tcPr>
            <w:tcW w:w="9016" w:type="dxa"/>
            <w:gridSpan w:val="2"/>
            <w:vAlign w:val="center"/>
          </w:tcPr>
          <w:p w14:paraId="7C20C786" w14:textId="77777777" w:rsidR="00A9306E" w:rsidRPr="002C04C9" w:rsidRDefault="00000000"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9306E" w:rsidRPr="002C04C9">
                  <w:rPr>
                    <w:rFonts w:ascii="Segoe UI Symbol" w:eastAsia="MS Gothic" w:hAnsi="Segoe UI Symbol" w:cs="Segoe UI Symbol"/>
                  </w:rPr>
                  <w:t>☐</w:t>
                </w:r>
              </w:sdtContent>
            </w:sdt>
            <w:r w:rsidR="00A9306E" w:rsidRPr="002C04C9">
              <w:rPr>
                <w:rFonts w:ascii="GHEA Grapalat" w:eastAsia="GHEA Grapalat" w:hAnsi="GHEA Grapalat" w:cs="GHEA Grapalat"/>
              </w:rPr>
              <w:tab/>
              <w:t>а</w:t>
            </w:r>
            <w:r w:rsidR="00A9306E" w:rsidRPr="002C04C9">
              <w:rPr>
                <w:rFonts w:eastAsia="Cambria Math"/>
              </w:rPr>
              <w:t>․</w:t>
            </w:r>
            <w:r w:rsidR="00A9306E" w:rsidRPr="002C04C9">
              <w:rPr>
                <w:rFonts w:ascii="GHEA Grapalat" w:eastAsia="Cambria Math" w:hAnsi="GHEA Grapalat" w:cs="Cambria Math"/>
              </w:rPr>
              <w:t xml:space="preserve"> </w:t>
            </w:r>
            <w:r w:rsidR="00A9306E" w:rsidRPr="002C04C9">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A9306E" w:rsidRPr="002C04C9" w14:paraId="6AA0DDD3" w14:textId="77777777" w:rsidTr="00F32DDC">
        <w:trPr>
          <w:trHeight w:val="684"/>
        </w:trPr>
        <w:tc>
          <w:tcPr>
            <w:tcW w:w="4508" w:type="dxa"/>
            <w:shd w:val="clear" w:color="auto" w:fill="D9E2F3"/>
            <w:vAlign w:val="center"/>
          </w:tcPr>
          <w:p w14:paraId="0150AD2A" w14:textId="77777777" w:rsidR="00A9306E" w:rsidRPr="002C04C9"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4C9">
              <w:rPr>
                <w:rFonts w:ascii="GHEA Grapalat" w:eastAsia="GHEA Grapalat" w:hAnsi="GHEA Grapalat" w:cs="GHEA Grapalat"/>
                <w:color w:val="000000"/>
              </w:rPr>
              <w:t>Размер участия (%)</w:t>
            </w:r>
          </w:p>
        </w:tc>
        <w:tc>
          <w:tcPr>
            <w:tcW w:w="4508" w:type="dxa"/>
            <w:vAlign w:val="center"/>
          </w:tcPr>
          <w:p w14:paraId="0F0FC262" w14:textId="77777777" w:rsidR="00A9306E" w:rsidRPr="002C04C9" w:rsidRDefault="00A9306E" w:rsidP="00F32DDC">
            <w:pPr>
              <w:spacing w:before="240" w:after="240"/>
              <w:rPr>
                <w:rFonts w:ascii="GHEA Grapalat" w:eastAsia="GHEA Grapalat" w:hAnsi="GHEA Grapalat" w:cs="GHEA Grapalat"/>
              </w:rPr>
            </w:pPr>
          </w:p>
        </w:tc>
      </w:tr>
      <w:tr w:rsidR="00A9306E" w:rsidRPr="002C04C9" w14:paraId="388323F9" w14:textId="77777777" w:rsidTr="00F32DDC">
        <w:trPr>
          <w:trHeight w:val="1282"/>
        </w:trPr>
        <w:tc>
          <w:tcPr>
            <w:tcW w:w="4508" w:type="dxa"/>
            <w:shd w:val="clear" w:color="auto" w:fill="D9E2F3"/>
            <w:vAlign w:val="center"/>
          </w:tcPr>
          <w:p w14:paraId="386AE425" w14:textId="77777777" w:rsidR="00A9306E" w:rsidRPr="002C04C9"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4C9">
              <w:rPr>
                <w:rFonts w:ascii="GHEA Grapalat" w:eastAsia="GHEA Grapalat" w:hAnsi="GHEA Grapalat" w:cs="GHEA Grapalat"/>
                <w:color w:val="000000"/>
              </w:rPr>
              <w:t>Вид участия</w:t>
            </w:r>
          </w:p>
        </w:tc>
        <w:tc>
          <w:tcPr>
            <w:tcW w:w="4508" w:type="dxa"/>
            <w:vAlign w:val="center"/>
          </w:tcPr>
          <w:p w14:paraId="77BF4497" w14:textId="77777777" w:rsidR="00A9306E" w:rsidRPr="002C04C9"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9306E" w:rsidRPr="002C04C9">
                  <w:rPr>
                    <w:rFonts w:ascii="Segoe UI Symbol" w:eastAsia="MS Gothic" w:hAnsi="Segoe UI Symbol" w:cs="Segoe UI Symbol"/>
                  </w:rPr>
                  <w:t>☐</w:t>
                </w:r>
              </w:sdtContent>
            </w:sdt>
            <w:r w:rsidR="00A9306E" w:rsidRPr="002C04C9">
              <w:rPr>
                <w:rFonts w:ascii="GHEA Grapalat" w:eastAsia="GHEA Grapalat" w:hAnsi="GHEA Grapalat" w:cs="GHEA Grapalat"/>
              </w:rPr>
              <w:tab/>
              <w:t>Прямое участие</w:t>
            </w:r>
          </w:p>
          <w:p w14:paraId="7FB75D4C" w14:textId="77777777" w:rsidR="00A9306E" w:rsidRPr="002C04C9"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9306E" w:rsidRPr="002C04C9">
                  <w:rPr>
                    <w:rFonts w:ascii="Segoe UI Symbol" w:eastAsia="MS Gothic" w:hAnsi="Segoe UI Symbol" w:cs="Segoe UI Symbol"/>
                  </w:rPr>
                  <w:t>☐</w:t>
                </w:r>
              </w:sdtContent>
            </w:sdt>
            <w:r w:rsidR="00A9306E" w:rsidRPr="002C04C9">
              <w:rPr>
                <w:rFonts w:ascii="GHEA Grapalat" w:eastAsia="GHEA Grapalat" w:hAnsi="GHEA Grapalat" w:cs="GHEA Grapalat"/>
              </w:rPr>
              <w:tab/>
              <w:t>Косвенное участие</w:t>
            </w:r>
          </w:p>
        </w:tc>
      </w:tr>
      <w:tr w:rsidR="00A9306E" w:rsidRPr="002C04C9" w14:paraId="37A65CF6" w14:textId="77777777" w:rsidTr="00F32DDC">
        <w:tc>
          <w:tcPr>
            <w:tcW w:w="9016" w:type="dxa"/>
            <w:gridSpan w:val="2"/>
            <w:vAlign w:val="center"/>
          </w:tcPr>
          <w:p w14:paraId="1A07C893" w14:textId="77777777" w:rsidR="00A9306E" w:rsidRPr="002C04C9"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9306E" w:rsidRPr="002C04C9">
                  <w:rPr>
                    <w:rFonts w:ascii="Segoe UI Symbol" w:eastAsia="MS Gothic" w:hAnsi="Segoe UI Symbol" w:cs="Segoe UI Symbol"/>
                  </w:rPr>
                  <w:t>☐</w:t>
                </w:r>
              </w:sdtContent>
            </w:sdt>
            <w:r w:rsidR="00A9306E" w:rsidRPr="002C04C9">
              <w:rPr>
                <w:rFonts w:ascii="GHEA Grapalat" w:eastAsia="GHEA Grapalat" w:hAnsi="GHEA Grapalat" w:cs="GHEA Grapalat"/>
              </w:rPr>
              <w:tab/>
              <w:t>б</w:t>
            </w:r>
            <w:r w:rsidR="00A9306E" w:rsidRPr="002C04C9">
              <w:rPr>
                <w:rFonts w:eastAsia="Cambria Math"/>
              </w:rPr>
              <w:t>․</w:t>
            </w:r>
            <w:r w:rsidR="00A9306E" w:rsidRPr="002C04C9">
              <w:rPr>
                <w:rFonts w:ascii="GHEA Grapalat" w:eastAsia="Cambria Math" w:hAnsi="GHEA Grapalat" w:cs="Cambria Math"/>
              </w:rPr>
              <w:t xml:space="preserve"> </w:t>
            </w:r>
            <w:r w:rsidR="00A9306E" w:rsidRPr="002C04C9">
              <w:rPr>
                <w:rFonts w:ascii="GHEA Grapalat" w:eastAsia="GHEA Grapalat" w:hAnsi="GHEA Grapalat" w:cs="GHEA Grapalat"/>
              </w:rPr>
              <w:t xml:space="preserve">имеет право назначать или </w:t>
            </w:r>
            <w:r w:rsidR="00A9306E" w:rsidRPr="002C04C9">
              <w:rPr>
                <w:rFonts w:ascii="GHEA Grapalat" w:eastAsia="GHEA Grapalat" w:hAnsi="GHEA Grapalat" w:cs="GHEA Grapalat"/>
                <w:lang w:eastAsia="hy-AM"/>
              </w:rPr>
              <w:t>освобождать</w:t>
            </w:r>
            <w:r w:rsidR="00A9306E" w:rsidRPr="002C04C9">
              <w:rPr>
                <w:rFonts w:ascii="GHEA Grapalat" w:eastAsia="GHEA Grapalat" w:hAnsi="GHEA Grapalat" w:cs="GHEA Grapalat"/>
              </w:rPr>
              <w:t xml:space="preserve"> большинство членов органов управления юридического лица</w:t>
            </w:r>
          </w:p>
        </w:tc>
      </w:tr>
      <w:tr w:rsidR="00A9306E" w:rsidRPr="002C04C9" w14:paraId="019C9F2D" w14:textId="77777777" w:rsidTr="00F32DDC">
        <w:tc>
          <w:tcPr>
            <w:tcW w:w="9016" w:type="dxa"/>
            <w:gridSpan w:val="2"/>
            <w:vAlign w:val="center"/>
          </w:tcPr>
          <w:p w14:paraId="04490DA1" w14:textId="77777777" w:rsidR="00A9306E" w:rsidRPr="002C04C9"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9306E" w:rsidRPr="002C04C9">
                  <w:rPr>
                    <w:rFonts w:ascii="Segoe UI Symbol" w:eastAsia="MS Gothic" w:hAnsi="Segoe UI Symbol" w:cs="Segoe UI Symbol"/>
                  </w:rPr>
                  <w:t>☐</w:t>
                </w:r>
              </w:sdtContent>
            </w:sdt>
            <w:r w:rsidR="00A9306E" w:rsidRPr="002C04C9">
              <w:rPr>
                <w:rFonts w:ascii="GHEA Grapalat" w:eastAsia="GHEA Grapalat" w:hAnsi="GHEA Grapalat" w:cs="GHEA Grapalat"/>
              </w:rPr>
              <w:tab/>
              <w:t>в</w:t>
            </w:r>
            <w:r w:rsidR="00A9306E" w:rsidRPr="002C04C9">
              <w:rPr>
                <w:rFonts w:eastAsia="Cambria Math"/>
              </w:rPr>
              <w:t>․</w:t>
            </w:r>
            <w:r w:rsidR="00A9306E" w:rsidRPr="002C04C9">
              <w:rPr>
                <w:rFonts w:ascii="GHEA Grapalat" w:eastAsia="Cambria Math" w:hAnsi="GHEA Grapalat" w:cs="Cambria Math"/>
              </w:rPr>
              <w:t xml:space="preserve"> </w:t>
            </w:r>
            <w:r w:rsidR="00A9306E" w:rsidRPr="002C04C9">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2C04C9" w14:paraId="59F1193D" w14:textId="77777777" w:rsidTr="00F32DDC">
        <w:tc>
          <w:tcPr>
            <w:tcW w:w="9016" w:type="dxa"/>
            <w:gridSpan w:val="2"/>
            <w:vAlign w:val="center"/>
          </w:tcPr>
          <w:p w14:paraId="709331F9" w14:textId="77777777" w:rsidR="00A9306E" w:rsidRPr="002C04C9"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9306E" w:rsidRPr="002C04C9">
                  <w:rPr>
                    <w:rFonts w:ascii="Segoe UI Symbol" w:eastAsia="MS Gothic" w:hAnsi="Segoe UI Symbol" w:cs="Segoe UI Symbol"/>
                  </w:rPr>
                  <w:t>☐</w:t>
                </w:r>
              </w:sdtContent>
            </w:sdt>
            <w:r w:rsidR="00A9306E" w:rsidRPr="002C04C9">
              <w:rPr>
                <w:rFonts w:ascii="GHEA Grapalat" w:eastAsia="GHEA Grapalat" w:hAnsi="GHEA Grapalat" w:cs="GHEA Grapalat"/>
              </w:rPr>
              <w:tab/>
              <w:t>г</w:t>
            </w:r>
            <w:r w:rsidR="00A9306E" w:rsidRPr="002C04C9">
              <w:rPr>
                <w:rFonts w:eastAsia="Cambria Math"/>
              </w:rPr>
              <w:t>․</w:t>
            </w:r>
            <w:r w:rsidR="00A9306E" w:rsidRPr="002C04C9">
              <w:rPr>
                <w:rFonts w:ascii="GHEA Grapalat" w:eastAsia="Cambria Math" w:hAnsi="GHEA Grapalat" w:cs="Cambria Math"/>
              </w:rPr>
              <w:t xml:space="preserve"> </w:t>
            </w:r>
            <w:r w:rsidR="00A9306E" w:rsidRPr="002C04C9">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A9306E" w:rsidRPr="002C04C9" w14:paraId="7CA1E019" w14:textId="77777777" w:rsidTr="00F32DDC">
        <w:tc>
          <w:tcPr>
            <w:tcW w:w="9016" w:type="dxa"/>
            <w:gridSpan w:val="2"/>
            <w:vAlign w:val="center"/>
          </w:tcPr>
          <w:p w14:paraId="1162213D" w14:textId="77777777" w:rsidR="00A9306E" w:rsidRPr="002C04C9"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9306E" w:rsidRPr="002C04C9">
                  <w:rPr>
                    <w:rFonts w:ascii="Segoe UI Symbol" w:eastAsia="MS Gothic" w:hAnsi="Segoe UI Symbol" w:cs="Segoe UI Symbol"/>
                  </w:rPr>
                  <w:t>☐</w:t>
                </w:r>
              </w:sdtContent>
            </w:sdt>
            <w:r w:rsidR="00A9306E" w:rsidRPr="002C04C9">
              <w:rPr>
                <w:rFonts w:ascii="GHEA Grapalat" w:eastAsia="GHEA Grapalat" w:hAnsi="GHEA Grapalat" w:cs="GHEA Grapalat"/>
              </w:rPr>
              <w:tab/>
              <w:t>д</w:t>
            </w:r>
            <w:r w:rsidR="00A9306E" w:rsidRPr="002C04C9">
              <w:rPr>
                <w:rFonts w:eastAsia="Cambria Math"/>
              </w:rPr>
              <w:t>․</w:t>
            </w:r>
            <w:r w:rsidR="00A9306E" w:rsidRPr="002C04C9">
              <w:rPr>
                <w:rFonts w:ascii="GHEA Grapalat" w:eastAsia="Cambria Math" w:hAnsi="GHEA Grapalat" w:cs="Cambria Math"/>
              </w:rPr>
              <w:t xml:space="preserve"> </w:t>
            </w:r>
            <w:r w:rsidR="00A9306E" w:rsidRPr="002C04C9">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691F0F19" w14:textId="77777777" w:rsidR="00A9306E" w:rsidRPr="002C04C9"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2C04C9">
        <w:rPr>
          <w:rFonts w:ascii="GHEA Grapalat" w:eastAsia="GHEA Grapalat" w:hAnsi="GHEA Grapalat" w:cs="GHEA Grapalat"/>
          <w:i/>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2C04C9" w14:paraId="0F479E1F" w14:textId="77777777" w:rsidTr="00F32DDC">
        <w:tc>
          <w:tcPr>
            <w:tcW w:w="2837" w:type="dxa"/>
            <w:shd w:val="clear" w:color="auto" w:fill="D9E2F3"/>
            <w:vAlign w:val="center"/>
          </w:tcPr>
          <w:p w14:paraId="67932133" w14:textId="77777777" w:rsidR="00A9306E" w:rsidRPr="002C04C9"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2C04C9">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126D89AE" w14:textId="77777777" w:rsidR="00A9306E" w:rsidRPr="002C04C9" w:rsidRDefault="00A9306E" w:rsidP="00F32DDC">
            <w:pPr>
              <w:spacing w:before="240" w:after="240"/>
              <w:rPr>
                <w:rFonts w:ascii="GHEA Grapalat" w:eastAsia="GHEA Grapalat" w:hAnsi="GHEA Grapalat" w:cs="GHEA Grapalat"/>
              </w:rPr>
            </w:pPr>
          </w:p>
        </w:tc>
      </w:tr>
      <w:tr w:rsidR="00A9306E" w:rsidRPr="002C04C9" w14:paraId="0F801E29" w14:textId="77777777" w:rsidTr="00F32DDC">
        <w:tc>
          <w:tcPr>
            <w:tcW w:w="2837" w:type="dxa"/>
            <w:shd w:val="clear" w:color="auto" w:fill="D9E2F3"/>
            <w:vAlign w:val="center"/>
          </w:tcPr>
          <w:p w14:paraId="4989D0CB" w14:textId="77777777" w:rsidR="00A9306E" w:rsidRPr="002C04C9"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2C04C9">
              <w:rPr>
                <w:rFonts w:ascii="GHEA Grapalat" w:eastAsia="GHEA Grapalat" w:hAnsi="GHEA Grapalat" w:cs="GHEA Grapalat"/>
                <w:color w:val="000000"/>
              </w:rPr>
              <w:t>Осуществление контроля за организацией</w:t>
            </w:r>
          </w:p>
        </w:tc>
        <w:tc>
          <w:tcPr>
            <w:tcW w:w="6180" w:type="dxa"/>
            <w:vAlign w:val="center"/>
          </w:tcPr>
          <w:p w14:paraId="471BEB2A" w14:textId="77777777" w:rsidR="00A9306E" w:rsidRPr="002C04C9"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9306E" w:rsidRPr="002C04C9">
                  <w:rPr>
                    <w:rFonts w:ascii="Segoe UI Symbol" w:eastAsia="MS Gothic" w:hAnsi="Segoe UI Symbol" w:cs="Segoe UI Symbol"/>
                  </w:rPr>
                  <w:t>☐</w:t>
                </w:r>
              </w:sdtContent>
            </w:sdt>
            <w:r w:rsidR="00A9306E" w:rsidRPr="002C04C9">
              <w:rPr>
                <w:rFonts w:ascii="GHEA Grapalat" w:eastAsia="GHEA Grapalat" w:hAnsi="GHEA Grapalat" w:cs="GHEA Grapalat"/>
              </w:rPr>
              <w:tab/>
              <w:t>Отдельно</w:t>
            </w:r>
          </w:p>
          <w:p w14:paraId="151987EC" w14:textId="77777777" w:rsidR="00A9306E" w:rsidRPr="002C04C9" w:rsidRDefault="00000000" w:rsidP="00F32DDC">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9306E" w:rsidRPr="002C04C9">
                  <w:rPr>
                    <w:rFonts w:ascii="Segoe UI Symbol" w:eastAsia="MS Gothic" w:hAnsi="Segoe UI Symbol" w:cs="Segoe UI Symbol"/>
                  </w:rPr>
                  <w:t>☐</w:t>
                </w:r>
              </w:sdtContent>
            </w:sdt>
            <w:r w:rsidR="00A9306E" w:rsidRPr="002C04C9">
              <w:rPr>
                <w:rFonts w:ascii="GHEA Grapalat" w:eastAsia="GHEA Grapalat" w:hAnsi="GHEA Grapalat" w:cs="GHEA Grapalat"/>
              </w:rPr>
              <w:tab/>
              <w:t>Совместно с аффилированными лицами</w:t>
            </w:r>
          </w:p>
        </w:tc>
      </w:tr>
      <w:tr w:rsidR="00A9306E" w:rsidRPr="002C04C9" w14:paraId="315AF061" w14:textId="77777777" w:rsidTr="00F32DDC">
        <w:tc>
          <w:tcPr>
            <w:tcW w:w="2837" w:type="dxa"/>
            <w:shd w:val="clear" w:color="auto" w:fill="D9E2F3"/>
            <w:vAlign w:val="center"/>
          </w:tcPr>
          <w:p w14:paraId="4111D1ED" w14:textId="77777777" w:rsidR="00A9306E" w:rsidRPr="002C04C9"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2C04C9">
              <w:rPr>
                <w:rFonts w:ascii="GHEA Grapalat" w:eastAsia="GHEA Grapalat" w:hAnsi="GHEA Grapalat" w:cs="GHEA Grapalat"/>
                <w:color w:val="000000"/>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63AF526D" w14:textId="77777777" w:rsidR="00A9306E" w:rsidRPr="002C04C9"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9306E" w:rsidRPr="002C04C9">
                  <w:rPr>
                    <w:rFonts w:ascii="Segoe UI Symbol" w:eastAsia="MS Gothic" w:hAnsi="Segoe UI Symbol" w:cs="Segoe UI Symbol"/>
                  </w:rPr>
                  <w:t>☐</w:t>
                </w:r>
              </w:sdtContent>
            </w:sdt>
            <w:r w:rsidR="00A9306E" w:rsidRPr="002C04C9">
              <w:rPr>
                <w:rFonts w:ascii="GHEA Grapalat" w:eastAsia="GHEA Grapalat" w:hAnsi="GHEA Grapalat" w:cs="GHEA Grapalat"/>
              </w:rPr>
              <w:tab/>
              <w:t>Да</w:t>
            </w:r>
          </w:p>
          <w:p w14:paraId="57FA1DED" w14:textId="77777777" w:rsidR="00A9306E" w:rsidRPr="002C04C9"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9306E" w:rsidRPr="002C04C9">
                  <w:rPr>
                    <w:rFonts w:ascii="Segoe UI Symbol" w:eastAsia="MS Gothic" w:hAnsi="Segoe UI Symbol" w:cs="Segoe UI Symbol"/>
                  </w:rPr>
                  <w:t>☐</w:t>
                </w:r>
              </w:sdtContent>
            </w:sdt>
            <w:r w:rsidR="00A9306E" w:rsidRPr="002C04C9">
              <w:rPr>
                <w:rFonts w:ascii="GHEA Grapalat" w:eastAsia="GHEA Grapalat" w:hAnsi="GHEA Grapalat" w:cs="GHEA Grapalat"/>
              </w:rPr>
              <w:tab/>
              <w:t>Нет</w:t>
            </w:r>
          </w:p>
        </w:tc>
      </w:tr>
    </w:tbl>
    <w:p w14:paraId="08C48691" w14:textId="77777777" w:rsidR="00A9306E" w:rsidRPr="002C04C9"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2C04C9">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2C04C9" w14:paraId="179F6948" w14:textId="77777777" w:rsidTr="00F32DDC">
        <w:tc>
          <w:tcPr>
            <w:tcW w:w="2837" w:type="dxa"/>
            <w:shd w:val="clear" w:color="auto" w:fill="D9E2F3"/>
            <w:vAlign w:val="center"/>
          </w:tcPr>
          <w:p w14:paraId="766B2D88" w14:textId="77777777" w:rsidR="00A9306E" w:rsidRPr="002C04C9"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4C9">
              <w:rPr>
                <w:rFonts w:ascii="GHEA Grapalat" w:eastAsia="GHEA Grapalat" w:hAnsi="GHEA Grapalat" w:cs="GHEA Grapalat"/>
                <w:color w:val="000000"/>
              </w:rPr>
              <w:t>Адрес  электронной почты</w:t>
            </w:r>
          </w:p>
        </w:tc>
        <w:tc>
          <w:tcPr>
            <w:tcW w:w="6180" w:type="dxa"/>
            <w:vAlign w:val="center"/>
          </w:tcPr>
          <w:p w14:paraId="08BEB7D7" w14:textId="77777777" w:rsidR="00A9306E" w:rsidRPr="002C04C9" w:rsidRDefault="00A9306E" w:rsidP="00F32DDC">
            <w:pPr>
              <w:spacing w:before="240" w:after="240"/>
              <w:rPr>
                <w:rFonts w:ascii="GHEA Grapalat" w:eastAsia="GHEA Grapalat" w:hAnsi="GHEA Grapalat" w:cs="GHEA Grapalat"/>
              </w:rPr>
            </w:pPr>
          </w:p>
        </w:tc>
      </w:tr>
      <w:tr w:rsidR="00A9306E" w:rsidRPr="002C04C9" w14:paraId="53F8EBCF" w14:textId="77777777" w:rsidTr="00F32DDC">
        <w:tc>
          <w:tcPr>
            <w:tcW w:w="2837" w:type="dxa"/>
            <w:shd w:val="clear" w:color="auto" w:fill="D9E2F3"/>
            <w:vAlign w:val="center"/>
          </w:tcPr>
          <w:p w14:paraId="5996AF25" w14:textId="77777777" w:rsidR="00A9306E" w:rsidRPr="002C04C9"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4C9">
              <w:rPr>
                <w:rFonts w:ascii="GHEA Grapalat" w:eastAsia="GHEA Grapalat" w:hAnsi="GHEA Grapalat" w:cs="GHEA Grapalat"/>
                <w:color w:val="000000"/>
              </w:rPr>
              <w:t>Номер телефона</w:t>
            </w:r>
          </w:p>
        </w:tc>
        <w:tc>
          <w:tcPr>
            <w:tcW w:w="6180" w:type="dxa"/>
            <w:vAlign w:val="center"/>
          </w:tcPr>
          <w:p w14:paraId="04C9FCEE" w14:textId="77777777" w:rsidR="00A9306E" w:rsidRPr="002C04C9" w:rsidRDefault="00A9306E" w:rsidP="00F32DDC">
            <w:pPr>
              <w:spacing w:before="240" w:after="240"/>
              <w:rPr>
                <w:rFonts w:ascii="GHEA Grapalat" w:eastAsia="GHEA Grapalat" w:hAnsi="GHEA Grapalat" w:cs="GHEA Grapalat"/>
              </w:rPr>
            </w:pPr>
          </w:p>
        </w:tc>
      </w:tr>
    </w:tbl>
    <w:p w14:paraId="0F7B4AA1" w14:textId="77777777" w:rsidR="00A9306E" w:rsidRPr="002C04C9" w:rsidRDefault="00A9306E" w:rsidP="00A9306E">
      <w:pPr>
        <w:pBdr>
          <w:top w:val="nil"/>
          <w:left w:val="nil"/>
          <w:bottom w:val="nil"/>
          <w:right w:val="nil"/>
          <w:between w:val="nil"/>
        </w:pBdr>
        <w:ind w:left="792"/>
        <w:rPr>
          <w:rFonts w:ascii="GHEA Grapalat" w:eastAsia="GHEA Grapalat" w:hAnsi="GHEA Grapalat" w:cs="GHEA Grapalat"/>
          <w:i/>
          <w:color w:val="000000"/>
        </w:rPr>
      </w:pPr>
      <w:r w:rsidRPr="002C04C9">
        <w:rPr>
          <w:rFonts w:ascii="GHEA Grapalat" w:hAnsi="GHEA Grapalat"/>
        </w:rPr>
        <w:br w:type="page"/>
      </w:r>
    </w:p>
    <w:p w14:paraId="07EAC195" w14:textId="77777777" w:rsidR="00A9306E" w:rsidRPr="002C04C9"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2C04C9">
        <w:rPr>
          <w:rFonts w:ascii="GHEA Grapalat" w:eastAsia="GHEA Grapalat" w:hAnsi="GHEA Grapalat" w:cs="GHEA Grapalat"/>
          <w:b/>
          <w:color w:val="000000"/>
        </w:rPr>
        <w:lastRenderedPageBreak/>
        <w:t>Промежуточные юридические лица</w:t>
      </w:r>
    </w:p>
    <w:p w14:paraId="5411225B" w14:textId="77777777" w:rsidR="00A9306E" w:rsidRPr="002C04C9"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2C04C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2C04C9" w14:paraId="6BEBA48B" w14:textId="77777777" w:rsidTr="00F32DDC">
        <w:tc>
          <w:tcPr>
            <w:tcW w:w="2835" w:type="dxa"/>
            <w:shd w:val="clear" w:color="auto" w:fill="D9E2F3"/>
            <w:vAlign w:val="center"/>
          </w:tcPr>
          <w:p w14:paraId="305FE3DD" w14:textId="77777777" w:rsidR="00A9306E" w:rsidRPr="002C04C9"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4C9">
              <w:rPr>
                <w:rFonts w:ascii="GHEA Grapalat" w:eastAsia="GHEA Grapalat" w:hAnsi="GHEA Grapalat" w:cs="GHEA Grapalat"/>
                <w:color w:val="000000"/>
              </w:rPr>
              <w:t>Наименование</w:t>
            </w:r>
          </w:p>
        </w:tc>
        <w:tc>
          <w:tcPr>
            <w:tcW w:w="6180" w:type="dxa"/>
            <w:vAlign w:val="center"/>
          </w:tcPr>
          <w:p w14:paraId="69B550DA" w14:textId="77777777" w:rsidR="00A9306E" w:rsidRPr="002C04C9" w:rsidRDefault="00A9306E" w:rsidP="00F32DDC">
            <w:pPr>
              <w:spacing w:before="240" w:after="240"/>
              <w:rPr>
                <w:rFonts w:ascii="GHEA Grapalat" w:eastAsia="GHEA Grapalat" w:hAnsi="GHEA Grapalat" w:cs="GHEA Grapalat"/>
              </w:rPr>
            </w:pPr>
          </w:p>
        </w:tc>
      </w:tr>
      <w:tr w:rsidR="00A9306E" w:rsidRPr="002C04C9" w14:paraId="6B58E69E" w14:textId="77777777" w:rsidTr="00F32DDC">
        <w:tc>
          <w:tcPr>
            <w:tcW w:w="2835" w:type="dxa"/>
            <w:shd w:val="clear" w:color="auto" w:fill="D9E2F3"/>
            <w:vAlign w:val="center"/>
          </w:tcPr>
          <w:p w14:paraId="4A14512C" w14:textId="77777777" w:rsidR="00A9306E" w:rsidRPr="002C04C9"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4C9">
              <w:rPr>
                <w:rFonts w:ascii="GHEA Grapalat" w:eastAsia="GHEA Grapalat" w:hAnsi="GHEA Grapalat" w:cs="GHEA Grapalat"/>
                <w:color w:val="000000"/>
              </w:rPr>
              <w:t>Наименование латинскими буквами</w:t>
            </w:r>
          </w:p>
        </w:tc>
        <w:tc>
          <w:tcPr>
            <w:tcW w:w="6180" w:type="dxa"/>
            <w:vAlign w:val="center"/>
          </w:tcPr>
          <w:p w14:paraId="087AD563" w14:textId="77777777" w:rsidR="00A9306E" w:rsidRPr="002C04C9" w:rsidRDefault="00A9306E" w:rsidP="00F32DDC">
            <w:pPr>
              <w:spacing w:before="240" w:after="240"/>
              <w:rPr>
                <w:rFonts w:ascii="GHEA Grapalat" w:eastAsia="GHEA Grapalat" w:hAnsi="GHEA Grapalat" w:cs="GHEA Grapalat"/>
              </w:rPr>
            </w:pPr>
          </w:p>
        </w:tc>
      </w:tr>
      <w:tr w:rsidR="00A9306E" w:rsidRPr="002C04C9" w14:paraId="4503FD56" w14:textId="77777777" w:rsidTr="00F32DDC">
        <w:tc>
          <w:tcPr>
            <w:tcW w:w="2835" w:type="dxa"/>
            <w:shd w:val="clear" w:color="auto" w:fill="D9E2F3"/>
            <w:vAlign w:val="center"/>
          </w:tcPr>
          <w:p w14:paraId="4C942951" w14:textId="77777777" w:rsidR="00A9306E" w:rsidRPr="002C04C9"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4C9">
              <w:rPr>
                <w:rFonts w:ascii="GHEA Grapalat" w:eastAsia="GHEA Grapalat" w:hAnsi="GHEA Grapalat" w:cs="GHEA Grapalat"/>
                <w:color w:val="000000"/>
              </w:rPr>
              <w:t>Номер государственной регистрации</w:t>
            </w:r>
          </w:p>
        </w:tc>
        <w:tc>
          <w:tcPr>
            <w:tcW w:w="6180" w:type="dxa"/>
            <w:vAlign w:val="center"/>
          </w:tcPr>
          <w:p w14:paraId="6B01F43F" w14:textId="77777777" w:rsidR="00A9306E" w:rsidRPr="002C04C9" w:rsidRDefault="00A9306E" w:rsidP="00F32DDC">
            <w:pPr>
              <w:spacing w:before="240" w:after="240"/>
              <w:rPr>
                <w:rFonts w:ascii="GHEA Grapalat" w:eastAsia="GHEA Grapalat" w:hAnsi="GHEA Grapalat" w:cs="GHEA Grapalat"/>
              </w:rPr>
            </w:pPr>
          </w:p>
        </w:tc>
      </w:tr>
      <w:tr w:rsidR="00A9306E" w:rsidRPr="002C04C9" w14:paraId="1CBE208E" w14:textId="77777777" w:rsidTr="00F32DDC">
        <w:tc>
          <w:tcPr>
            <w:tcW w:w="2835" w:type="dxa"/>
            <w:shd w:val="clear" w:color="auto" w:fill="D9E2F3"/>
            <w:vAlign w:val="center"/>
          </w:tcPr>
          <w:p w14:paraId="451AAE2C" w14:textId="77777777" w:rsidR="00A9306E" w:rsidRPr="002C04C9"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4C9">
              <w:rPr>
                <w:rFonts w:ascii="GHEA Grapalat" w:eastAsia="GHEA Grapalat" w:hAnsi="GHEA Grapalat" w:cs="GHEA Grapalat"/>
                <w:color w:val="000000"/>
              </w:rPr>
              <w:t>День, месяц, год регистрации</w:t>
            </w:r>
          </w:p>
        </w:tc>
        <w:tc>
          <w:tcPr>
            <w:tcW w:w="6180" w:type="dxa"/>
            <w:vAlign w:val="center"/>
          </w:tcPr>
          <w:p w14:paraId="2B98B756" w14:textId="77777777" w:rsidR="00A9306E" w:rsidRPr="002C04C9" w:rsidRDefault="00A9306E" w:rsidP="00F32DDC">
            <w:pPr>
              <w:spacing w:before="240" w:after="240"/>
              <w:rPr>
                <w:rFonts w:ascii="GHEA Grapalat" w:eastAsia="GHEA Grapalat" w:hAnsi="GHEA Grapalat" w:cs="GHEA Grapalat"/>
              </w:rPr>
            </w:pPr>
          </w:p>
        </w:tc>
      </w:tr>
      <w:tr w:rsidR="00A9306E" w:rsidRPr="002C04C9" w14:paraId="2B695C58" w14:textId="77777777" w:rsidTr="00F32DDC">
        <w:tc>
          <w:tcPr>
            <w:tcW w:w="2835" w:type="dxa"/>
            <w:shd w:val="clear" w:color="auto" w:fill="D9E2F3"/>
            <w:vAlign w:val="center"/>
          </w:tcPr>
          <w:p w14:paraId="44F3B7E9" w14:textId="77777777" w:rsidR="00A9306E" w:rsidRPr="002C04C9"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4C9">
              <w:rPr>
                <w:rFonts w:ascii="GHEA Grapalat" w:eastAsia="GHEA Grapalat" w:hAnsi="GHEA Grapalat" w:cs="GHEA Grapalat"/>
                <w:color w:val="000000"/>
              </w:rPr>
              <w:t>Адрес регистрации</w:t>
            </w:r>
          </w:p>
        </w:tc>
        <w:tc>
          <w:tcPr>
            <w:tcW w:w="6180" w:type="dxa"/>
            <w:vAlign w:val="center"/>
          </w:tcPr>
          <w:p w14:paraId="54E334B1" w14:textId="77777777" w:rsidR="00A9306E" w:rsidRPr="002C04C9" w:rsidRDefault="00A9306E" w:rsidP="00F32DDC">
            <w:pPr>
              <w:spacing w:before="240" w:after="240"/>
              <w:rPr>
                <w:rFonts w:ascii="GHEA Grapalat" w:eastAsia="GHEA Grapalat" w:hAnsi="GHEA Grapalat" w:cs="GHEA Grapalat"/>
              </w:rPr>
            </w:pPr>
          </w:p>
        </w:tc>
      </w:tr>
      <w:tr w:rsidR="00A9306E" w:rsidRPr="002C04C9" w14:paraId="6F6CE1CB" w14:textId="77777777" w:rsidTr="00F32DDC">
        <w:tc>
          <w:tcPr>
            <w:tcW w:w="2835" w:type="dxa"/>
            <w:shd w:val="clear" w:color="auto" w:fill="D9E2F3"/>
            <w:vAlign w:val="center"/>
          </w:tcPr>
          <w:p w14:paraId="040860FB" w14:textId="77777777" w:rsidR="00A9306E" w:rsidRPr="002C04C9"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4C9">
              <w:rPr>
                <w:rFonts w:ascii="GHEA Grapalat" w:eastAsia="GHEA Grapalat" w:hAnsi="GHEA Grapalat" w:cs="GHEA Grapalat"/>
                <w:color w:val="000000"/>
              </w:rPr>
              <w:t>Государство регистрации</w:t>
            </w:r>
          </w:p>
        </w:tc>
        <w:tc>
          <w:tcPr>
            <w:tcW w:w="6180" w:type="dxa"/>
            <w:vAlign w:val="center"/>
          </w:tcPr>
          <w:p w14:paraId="507D3BD3" w14:textId="77777777" w:rsidR="00A9306E" w:rsidRPr="002C04C9" w:rsidRDefault="00A9306E" w:rsidP="00F32DDC">
            <w:pPr>
              <w:spacing w:before="240" w:after="240"/>
              <w:rPr>
                <w:rFonts w:ascii="GHEA Grapalat" w:eastAsia="GHEA Grapalat" w:hAnsi="GHEA Grapalat" w:cs="GHEA Grapalat"/>
              </w:rPr>
            </w:pPr>
          </w:p>
        </w:tc>
      </w:tr>
      <w:tr w:rsidR="00A9306E" w:rsidRPr="002C04C9" w14:paraId="52602164" w14:textId="77777777" w:rsidTr="00F32DDC">
        <w:tc>
          <w:tcPr>
            <w:tcW w:w="2835" w:type="dxa"/>
            <w:shd w:val="clear" w:color="auto" w:fill="D9E2F3"/>
            <w:vAlign w:val="center"/>
          </w:tcPr>
          <w:p w14:paraId="3F1F2846" w14:textId="77777777" w:rsidR="00A9306E" w:rsidRPr="002C04C9"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4C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2958E544" w14:textId="77777777" w:rsidR="00A9306E" w:rsidRPr="002C04C9" w:rsidRDefault="00A9306E" w:rsidP="00F32DDC">
            <w:pPr>
              <w:spacing w:before="240" w:after="240"/>
              <w:rPr>
                <w:rFonts w:ascii="GHEA Grapalat" w:eastAsia="GHEA Grapalat" w:hAnsi="GHEA Grapalat" w:cs="GHEA Grapalat"/>
              </w:rPr>
            </w:pPr>
          </w:p>
        </w:tc>
      </w:tr>
    </w:tbl>
    <w:p w14:paraId="4CEDE24D" w14:textId="77777777" w:rsidR="00A9306E" w:rsidRPr="002C04C9"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2C04C9">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2C04C9" w14:paraId="4E743C66" w14:textId="77777777" w:rsidTr="00F32DDC">
        <w:trPr>
          <w:trHeight w:val="853"/>
        </w:trPr>
        <w:tc>
          <w:tcPr>
            <w:tcW w:w="2835" w:type="dxa"/>
            <w:vMerge w:val="restart"/>
            <w:shd w:val="clear" w:color="auto" w:fill="D9E2F3"/>
            <w:vAlign w:val="center"/>
          </w:tcPr>
          <w:p w14:paraId="5D0F902B" w14:textId="77777777" w:rsidR="00A9306E" w:rsidRPr="002C04C9"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2C04C9">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391AA68D" w14:textId="77777777" w:rsidR="00A9306E" w:rsidRPr="002C04C9" w:rsidRDefault="00A9306E" w:rsidP="00F32DDC">
            <w:pPr>
              <w:spacing w:before="240" w:after="240"/>
              <w:rPr>
                <w:rFonts w:ascii="GHEA Grapalat" w:eastAsia="GHEA Grapalat" w:hAnsi="GHEA Grapalat" w:cs="GHEA Grapalat"/>
              </w:rPr>
            </w:pPr>
          </w:p>
        </w:tc>
      </w:tr>
      <w:tr w:rsidR="00A9306E" w:rsidRPr="002C04C9" w14:paraId="025636A6" w14:textId="77777777" w:rsidTr="00F32DDC">
        <w:trPr>
          <w:trHeight w:val="850"/>
        </w:trPr>
        <w:tc>
          <w:tcPr>
            <w:tcW w:w="2835" w:type="dxa"/>
            <w:vMerge/>
            <w:shd w:val="clear" w:color="auto" w:fill="D9E2F3"/>
            <w:vAlign w:val="center"/>
          </w:tcPr>
          <w:p w14:paraId="5C3DF257" w14:textId="77777777" w:rsidR="00A9306E" w:rsidRPr="002C04C9"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F86D2EA" w14:textId="77777777" w:rsidR="00A9306E" w:rsidRPr="002C04C9" w:rsidRDefault="00A9306E" w:rsidP="00F32DDC">
            <w:pPr>
              <w:spacing w:before="240" w:after="240"/>
              <w:rPr>
                <w:rFonts w:ascii="GHEA Grapalat" w:eastAsia="GHEA Grapalat" w:hAnsi="GHEA Grapalat" w:cs="GHEA Grapalat"/>
              </w:rPr>
            </w:pPr>
          </w:p>
        </w:tc>
      </w:tr>
      <w:tr w:rsidR="00A9306E" w:rsidRPr="002C04C9" w14:paraId="452867B5" w14:textId="77777777" w:rsidTr="00F32DDC">
        <w:trPr>
          <w:trHeight w:val="850"/>
        </w:trPr>
        <w:tc>
          <w:tcPr>
            <w:tcW w:w="2835" w:type="dxa"/>
            <w:vMerge/>
            <w:shd w:val="clear" w:color="auto" w:fill="D9E2F3"/>
            <w:vAlign w:val="center"/>
          </w:tcPr>
          <w:p w14:paraId="407B3766" w14:textId="77777777" w:rsidR="00A9306E" w:rsidRPr="002C04C9"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2092DA1" w14:textId="77777777" w:rsidR="00A9306E" w:rsidRPr="002C04C9" w:rsidRDefault="00A9306E" w:rsidP="00F32DDC">
            <w:pPr>
              <w:spacing w:before="240" w:after="240"/>
              <w:rPr>
                <w:rFonts w:ascii="GHEA Grapalat" w:eastAsia="GHEA Grapalat" w:hAnsi="GHEA Grapalat" w:cs="GHEA Grapalat"/>
              </w:rPr>
            </w:pPr>
          </w:p>
        </w:tc>
      </w:tr>
      <w:tr w:rsidR="00A9306E" w:rsidRPr="002C04C9" w14:paraId="5061B364" w14:textId="77777777" w:rsidTr="00F32DDC">
        <w:trPr>
          <w:trHeight w:val="850"/>
        </w:trPr>
        <w:tc>
          <w:tcPr>
            <w:tcW w:w="2835" w:type="dxa"/>
            <w:vMerge/>
            <w:shd w:val="clear" w:color="auto" w:fill="D9E2F3"/>
            <w:vAlign w:val="center"/>
          </w:tcPr>
          <w:p w14:paraId="3A1F6C03" w14:textId="77777777" w:rsidR="00A9306E" w:rsidRPr="002C04C9"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27F8016" w14:textId="77777777" w:rsidR="00A9306E" w:rsidRPr="002C04C9" w:rsidRDefault="00A9306E" w:rsidP="00F32DDC">
            <w:pPr>
              <w:spacing w:before="240" w:after="240"/>
              <w:rPr>
                <w:rFonts w:ascii="GHEA Grapalat" w:eastAsia="GHEA Grapalat" w:hAnsi="GHEA Grapalat" w:cs="GHEA Grapalat"/>
              </w:rPr>
            </w:pPr>
          </w:p>
        </w:tc>
      </w:tr>
      <w:tr w:rsidR="00A9306E" w:rsidRPr="002C04C9" w14:paraId="31279576" w14:textId="77777777" w:rsidTr="00F32DDC">
        <w:trPr>
          <w:trHeight w:val="850"/>
        </w:trPr>
        <w:tc>
          <w:tcPr>
            <w:tcW w:w="2835" w:type="dxa"/>
            <w:vMerge/>
            <w:shd w:val="clear" w:color="auto" w:fill="D9E2F3"/>
            <w:vAlign w:val="center"/>
          </w:tcPr>
          <w:p w14:paraId="4F2BF6A4" w14:textId="77777777" w:rsidR="00A9306E" w:rsidRPr="002C04C9"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4A1E052" w14:textId="77777777" w:rsidR="00A9306E" w:rsidRPr="002C04C9" w:rsidRDefault="00A9306E" w:rsidP="00F32DDC">
            <w:pPr>
              <w:spacing w:before="240" w:after="240"/>
              <w:rPr>
                <w:rFonts w:ascii="GHEA Grapalat" w:eastAsia="GHEA Grapalat" w:hAnsi="GHEA Grapalat" w:cs="GHEA Grapalat"/>
              </w:rPr>
            </w:pPr>
          </w:p>
        </w:tc>
      </w:tr>
    </w:tbl>
    <w:p w14:paraId="569DAA61" w14:textId="77777777" w:rsidR="00A9306E" w:rsidRPr="002C04C9"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sidRPr="002C04C9">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2C04C9" w14:paraId="2DB4C61D" w14:textId="77777777" w:rsidTr="00F32DDC">
        <w:tc>
          <w:tcPr>
            <w:tcW w:w="2835" w:type="dxa"/>
            <w:shd w:val="clear" w:color="auto" w:fill="D9E2F3"/>
            <w:vAlign w:val="center"/>
          </w:tcPr>
          <w:p w14:paraId="799E3542" w14:textId="77777777" w:rsidR="00A9306E" w:rsidRPr="002C04C9"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4C9">
              <w:rPr>
                <w:rFonts w:ascii="GHEA Grapalat" w:eastAsia="GHEA Grapalat" w:hAnsi="GHEA Grapalat" w:cs="GHEA Grapalat"/>
                <w:color w:val="000000"/>
              </w:rPr>
              <w:lastRenderedPageBreak/>
              <w:t>Наименование фондовой биржи</w:t>
            </w:r>
          </w:p>
        </w:tc>
        <w:tc>
          <w:tcPr>
            <w:tcW w:w="6180" w:type="dxa"/>
            <w:vAlign w:val="center"/>
          </w:tcPr>
          <w:p w14:paraId="456E2601" w14:textId="77777777" w:rsidR="00A9306E" w:rsidRPr="002C04C9" w:rsidRDefault="00A9306E" w:rsidP="00F32DDC">
            <w:pPr>
              <w:spacing w:before="240" w:after="240"/>
              <w:rPr>
                <w:rFonts w:ascii="GHEA Grapalat" w:eastAsia="GHEA Grapalat" w:hAnsi="GHEA Grapalat" w:cs="GHEA Grapalat"/>
              </w:rPr>
            </w:pPr>
          </w:p>
        </w:tc>
      </w:tr>
      <w:tr w:rsidR="00A9306E" w:rsidRPr="002C04C9" w14:paraId="7C780CB7" w14:textId="77777777" w:rsidTr="00F32DDC">
        <w:tc>
          <w:tcPr>
            <w:tcW w:w="2835" w:type="dxa"/>
            <w:shd w:val="clear" w:color="auto" w:fill="D9E2F3"/>
            <w:vAlign w:val="center"/>
          </w:tcPr>
          <w:p w14:paraId="0B210089" w14:textId="77777777" w:rsidR="00A9306E" w:rsidRPr="002C04C9"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4C9">
              <w:rPr>
                <w:rFonts w:ascii="GHEA Grapalat" w:eastAsia="GHEA Grapalat" w:hAnsi="GHEA Grapalat" w:cs="GHEA Grapalat"/>
                <w:color w:val="000000"/>
              </w:rPr>
              <w:t>Ссылка на документы, наличествующие на бирже</w:t>
            </w:r>
          </w:p>
        </w:tc>
        <w:tc>
          <w:tcPr>
            <w:tcW w:w="6180" w:type="dxa"/>
            <w:vAlign w:val="center"/>
          </w:tcPr>
          <w:p w14:paraId="0C1E2B84" w14:textId="77777777" w:rsidR="00A9306E" w:rsidRPr="002C04C9" w:rsidRDefault="00A9306E" w:rsidP="00F32DDC">
            <w:pPr>
              <w:spacing w:before="240" w:after="240"/>
              <w:rPr>
                <w:rFonts w:ascii="GHEA Grapalat" w:eastAsia="GHEA Grapalat" w:hAnsi="GHEA Grapalat" w:cs="GHEA Grapalat"/>
              </w:rPr>
            </w:pPr>
          </w:p>
        </w:tc>
      </w:tr>
    </w:tbl>
    <w:p w14:paraId="248CB74D" w14:textId="77777777" w:rsidR="00A9306E" w:rsidRPr="002C04C9" w:rsidRDefault="00A9306E" w:rsidP="00A9306E">
      <w:pPr>
        <w:pBdr>
          <w:top w:val="nil"/>
          <w:left w:val="nil"/>
          <w:bottom w:val="nil"/>
          <w:right w:val="nil"/>
          <w:between w:val="nil"/>
        </w:pBdr>
        <w:spacing w:before="240"/>
        <w:rPr>
          <w:rFonts w:ascii="GHEA Grapalat" w:eastAsia="GHEA Grapalat" w:hAnsi="GHEA Grapalat" w:cs="GHEA Grapalat"/>
          <w:i/>
        </w:rPr>
      </w:pPr>
      <w:r w:rsidRPr="002C04C9">
        <w:rPr>
          <w:rFonts w:ascii="GHEA Grapalat" w:eastAsia="GHEA Grapalat" w:hAnsi="GHEA Grapalat" w:cs="GHEA Grapalat"/>
          <w:i/>
        </w:rPr>
        <w:br w:type="page"/>
      </w:r>
    </w:p>
    <w:p w14:paraId="4560D153" w14:textId="77777777" w:rsidR="00A9306E" w:rsidRPr="002C04C9" w:rsidRDefault="00A9306E" w:rsidP="00AE55B6">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2C04C9">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9306E" w:rsidRPr="002C04C9" w14:paraId="171099DF" w14:textId="77777777" w:rsidTr="00F32DDC">
        <w:tc>
          <w:tcPr>
            <w:tcW w:w="9016" w:type="dxa"/>
            <w:shd w:val="clear" w:color="auto" w:fill="DBE5F1" w:themeFill="accent1" w:themeFillTint="33"/>
          </w:tcPr>
          <w:p w14:paraId="2E4B3A84" w14:textId="77777777" w:rsidR="00A9306E" w:rsidRPr="002C04C9" w:rsidRDefault="00A9306E" w:rsidP="00F32DDC">
            <w:pPr>
              <w:spacing w:before="240" w:after="160" w:line="259" w:lineRule="auto"/>
              <w:rPr>
                <w:rFonts w:ascii="GHEA Grapalat" w:eastAsia="GHEA Grapalat" w:hAnsi="GHEA Grapalat" w:cs="GHEA Grapalat"/>
                <w:i/>
                <w:color w:val="000000"/>
              </w:rPr>
            </w:pPr>
            <w:r w:rsidRPr="002C04C9">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2C04C9" w14:paraId="56F87817" w14:textId="77777777" w:rsidTr="00F32DDC">
        <w:trPr>
          <w:trHeight w:val="10187"/>
        </w:trPr>
        <w:tc>
          <w:tcPr>
            <w:tcW w:w="9016" w:type="dxa"/>
          </w:tcPr>
          <w:p w14:paraId="72EBB129" w14:textId="77777777" w:rsidR="00A9306E" w:rsidRPr="002C04C9" w:rsidRDefault="00A9306E" w:rsidP="00F32DDC">
            <w:pPr>
              <w:rPr>
                <w:rFonts w:ascii="GHEA Grapalat" w:eastAsia="GHEA Grapalat" w:hAnsi="GHEA Grapalat" w:cs="GHEA Grapalat"/>
                <w:b/>
                <w:color w:val="000000"/>
              </w:rPr>
            </w:pPr>
          </w:p>
        </w:tc>
      </w:tr>
    </w:tbl>
    <w:p w14:paraId="1523F07C" w14:textId="77777777" w:rsidR="00A9306E" w:rsidRPr="002C04C9" w:rsidRDefault="00A9306E" w:rsidP="00A9306E">
      <w:pPr>
        <w:pBdr>
          <w:top w:val="nil"/>
          <w:left w:val="nil"/>
          <w:bottom w:val="nil"/>
          <w:right w:val="nil"/>
          <w:between w:val="nil"/>
        </w:pBdr>
        <w:rPr>
          <w:rFonts w:ascii="GHEA Grapalat" w:eastAsia="GHEA Grapalat" w:hAnsi="GHEA Grapalat" w:cs="GHEA Grapalat"/>
          <w:b/>
          <w:color w:val="000000"/>
        </w:rPr>
      </w:pPr>
    </w:p>
    <w:p w14:paraId="1ECD8EA1" w14:textId="77777777" w:rsidR="00A9306E" w:rsidRPr="002C04C9" w:rsidRDefault="00A9306E" w:rsidP="00A9306E">
      <w:pPr>
        <w:rPr>
          <w:rFonts w:ascii="GHEA Grapalat" w:hAnsi="GHEA Grapalat"/>
          <w:b/>
        </w:rPr>
      </w:pPr>
    </w:p>
    <w:p w14:paraId="4EE57833" w14:textId="77777777" w:rsidR="00A9306E" w:rsidRPr="002C04C9" w:rsidRDefault="00A9306E" w:rsidP="00A9306E">
      <w:pPr>
        <w:rPr>
          <w:ins w:id="24" w:author="Inesa Kocharyan" w:date="2021-09-01T11:45:00Z"/>
          <w:rFonts w:ascii="GHEA Grapalat" w:hAnsi="GHEA Grapalat"/>
          <w:b/>
        </w:rPr>
      </w:pPr>
    </w:p>
    <w:p w14:paraId="544121D4" w14:textId="77777777" w:rsidR="00A9306E" w:rsidRPr="002C04C9" w:rsidRDefault="00A9306E" w:rsidP="00A9306E">
      <w:pPr>
        <w:rPr>
          <w:rFonts w:ascii="GHEA Grapalat" w:hAnsi="GHEA Grapalat"/>
          <w:b/>
        </w:rPr>
      </w:pPr>
      <w:r w:rsidRPr="002C04C9">
        <w:rPr>
          <w:rFonts w:ascii="GHEA Grapalat" w:hAnsi="GHEA Grapalat"/>
          <w:b/>
        </w:rPr>
        <w:br w:type="page"/>
      </w:r>
    </w:p>
    <w:p w14:paraId="61BBB208" w14:textId="77777777" w:rsidR="00A9306E" w:rsidRPr="002C04C9" w:rsidRDefault="00A9306E" w:rsidP="00A9306E">
      <w:pPr>
        <w:spacing w:line="360" w:lineRule="auto"/>
        <w:contextualSpacing/>
        <w:jc w:val="center"/>
        <w:rPr>
          <w:rFonts w:ascii="GHEA Grapalat" w:hAnsi="GHEA Grapalat"/>
          <w:b/>
        </w:rPr>
      </w:pPr>
      <w:r w:rsidRPr="002C04C9">
        <w:rPr>
          <w:rFonts w:ascii="GHEA Grapalat" w:hAnsi="GHEA Grapalat"/>
          <w:b/>
        </w:rPr>
        <w:lastRenderedPageBreak/>
        <w:t>Порядок заполнения декларации</w:t>
      </w:r>
    </w:p>
    <w:p w14:paraId="78A9CBF2" w14:textId="77777777" w:rsidR="00A9306E" w:rsidRPr="002C04C9" w:rsidRDefault="00A9306E" w:rsidP="00A9306E">
      <w:pPr>
        <w:pStyle w:val="ListParagraph"/>
        <w:numPr>
          <w:ilvl w:val="0"/>
          <w:numId w:val="26"/>
        </w:numPr>
        <w:spacing w:after="200" w:line="360" w:lineRule="auto"/>
        <w:ind w:left="0"/>
        <w:contextualSpacing/>
        <w:jc w:val="both"/>
        <w:rPr>
          <w:rFonts w:ascii="GHEA Grapalat" w:hAnsi="GHEA Grapalat"/>
        </w:rPr>
      </w:pPr>
      <w:r w:rsidRPr="002C04C9">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25020A76" w14:textId="77777777" w:rsidR="00A9306E" w:rsidRPr="002C04C9" w:rsidRDefault="00A9306E" w:rsidP="00A9306E">
      <w:pPr>
        <w:pStyle w:val="ListParagraph"/>
        <w:numPr>
          <w:ilvl w:val="0"/>
          <w:numId w:val="27"/>
        </w:numPr>
        <w:spacing w:after="200" w:line="360" w:lineRule="auto"/>
        <w:ind w:left="0" w:firstLine="142"/>
        <w:contextualSpacing/>
        <w:jc w:val="both"/>
        <w:rPr>
          <w:rFonts w:ascii="GHEA Grapalat" w:hAnsi="GHEA Grapalat"/>
        </w:rPr>
      </w:pPr>
      <w:r w:rsidRPr="002C04C9">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A581AF8" w14:textId="77777777" w:rsidR="00A9306E" w:rsidRPr="002C04C9" w:rsidRDefault="00A9306E" w:rsidP="00A9306E">
      <w:pPr>
        <w:pStyle w:val="ListParagraph"/>
        <w:numPr>
          <w:ilvl w:val="0"/>
          <w:numId w:val="27"/>
        </w:numPr>
        <w:spacing w:after="200" w:line="360" w:lineRule="auto"/>
        <w:contextualSpacing/>
        <w:jc w:val="both"/>
        <w:rPr>
          <w:rFonts w:ascii="GHEA Grapalat" w:hAnsi="GHEA Grapalat"/>
        </w:rPr>
      </w:pPr>
      <w:r w:rsidRPr="002C04C9">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010F8E97" w14:textId="77777777" w:rsidR="00A9306E" w:rsidRPr="002C04C9" w:rsidRDefault="00A9306E" w:rsidP="00A9306E">
      <w:pPr>
        <w:pStyle w:val="ListParagraph"/>
        <w:numPr>
          <w:ilvl w:val="0"/>
          <w:numId w:val="27"/>
        </w:numPr>
        <w:spacing w:after="200" w:line="360" w:lineRule="auto"/>
        <w:ind w:left="0" w:firstLine="0"/>
        <w:contextualSpacing/>
        <w:jc w:val="both"/>
        <w:rPr>
          <w:rFonts w:ascii="GHEA Grapalat" w:hAnsi="GHEA Grapalat"/>
        </w:rPr>
      </w:pPr>
      <w:r w:rsidRPr="002C04C9">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CDDD8F3" w14:textId="77777777" w:rsidR="00A9306E" w:rsidRPr="002C04C9" w:rsidRDefault="00A9306E" w:rsidP="00A9306E">
      <w:pPr>
        <w:pStyle w:val="ListParagraph"/>
        <w:numPr>
          <w:ilvl w:val="0"/>
          <w:numId w:val="26"/>
        </w:numPr>
        <w:spacing w:after="200" w:line="360" w:lineRule="auto"/>
        <w:ind w:left="142" w:hanging="284"/>
        <w:contextualSpacing/>
        <w:jc w:val="both"/>
        <w:rPr>
          <w:rFonts w:ascii="GHEA Grapalat" w:hAnsi="GHEA Grapalat"/>
        </w:rPr>
      </w:pPr>
      <w:r w:rsidRPr="002C04C9">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2C04C9">
        <w:t xml:space="preserve"> </w:t>
      </w:r>
      <w:r w:rsidRPr="002C04C9">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5D8AE8D" w14:textId="77777777" w:rsidR="00A9306E" w:rsidRPr="002C04C9" w:rsidRDefault="00A9306E" w:rsidP="00A9306E">
      <w:pPr>
        <w:pStyle w:val="ListParagraph"/>
        <w:numPr>
          <w:ilvl w:val="0"/>
          <w:numId w:val="28"/>
        </w:numPr>
        <w:spacing w:after="200" w:line="360" w:lineRule="auto"/>
        <w:contextualSpacing/>
        <w:jc w:val="both"/>
        <w:rPr>
          <w:rFonts w:ascii="GHEA Grapalat" w:hAnsi="GHEA Grapalat"/>
        </w:rPr>
      </w:pPr>
      <w:r w:rsidRPr="002C04C9">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2C04C9">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14:paraId="14AD5F72" w14:textId="77777777" w:rsidR="00A9306E" w:rsidRPr="002C04C9" w:rsidRDefault="00A9306E" w:rsidP="00A9306E">
      <w:pPr>
        <w:pStyle w:val="ListParagraph"/>
        <w:numPr>
          <w:ilvl w:val="0"/>
          <w:numId w:val="28"/>
        </w:numPr>
        <w:spacing w:after="200" w:line="360" w:lineRule="auto"/>
        <w:contextualSpacing/>
        <w:jc w:val="both"/>
        <w:rPr>
          <w:rFonts w:ascii="GHEA Grapalat" w:hAnsi="GHEA Grapalat"/>
        </w:rPr>
      </w:pPr>
      <w:r w:rsidRPr="002C04C9">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5A335495" w14:textId="77777777" w:rsidR="00A9306E" w:rsidRPr="002C04C9" w:rsidRDefault="00A9306E" w:rsidP="00A9306E">
      <w:pPr>
        <w:pStyle w:val="ListParagraph"/>
        <w:numPr>
          <w:ilvl w:val="0"/>
          <w:numId w:val="28"/>
        </w:numPr>
        <w:spacing w:after="200" w:line="360" w:lineRule="auto"/>
        <w:contextualSpacing/>
        <w:jc w:val="both"/>
        <w:rPr>
          <w:rFonts w:ascii="GHEA Grapalat" w:hAnsi="GHEA Grapalat"/>
        </w:rPr>
      </w:pPr>
      <w:r w:rsidRPr="002C04C9">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E40AC7F" w14:textId="77777777" w:rsidR="00A9306E" w:rsidRPr="002C04C9" w:rsidRDefault="00A9306E" w:rsidP="00A9306E">
      <w:pPr>
        <w:pStyle w:val="ListParagraph"/>
        <w:numPr>
          <w:ilvl w:val="0"/>
          <w:numId w:val="26"/>
        </w:numPr>
        <w:spacing w:after="200" w:line="360" w:lineRule="auto"/>
        <w:ind w:left="0"/>
        <w:contextualSpacing/>
        <w:jc w:val="both"/>
        <w:rPr>
          <w:rFonts w:ascii="GHEA Grapalat" w:hAnsi="GHEA Grapalat"/>
        </w:rPr>
      </w:pPr>
      <w:r w:rsidRPr="002C04C9">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2C04C9">
        <w:rPr>
          <w:rFonts w:ascii="MS Mincho" w:eastAsia="MS Mincho" w:hAnsi="MS Mincho" w:cs="MS Mincho" w:hint="eastAsia"/>
        </w:rPr>
        <w:t>․</w:t>
      </w:r>
    </w:p>
    <w:p w14:paraId="12267236" w14:textId="77777777" w:rsidR="00A9306E" w:rsidRPr="002C04C9" w:rsidRDefault="00A9306E" w:rsidP="00A9306E">
      <w:pPr>
        <w:pStyle w:val="ListParagraph"/>
        <w:numPr>
          <w:ilvl w:val="0"/>
          <w:numId w:val="29"/>
        </w:numPr>
        <w:spacing w:after="200" w:line="360" w:lineRule="auto"/>
        <w:ind w:left="0" w:hanging="426"/>
        <w:contextualSpacing/>
        <w:jc w:val="both"/>
        <w:rPr>
          <w:rFonts w:ascii="GHEA Grapalat" w:hAnsi="GHEA Grapalat"/>
        </w:rPr>
      </w:pPr>
      <w:r w:rsidRPr="002C04C9">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w:t>
      </w:r>
      <w:r w:rsidRPr="002C04C9">
        <w:rPr>
          <w:rFonts w:ascii="GHEA Grapalat" w:hAnsi="GHEA Grapalat"/>
        </w:rPr>
        <w:lastRenderedPageBreak/>
        <w:t>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7F82EA6" w14:textId="77777777" w:rsidR="00A9306E" w:rsidRPr="002C04C9" w:rsidRDefault="00A9306E" w:rsidP="00A9306E">
      <w:pPr>
        <w:spacing w:line="360" w:lineRule="auto"/>
        <w:ind w:left="-360"/>
        <w:contextualSpacing/>
        <w:jc w:val="both"/>
        <w:rPr>
          <w:rFonts w:ascii="GHEA Grapalat" w:hAnsi="GHEA Grapalat"/>
        </w:rPr>
      </w:pPr>
      <w:r w:rsidRPr="002C04C9">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7227683" w14:textId="77777777" w:rsidR="00A9306E" w:rsidRPr="002C04C9" w:rsidRDefault="00A9306E" w:rsidP="00A9306E">
      <w:pPr>
        <w:pStyle w:val="ListParagraph"/>
        <w:numPr>
          <w:ilvl w:val="0"/>
          <w:numId w:val="26"/>
        </w:numPr>
        <w:spacing w:after="200" w:line="360" w:lineRule="auto"/>
        <w:ind w:left="0"/>
        <w:contextualSpacing/>
        <w:jc w:val="both"/>
        <w:rPr>
          <w:rFonts w:ascii="GHEA Grapalat" w:hAnsi="GHEA Grapalat"/>
        </w:rPr>
      </w:pPr>
      <w:r w:rsidRPr="002C04C9">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2C04C9">
        <w:rPr>
          <w:rFonts w:ascii="MS Mincho" w:eastAsia="MS Mincho" w:hAnsi="MS Mincho" w:cs="MS Mincho" w:hint="eastAsia"/>
        </w:rPr>
        <w:t>․</w:t>
      </w:r>
    </w:p>
    <w:p w14:paraId="4029621F" w14:textId="77777777" w:rsidR="00A9306E" w:rsidRPr="002C04C9" w:rsidRDefault="00A9306E" w:rsidP="00A9306E">
      <w:pPr>
        <w:pStyle w:val="ListParagraph"/>
        <w:numPr>
          <w:ilvl w:val="0"/>
          <w:numId w:val="30"/>
        </w:numPr>
        <w:spacing w:after="200" w:line="360" w:lineRule="auto"/>
        <w:ind w:left="0"/>
        <w:contextualSpacing/>
        <w:jc w:val="both"/>
        <w:rPr>
          <w:rFonts w:ascii="GHEA Grapalat" w:hAnsi="GHEA Grapalat"/>
        </w:rPr>
      </w:pPr>
      <w:r w:rsidRPr="002C04C9">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0EA613A2" w14:textId="77777777" w:rsidR="00A9306E" w:rsidRPr="002C04C9" w:rsidRDefault="00A9306E" w:rsidP="00A9306E">
      <w:pPr>
        <w:spacing w:line="360" w:lineRule="auto"/>
        <w:ind w:left="-375"/>
        <w:contextualSpacing/>
        <w:jc w:val="both"/>
        <w:rPr>
          <w:rFonts w:ascii="GHEA Grapalat" w:hAnsi="GHEA Grapalat"/>
          <w:highlight w:val="yellow"/>
        </w:rPr>
      </w:pPr>
      <w:r w:rsidRPr="002C04C9">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144BF590" w14:textId="77777777" w:rsidR="00A9306E" w:rsidRPr="002C04C9" w:rsidRDefault="00A9306E" w:rsidP="00A9306E">
      <w:pPr>
        <w:spacing w:line="360" w:lineRule="auto"/>
        <w:ind w:left="-375"/>
        <w:contextualSpacing/>
        <w:jc w:val="both"/>
        <w:rPr>
          <w:rFonts w:ascii="GHEA Grapalat" w:hAnsi="GHEA Grapalat"/>
          <w:highlight w:val="yellow"/>
        </w:rPr>
      </w:pPr>
      <w:r w:rsidRPr="002C04C9">
        <w:rPr>
          <w:rFonts w:ascii="GHEA Grapalat" w:hAnsi="GHEA Grapalat"/>
        </w:rPr>
        <w:t>3) в подразделе "Адрес учета лица" заполняется адрес места учета реального бенефициара;</w:t>
      </w:r>
    </w:p>
    <w:p w14:paraId="41184245" w14:textId="77777777" w:rsidR="00A9306E" w:rsidRPr="002C04C9" w:rsidRDefault="00A9306E" w:rsidP="00A9306E">
      <w:pPr>
        <w:spacing w:line="360" w:lineRule="auto"/>
        <w:ind w:left="-375"/>
        <w:contextualSpacing/>
        <w:jc w:val="both"/>
        <w:rPr>
          <w:rFonts w:ascii="GHEA Grapalat" w:hAnsi="GHEA Grapalat"/>
          <w:highlight w:val="yellow"/>
        </w:rPr>
      </w:pPr>
      <w:r w:rsidRPr="002C04C9">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5AB32A4E" w14:textId="77777777" w:rsidR="00A9306E" w:rsidRPr="002C04C9" w:rsidRDefault="00A9306E" w:rsidP="00A9306E">
      <w:pPr>
        <w:spacing w:line="360" w:lineRule="auto"/>
        <w:ind w:left="-375"/>
        <w:contextualSpacing/>
        <w:jc w:val="both"/>
        <w:rPr>
          <w:rFonts w:ascii="GHEA Grapalat" w:hAnsi="GHEA Grapalat"/>
        </w:rPr>
      </w:pPr>
      <w:r w:rsidRPr="002C04C9">
        <w:rPr>
          <w:rFonts w:ascii="GHEA Grapalat" w:hAnsi="GHEA Grapalat"/>
        </w:rPr>
        <w:t xml:space="preserve">5) подраздел "Основания </w:t>
      </w:r>
      <w:r w:rsidRPr="002C04C9">
        <w:rPr>
          <w:rFonts w:ascii="GHEA Grapalat" w:eastAsiaTheme="minorHAnsi" w:hAnsi="GHEA Grapalat" w:cstheme="minorBidi"/>
        </w:rPr>
        <w:t>являться</w:t>
      </w:r>
      <w:r w:rsidRPr="002C04C9">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w:t>
      </w:r>
      <w:r w:rsidRPr="002C04C9">
        <w:rPr>
          <w:rFonts w:ascii="GHEA Grapalat" w:hAnsi="GHEA Grapalat"/>
        </w:rPr>
        <w:lastRenderedPageBreak/>
        <w:t>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266AD8FD" w14:textId="77777777" w:rsidR="00A9306E" w:rsidRPr="002C04C9" w:rsidRDefault="00A9306E" w:rsidP="00A9306E">
      <w:pPr>
        <w:spacing w:line="360" w:lineRule="auto"/>
        <w:contextualSpacing/>
        <w:jc w:val="both"/>
        <w:rPr>
          <w:rFonts w:ascii="GHEA Grapalat" w:eastAsia="GHEA Grapalat" w:hAnsi="GHEA Grapalat" w:cs="GHEA Grapalat"/>
        </w:rPr>
      </w:pPr>
      <w:r w:rsidRPr="002C04C9">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2C04C9">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w:t>
      </w:r>
      <w:r w:rsidRPr="002C04C9">
        <w:rPr>
          <w:rFonts w:ascii="GHEA Grapalat" w:eastAsia="GHEA Grapalat" w:hAnsi="GHEA Grapalat" w:cs="GHEA Grapalat"/>
        </w:rPr>
        <w:lastRenderedPageBreak/>
        <w:t>участия производится отметка о наличии одновременно и прямого, и косвенного участия;</w:t>
      </w:r>
    </w:p>
    <w:p w14:paraId="6C1335E7" w14:textId="77777777" w:rsidR="00A9306E" w:rsidRPr="002C04C9" w:rsidRDefault="00A9306E" w:rsidP="00A9306E">
      <w:pPr>
        <w:spacing w:line="360" w:lineRule="auto"/>
        <w:contextualSpacing/>
        <w:jc w:val="both"/>
        <w:rPr>
          <w:rFonts w:ascii="GHEA Grapalat" w:hAnsi="GHEA Grapalat"/>
        </w:rPr>
      </w:pPr>
      <w:r w:rsidRPr="002C04C9">
        <w:rPr>
          <w:rFonts w:ascii="GHEA Grapalat" w:hAnsi="GHEA Grapalat"/>
        </w:rPr>
        <w:t xml:space="preserve">б. в пункте </w:t>
      </w:r>
      <w:r w:rsidRPr="002C04C9">
        <w:rPr>
          <w:rFonts w:ascii="GHEA Grapalat" w:eastAsia="GHEA Grapalat" w:hAnsi="GHEA Grapalat" w:cs="GHEA Grapalat"/>
        </w:rPr>
        <w:t>"</w:t>
      </w:r>
      <w:r w:rsidRPr="002C04C9">
        <w:rPr>
          <w:rFonts w:ascii="GHEA Grapalat" w:hAnsi="GHEA Grapalat"/>
        </w:rPr>
        <w:t>б</w:t>
      </w:r>
      <w:r w:rsidRPr="002C04C9">
        <w:rPr>
          <w:rFonts w:ascii="GHEA Grapalat" w:eastAsia="GHEA Grapalat" w:hAnsi="GHEA Grapalat" w:cs="GHEA Grapalat"/>
        </w:rPr>
        <w:t>"</w:t>
      </w:r>
      <w:r w:rsidRPr="002C04C9">
        <w:rPr>
          <w:rFonts w:ascii="GHEA Grapalat" w:hAnsi="GHEA Grapalat"/>
        </w:rPr>
        <w:t xml:space="preserve"> этого подраздела делается отметка, если лицо по смыслу пункта </w:t>
      </w:r>
      <w:r w:rsidRPr="002C04C9">
        <w:rPr>
          <w:rFonts w:ascii="GHEA Grapalat" w:eastAsia="GHEA Grapalat" w:hAnsi="GHEA Grapalat" w:cs="GHEA Grapalat"/>
        </w:rPr>
        <w:t>"</w:t>
      </w:r>
      <w:r w:rsidRPr="002C04C9">
        <w:rPr>
          <w:rFonts w:ascii="GHEA Grapalat" w:hAnsi="GHEA Grapalat"/>
        </w:rPr>
        <w:t>а</w:t>
      </w:r>
      <w:r w:rsidRPr="002C04C9">
        <w:rPr>
          <w:rFonts w:ascii="GHEA Grapalat" w:eastAsia="GHEA Grapalat" w:hAnsi="GHEA Grapalat" w:cs="GHEA Grapalat"/>
        </w:rPr>
        <w:t>"</w:t>
      </w:r>
      <w:r w:rsidRPr="002C04C9">
        <w:rPr>
          <w:rFonts w:ascii="GHEA Grapalat" w:hAnsi="GHEA Grapalat"/>
        </w:rPr>
        <w:t xml:space="preserve">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14:paraId="3807D083" w14:textId="77777777" w:rsidR="00A9306E" w:rsidRPr="002C04C9" w:rsidRDefault="00A9306E" w:rsidP="00A9306E">
      <w:pPr>
        <w:spacing w:line="360" w:lineRule="auto"/>
        <w:contextualSpacing/>
        <w:jc w:val="both"/>
        <w:rPr>
          <w:rFonts w:ascii="GHEA Grapalat" w:hAnsi="GHEA Grapalat"/>
        </w:rPr>
      </w:pPr>
      <w:r w:rsidRPr="002C04C9">
        <w:rPr>
          <w:rFonts w:ascii="GHEA Grapalat" w:hAnsi="GHEA Grapalat"/>
        </w:rPr>
        <w:t xml:space="preserve">в. в пункте </w:t>
      </w:r>
      <w:r w:rsidRPr="002C04C9">
        <w:rPr>
          <w:rFonts w:ascii="GHEA Grapalat" w:eastAsia="GHEA Grapalat" w:hAnsi="GHEA Grapalat" w:cs="GHEA Grapalat"/>
        </w:rPr>
        <w:t>"</w:t>
      </w:r>
      <w:r w:rsidRPr="002C04C9">
        <w:rPr>
          <w:rFonts w:ascii="GHEA Grapalat" w:hAnsi="GHEA Grapalat"/>
        </w:rPr>
        <w:t>в</w:t>
      </w:r>
      <w:r w:rsidRPr="002C04C9">
        <w:rPr>
          <w:rFonts w:ascii="GHEA Grapalat" w:eastAsia="GHEA Grapalat" w:hAnsi="GHEA Grapalat" w:cs="GHEA Grapalat"/>
        </w:rPr>
        <w:t>"</w:t>
      </w:r>
      <w:r w:rsidRPr="002C04C9">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2C04C9">
        <w:rPr>
          <w:rFonts w:ascii="GHEA Grapalat" w:eastAsia="GHEA Grapalat" w:hAnsi="GHEA Grapalat" w:cs="GHEA Grapalat"/>
        </w:rPr>
        <w:t>"</w:t>
      </w:r>
      <w:r w:rsidRPr="002C04C9">
        <w:rPr>
          <w:rFonts w:ascii="GHEA Grapalat" w:hAnsi="GHEA Grapalat"/>
        </w:rPr>
        <w:t>а</w:t>
      </w:r>
      <w:r w:rsidRPr="002C04C9">
        <w:rPr>
          <w:rFonts w:ascii="GHEA Grapalat" w:eastAsia="GHEA Grapalat" w:hAnsi="GHEA Grapalat" w:cs="GHEA Grapalat"/>
        </w:rPr>
        <w:t>"</w:t>
      </w:r>
      <w:r w:rsidRPr="002C04C9">
        <w:rPr>
          <w:rFonts w:ascii="GHEA Grapalat" w:hAnsi="GHEA Grapalat"/>
        </w:rPr>
        <w:t xml:space="preserve"> и </w:t>
      </w:r>
      <w:r w:rsidRPr="002C04C9">
        <w:rPr>
          <w:rFonts w:ascii="GHEA Grapalat" w:eastAsia="GHEA Grapalat" w:hAnsi="GHEA Grapalat" w:cs="GHEA Grapalat"/>
        </w:rPr>
        <w:t>"</w:t>
      </w:r>
      <w:r w:rsidRPr="002C04C9">
        <w:rPr>
          <w:rFonts w:ascii="GHEA Grapalat" w:hAnsi="GHEA Grapalat"/>
        </w:rPr>
        <w:t>б</w:t>
      </w:r>
      <w:r w:rsidRPr="002C04C9">
        <w:rPr>
          <w:rFonts w:ascii="GHEA Grapalat" w:eastAsia="GHEA Grapalat" w:hAnsi="GHEA Grapalat" w:cs="GHEA Grapalat"/>
        </w:rPr>
        <w:t>"</w:t>
      </w:r>
      <w:r w:rsidRPr="002C04C9">
        <w:rPr>
          <w:rFonts w:ascii="GHEA Grapalat" w:hAnsi="GHEA Grapalat"/>
        </w:rPr>
        <w:t xml:space="preserve"> этого подраздела.</w:t>
      </w:r>
    </w:p>
    <w:p w14:paraId="1ED6F328" w14:textId="77777777" w:rsidR="00A9306E" w:rsidRPr="002C04C9" w:rsidRDefault="00A9306E" w:rsidP="00A9306E">
      <w:pPr>
        <w:spacing w:line="360" w:lineRule="auto"/>
        <w:contextualSpacing/>
        <w:jc w:val="both"/>
        <w:rPr>
          <w:rFonts w:ascii="Cambria Math" w:hAnsi="Cambria Math" w:cs="Cambria Math"/>
        </w:rPr>
      </w:pPr>
      <w:r w:rsidRPr="002C04C9">
        <w:rPr>
          <w:rFonts w:ascii="GHEA Grapalat" w:hAnsi="GHEA Grapalat"/>
        </w:rPr>
        <w:t xml:space="preserve">6) Подраздел </w:t>
      </w:r>
      <w:r w:rsidRPr="002C04C9">
        <w:rPr>
          <w:rFonts w:ascii="GHEA Grapalat" w:eastAsia="GHEA Grapalat" w:hAnsi="GHEA Grapalat" w:cs="GHEA Grapalat"/>
        </w:rPr>
        <w:t>"</w:t>
      </w:r>
      <w:r w:rsidRPr="002C04C9">
        <w:rPr>
          <w:rFonts w:ascii="GHEA Grapalat" w:hAnsi="GHEA Grapalat"/>
        </w:rPr>
        <w:t>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2C04C9">
        <w:t xml:space="preserve"> </w:t>
      </w:r>
      <w:r w:rsidRPr="002C04C9">
        <w:rPr>
          <w:rFonts w:ascii="GHEA Grapalat" w:hAnsi="GHEA Grapalat"/>
        </w:rPr>
        <w:t>Раскрытие реальных бенефициаров осуществляется по критериям, установленным Кодексом О недрах.</w:t>
      </w:r>
      <w:r w:rsidRPr="002C04C9">
        <w:t xml:space="preserve"> </w:t>
      </w:r>
      <w:r w:rsidRPr="002C04C9">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2C04C9">
        <w:rPr>
          <w:rFonts w:ascii="Cambria Math" w:hAnsi="Cambria Math" w:cs="Cambria Math"/>
        </w:rPr>
        <w:t>:</w:t>
      </w:r>
    </w:p>
    <w:p w14:paraId="373AF689" w14:textId="77777777" w:rsidR="00A9306E" w:rsidRPr="002C04C9" w:rsidRDefault="00A9306E" w:rsidP="00A9306E">
      <w:pPr>
        <w:spacing w:line="360" w:lineRule="auto"/>
        <w:contextualSpacing/>
        <w:jc w:val="both"/>
        <w:rPr>
          <w:rFonts w:ascii="GHEA Grapalat" w:hAnsi="GHEA Grapalat"/>
        </w:rPr>
      </w:pPr>
      <w:r w:rsidRPr="002C04C9">
        <w:rPr>
          <w:rFonts w:ascii="GHEA Grapalat" w:hAnsi="GHEA Grapalat"/>
        </w:rPr>
        <w:t xml:space="preserve">а. в пункте </w:t>
      </w:r>
      <w:r w:rsidRPr="002C04C9">
        <w:rPr>
          <w:rFonts w:ascii="GHEA Grapalat" w:eastAsia="GHEA Grapalat" w:hAnsi="GHEA Grapalat" w:cs="GHEA Grapalat"/>
        </w:rPr>
        <w:t>"</w:t>
      </w:r>
      <w:r w:rsidRPr="002C04C9">
        <w:rPr>
          <w:rFonts w:ascii="GHEA Grapalat" w:hAnsi="GHEA Grapalat"/>
        </w:rPr>
        <w:t>а</w:t>
      </w:r>
      <w:r w:rsidRPr="002C04C9">
        <w:rPr>
          <w:rFonts w:ascii="GHEA Grapalat" w:eastAsia="GHEA Grapalat" w:hAnsi="GHEA Grapalat" w:cs="GHEA Grapalat"/>
        </w:rPr>
        <w:t>"</w:t>
      </w:r>
      <w:r w:rsidRPr="002C04C9">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2C04C9">
        <w:rPr>
          <w:rFonts w:ascii="GHEA Grapalat" w:eastAsia="GHEA Grapalat" w:hAnsi="GHEA Grapalat" w:cs="GHEA Grapalat"/>
        </w:rPr>
        <w:t>"</w:t>
      </w:r>
      <w:r w:rsidRPr="002C04C9">
        <w:rPr>
          <w:rFonts w:ascii="GHEA Grapalat" w:hAnsi="GHEA Grapalat"/>
        </w:rPr>
        <w:t>а</w:t>
      </w:r>
      <w:r w:rsidRPr="002C04C9">
        <w:rPr>
          <w:rFonts w:ascii="GHEA Grapalat" w:eastAsia="GHEA Grapalat" w:hAnsi="GHEA Grapalat" w:cs="GHEA Grapalat"/>
        </w:rPr>
        <w:t>"</w:t>
      </w:r>
      <w:r w:rsidRPr="002C04C9">
        <w:rPr>
          <w:rFonts w:ascii="GHEA Grapalat" w:hAnsi="GHEA Grapalat"/>
        </w:rPr>
        <w:t xml:space="preserve"> подпункта 5 пункта 4 настоящего Порядка;</w:t>
      </w:r>
    </w:p>
    <w:p w14:paraId="6C10B7AA" w14:textId="77777777" w:rsidR="00A9306E" w:rsidRPr="002C04C9" w:rsidRDefault="00A9306E" w:rsidP="00A9306E">
      <w:pPr>
        <w:spacing w:line="360" w:lineRule="auto"/>
        <w:contextualSpacing/>
        <w:jc w:val="both"/>
        <w:rPr>
          <w:rFonts w:ascii="GHEA Grapalat" w:hAnsi="GHEA Grapalat"/>
        </w:rPr>
      </w:pPr>
      <w:r w:rsidRPr="002C04C9">
        <w:rPr>
          <w:rFonts w:ascii="GHEA Grapalat" w:hAnsi="GHEA Grapalat"/>
        </w:rPr>
        <w:t xml:space="preserve">б.в пункте </w:t>
      </w:r>
      <w:r w:rsidRPr="002C04C9">
        <w:rPr>
          <w:rFonts w:ascii="GHEA Grapalat" w:eastAsia="GHEA Grapalat" w:hAnsi="GHEA Grapalat" w:cs="GHEA Grapalat"/>
        </w:rPr>
        <w:t>"</w:t>
      </w:r>
      <w:r w:rsidRPr="002C04C9">
        <w:rPr>
          <w:rFonts w:ascii="GHEA Grapalat" w:hAnsi="GHEA Grapalat"/>
        </w:rPr>
        <w:t>б</w:t>
      </w:r>
      <w:r w:rsidRPr="002C04C9">
        <w:rPr>
          <w:rFonts w:ascii="GHEA Grapalat" w:eastAsia="GHEA Grapalat" w:hAnsi="GHEA Grapalat" w:cs="GHEA Grapalat"/>
        </w:rPr>
        <w:t>"</w:t>
      </w:r>
      <w:r w:rsidRPr="002C04C9">
        <w:rPr>
          <w:rFonts w:ascii="GHEA Grapalat" w:hAnsi="GHEA Grapalat"/>
        </w:rPr>
        <w:t xml:space="preserve"> этого подраздела производится отметка, если лицо имеет право назначать или отстранять большинство членов органов управления юридического лица;</w:t>
      </w:r>
    </w:p>
    <w:p w14:paraId="5862E30D" w14:textId="77777777" w:rsidR="00A9306E" w:rsidRPr="002C04C9" w:rsidRDefault="00A9306E" w:rsidP="00A9306E">
      <w:pPr>
        <w:spacing w:line="360" w:lineRule="auto"/>
        <w:contextualSpacing/>
        <w:jc w:val="both"/>
        <w:rPr>
          <w:rFonts w:ascii="GHEA Grapalat" w:hAnsi="GHEA Grapalat"/>
        </w:rPr>
      </w:pPr>
      <w:r w:rsidRPr="002C04C9">
        <w:rPr>
          <w:rFonts w:ascii="GHEA Grapalat" w:hAnsi="GHEA Grapalat"/>
        </w:rPr>
        <w:t xml:space="preserve">в. В пункте </w:t>
      </w:r>
      <w:r w:rsidRPr="002C04C9">
        <w:rPr>
          <w:rFonts w:ascii="GHEA Grapalat" w:eastAsia="GHEA Grapalat" w:hAnsi="GHEA Grapalat" w:cs="GHEA Grapalat"/>
        </w:rPr>
        <w:t>"</w:t>
      </w:r>
      <w:r w:rsidRPr="002C04C9">
        <w:rPr>
          <w:rFonts w:ascii="GHEA Grapalat" w:hAnsi="GHEA Grapalat"/>
        </w:rPr>
        <w:t>в</w:t>
      </w:r>
      <w:r w:rsidRPr="002C04C9">
        <w:rPr>
          <w:rFonts w:ascii="GHEA Grapalat" w:eastAsia="GHEA Grapalat" w:hAnsi="GHEA Grapalat" w:cs="GHEA Grapalat"/>
        </w:rPr>
        <w:t>"</w:t>
      </w:r>
      <w:r w:rsidRPr="002C04C9">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64AD51F2" w14:textId="77777777" w:rsidR="00A9306E" w:rsidRPr="002C04C9" w:rsidRDefault="00A9306E" w:rsidP="00A9306E">
      <w:pPr>
        <w:spacing w:line="360" w:lineRule="auto"/>
        <w:contextualSpacing/>
        <w:jc w:val="both"/>
        <w:rPr>
          <w:rFonts w:ascii="GHEA Grapalat" w:hAnsi="GHEA Grapalat"/>
        </w:rPr>
      </w:pPr>
      <w:r w:rsidRPr="002C04C9">
        <w:rPr>
          <w:rFonts w:ascii="GHEA Grapalat" w:hAnsi="GHEA Grapalat"/>
        </w:rPr>
        <w:lastRenderedPageBreak/>
        <w:t xml:space="preserve">г. в пункте </w:t>
      </w:r>
      <w:r w:rsidRPr="002C04C9">
        <w:rPr>
          <w:rFonts w:ascii="GHEA Grapalat" w:eastAsia="GHEA Grapalat" w:hAnsi="GHEA Grapalat" w:cs="GHEA Grapalat"/>
        </w:rPr>
        <w:t>"</w:t>
      </w:r>
      <w:r w:rsidRPr="002C04C9">
        <w:rPr>
          <w:rFonts w:ascii="GHEA Grapalat" w:hAnsi="GHEA Grapalat"/>
        </w:rPr>
        <w:t>г</w:t>
      </w:r>
      <w:r w:rsidRPr="002C04C9">
        <w:rPr>
          <w:rFonts w:ascii="GHEA Grapalat" w:eastAsia="GHEA Grapalat" w:hAnsi="GHEA Grapalat" w:cs="GHEA Grapalat"/>
        </w:rPr>
        <w:t>"</w:t>
      </w:r>
      <w:r w:rsidRPr="002C04C9">
        <w:rPr>
          <w:rFonts w:ascii="GHEA Grapalat" w:hAnsi="GHEA Grapalat"/>
        </w:rPr>
        <w:t xml:space="preserve"> этого подраздела производится отметка, если лицо по смыслу пунктов </w:t>
      </w:r>
      <w:r w:rsidRPr="002C04C9">
        <w:rPr>
          <w:rFonts w:ascii="GHEA Grapalat" w:eastAsia="GHEA Grapalat" w:hAnsi="GHEA Grapalat" w:cs="GHEA Grapalat"/>
        </w:rPr>
        <w:t>"</w:t>
      </w:r>
      <w:r w:rsidRPr="002C04C9">
        <w:rPr>
          <w:rFonts w:ascii="GHEA Grapalat" w:hAnsi="GHEA Grapalat"/>
        </w:rPr>
        <w:t>а</w:t>
      </w:r>
      <w:r w:rsidRPr="002C04C9">
        <w:rPr>
          <w:rFonts w:ascii="GHEA Grapalat" w:eastAsia="GHEA Grapalat" w:hAnsi="GHEA Grapalat" w:cs="GHEA Grapalat"/>
        </w:rPr>
        <w:t xml:space="preserve">" </w:t>
      </w:r>
      <w:r w:rsidRPr="002C04C9">
        <w:rPr>
          <w:rFonts w:ascii="GHEA Grapalat" w:hAnsi="GHEA Grapalat"/>
        </w:rPr>
        <w:t xml:space="preserve">- </w:t>
      </w:r>
      <w:r w:rsidRPr="002C04C9">
        <w:rPr>
          <w:rFonts w:ascii="GHEA Grapalat" w:eastAsia="GHEA Grapalat" w:hAnsi="GHEA Grapalat" w:cs="GHEA Grapalat"/>
        </w:rPr>
        <w:t>"</w:t>
      </w:r>
      <w:r w:rsidRPr="002C04C9">
        <w:rPr>
          <w:rFonts w:ascii="GHEA Grapalat" w:hAnsi="GHEA Grapalat"/>
        </w:rPr>
        <w:t>в</w:t>
      </w:r>
      <w:r w:rsidRPr="002C04C9">
        <w:rPr>
          <w:rFonts w:ascii="GHEA Grapalat" w:eastAsia="GHEA Grapalat" w:hAnsi="GHEA Grapalat" w:cs="GHEA Grapalat"/>
        </w:rPr>
        <w:t>"</w:t>
      </w:r>
      <w:r w:rsidRPr="002C04C9">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682DA427" w14:textId="77777777" w:rsidR="00A9306E" w:rsidRPr="002C04C9" w:rsidRDefault="00A9306E" w:rsidP="00A9306E">
      <w:pPr>
        <w:spacing w:line="360" w:lineRule="auto"/>
        <w:contextualSpacing/>
        <w:jc w:val="both"/>
        <w:rPr>
          <w:rFonts w:ascii="GHEA Grapalat" w:hAnsi="GHEA Grapalat"/>
        </w:rPr>
      </w:pPr>
      <w:r w:rsidRPr="002C04C9">
        <w:rPr>
          <w:rFonts w:ascii="GHEA Grapalat" w:hAnsi="GHEA Grapalat"/>
        </w:rPr>
        <w:t xml:space="preserve">д. в пункте </w:t>
      </w:r>
      <w:r w:rsidRPr="002C04C9">
        <w:rPr>
          <w:rFonts w:ascii="GHEA Grapalat" w:eastAsia="GHEA Grapalat" w:hAnsi="GHEA Grapalat" w:cs="GHEA Grapalat"/>
        </w:rPr>
        <w:t>"</w:t>
      </w:r>
      <w:r w:rsidRPr="002C04C9">
        <w:rPr>
          <w:rFonts w:ascii="GHEA Grapalat" w:hAnsi="GHEA Grapalat"/>
        </w:rPr>
        <w:t>д</w:t>
      </w:r>
      <w:r w:rsidRPr="002C04C9">
        <w:rPr>
          <w:rFonts w:ascii="GHEA Grapalat" w:eastAsia="GHEA Grapalat" w:hAnsi="GHEA Grapalat" w:cs="GHEA Grapalat"/>
        </w:rPr>
        <w:t>"</w:t>
      </w:r>
      <w:r w:rsidRPr="002C04C9">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2C04C9">
        <w:rPr>
          <w:rFonts w:ascii="GHEA Grapalat" w:eastAsia="GHEA Grapalat" w:hAnsi="GHEA Grapalat" w:cs="GHEA Grapalat"/>
        </w:rPr>
        <w:t>"</w:t>
      </w:r>
      <w:r w:rsidRPr="002C04C9">
        <w:rPr>
          <w:rFonts w:ascii="GHEA Grapalat" w:hAnsi="GHEA Grapalat"/>
        </w:rPr>
        <w:t>а</w:t>
      </w:r>
      <w:r w:rsidRPr="002C04C9">
        <w:rPr>
          <w:rFonts w:ascii="GHEA Grapalat" w:eastAsia="GHEA Grapalat" w:hAnsi="GHEA Grapalat" w:cs="GHEA Grapalat"/>
        </w:rPr>
        <w:t xml:space="preserve">" </w:t>
      </w:r>
      <w:r w:rsidRPr="002C04C9">
        <w:rPr>
          <w:rFonts w:ascii="GHEA Grapalat" w:hAnsi="GHEA Grapalat"/>
        </w:rPr>
        <w:t xml:space="preserve">- </w:t>
      </w:r>
      <w:r w:rsidRPr="002C04C9">
        <w:rPr>
          <w:rFonts w:ascii="GHEA Grapalat" w:eastAsia="GHEA Grapalat" w:hAnsi="GHEA Grapalat" w:cs="GHEA Grapalat"/>
        </w:rPr>
        <w:t>"</w:t>
      </w:r>
      <w:r w:rsidRPr="002C04C9">
        <w:rPr>
          <w:rFonts w:ascii="GHEA Grapalat" w:hAnsi="GHEA Grapalat"/>
        </w:rPr>
        <w:t>г</w:t>
      </w:r>
      <w:r w:rsidRPr="002C04C9">
        <w:rPr>
          <w:rFonts w:ascii="GHEA Grapalat" w:eastAsia="GHEA Grapalat" w:hAnsi="GHEA Grapalat" w:cs="GHEA Grapalat"/>
        </w:rPr>
        <w:t>"</w:t>
      </w:r>
      <w:r w:rsidRPr="002C04C9">
        <w:rPr>
          <w:rFonts w:ascii="GHEA Grapalat" w:hAnsi="GHEA Grapalat"/>
        </w:rPr>
        <w:t xml:space="preserve"> этого подраздела.</w:t>
      </w:r>
    </w:p>
    <w:p w14:paraId="39FF53F2" w14:textId="77777777" w:rsidR="00A9306E" w:rsidRPr="002C04C9" w:rsidRDefault="00A9306E" w:rsidP="00A9306E">
      <w:pPr>
        <w:spacing w:line="360" w:lineRule="auto"/>
        <w:contextualSpacing/>
        <w:jc w:val="both"/>
        <w:rPr>
          <w:rFonts w:ascii="GHEA Grapalat" w:hAnsi="GHEA Grapalat"/>
        </w:rPr>
      </w:pPr>
      <w:r w:rsidRPr="002C04C9">
        <w:rPr>
          <w:rFonts w:ascii="GHEA Grapalat" w:hAnsi="GHEA Grapalat"/>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13443459" w14:textId="77777777" w:rsidR="00A9306E" w:rsidRPr="002C04C9" w:rsidRDefault="00A9306E" w:rsidP="00A9306E">
      <w:pPr>
        <w:spacing w:line="360" w:lineRule="auto"/>
        <w:contextualSpacing/>
        <w:jc w:val="both"/>
        <w:rPr>
          <w:rFonts w:ascii="GHEA Grapalat" w:eastAsia="GHEA Grapalat" w:hAnsi="GHEA Grapalat" w:cs="GHEA Grapalat"/>
        </w:rPr>
      </w:pPr>
      <w:r w:rsidRPr="002C04C9">
        <w:rPr>
          <w:rFonts w:ascii="GHEA Grapalat" w:eastAsia="GHEA Grapalat" w:hAnsi="GHEA Grapalat" w:cs="GHEA Grapalat"/>
        </w:rPr>
        <w:t xml:space="preserve">8) в подразделе "Контактные данные реального </w:t>
      </w:r>
      <w:r w:rsidRPr="002C04C9">
        <w:rPr>
          <w:rFonts w:ascii="GHEA Grapalat" w:hAnsi="GHEA Grapalat"/>
        </w:rPr>
        <w:t>бенефициара</w:t>
      </w:r>
      <w:r w:rsidRPr="002C04C9">
        <w:rPr>
          <w:rFonts w:ascii="GHEA Grapalat" w:eastAsia="GHEA Grapalat" w:hAnsi="GHEA Grapalat" w:cs="GHEA Grapalat"/>
        </w:rPr>
        <w:t xml:space="preserve">" заполняются адрес электронной почты и номер телефона реального </w:t>
      </w:r>
      <w:r w:rsidRPr="002C04C9">
        <w:rPr>
          <w:rFonts w:ascii="GHEA Grapalat" w:hAnsi="GHEA Grapalat"/>
        </w:rPr>
        <w:t>бенефициара</w:t>
      </w:r>
      <w:r w:rsidRPr="002C04C9">
        <w:rPr>
          <w:rFonts w:ascii="GHEA Grapalat" w:eastAsia="GHEA Grapalat" w:hAnsi="GHEA Grapalat" w:cs="GHEA Grapalat"/>
        </w:rPr>
        <w:t>.</w:t>
      </w:r>
    </w:p>
    <w:p w14:paraId="3A98EE1C" w14:textId="77777777" w:rsidR="00A9306E" w:rsidRPr="002C04C9" w:rsidRDefault="00A9306E" w:rsidP="00A9306E">
      <w:pPr>
        <w:spacing w:line="360" w:lineRule="auto"/>
        <w:contextualSpacing/>
        <w:jc w:val="both"/>
        <w:rPr>
          <w:rFonts w:ascii="GHEA Grapalat" w:hAnsi="GHEA Grapalat"/>
        </w:rPr>
      </w:pPr>
      <w:r w:rsidRPr="002C04C9">
        <w:rPr>
          <w:rFonts w:ascii="GHEA Grapalat" w:hAnsi="GHEA Grapalat"/>
        </w:rPr>
        <w:t xml:space="preserve">5. Раздел 5 декларации (Промежуточные юридические лица) заполняется, </w:t>
      </w:r>
    </w:p>
    <w:p w14:paraId="17F36F5B" w14:textId="77777777" w:rsidR="00A9306E" w:rsidRPr="002C04C9" w:rsidRDefault="00A9306E" w:rsidP="00A9306E">
      <w:pPr>
        <w:spacing w:line="360" w:lineRule="auto"/>
        <w:contextualSpacing/>
        <w:jc w:val="both"/>
        <w:rPr>
          <w:rFonts w:ascii="GHEA Grapalat" w:hAnsi="GHEA Grapalat"/>
        </w:rPr>
      </w:pPr>
      <w:r w:rsidRPr="002C04C9">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2C04C9">
        <w:rPr>
          <w:rFonts w:ascii="MS Mincho" w:eastAsia="MS Mincho" w:hAnsi="MS Mincho" w:cs="MS Mincho" w:hint="eastAsia"/>
        </w:rPr>
        <w:t>․</w:t>
      </w:r>
    </w:p>
    <w:p w14:paraId="7103BEF6" w14:textId="77777777" w:rsidR="00A9306E" w:rsidRPr="002C04C9" w:rsidRDefault="00A9306E" w:rsidP="00A9306E">
      <w:pPr>
        <w:spacing w:line="360" w:lineRule="auto"/>
        <w:contextualSpacing/>
        <w:jc w:val="both"/>
        <w:rPr>
          <w:rFonts w:ascii="GHEA Grapalat" w:hAnsi="GHEA Grapalat"/>
        </w:rPr>
      </w:pPr>
      <w:r w:rsidRPr="002C04C9">
        <w:rPr>
          <w:rFonts w:ascii="GHEA Grapalat" w:hAnsi="GHEA Grapalat"/>
        </w:rPr>
        <w:lastRenderedPageBreak/>
        <w:t xml:space="preserve">1) в подразделе </w:t>
      </w:r>
      <w:r w:rsidRPr="002C04C9">
        <w:rPr>
          <w:rFonts w:ascii="GHEA Grapalat" w:eastAsia="GHEA Grapalat" w:hAnsi="GHEA Grapalat" w:cs="GHEA Grapalat"/>
        </w:rPr>
        <w:t>"</w:t>
      </w:r>
      <w:r w:rsidRPr="002C04C9">
        <w:rPr>
          <w:rFonts w:ascii="GHEA Grapalat" w:hAnsi="GHEA Grapalat"/>
        </w:rPr>
        <w:t>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37C1D974" w14:textId="77777777" w:rsidR="00A9306E" w:rsidRPr="002C04C9" w:rsidRDefault="00A9306E" w:rsidP="00A9306E">
      <w:pPr>
        <w:spacing w:line="360" w:lineRule="auto"/>
        <w:contextualSpacing/>
        <w:jc w:val="both"/>
        <w:rPr>
          <w:rFonts w:ascii="GHEA Grapalat" w:hAnsi="GHEA Grapalat"/>
        </w:rPr>
      </w:pPr>
      <w:r w:rsidRPr="002C04C9">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2C01B2C" w14:textId="77777777" w:rsidR="00A9306E" w:rsidRPr="002C04C9" w:rsidRDefault="00A9306E" w:rsidP="00A9306E">
      <w:pPr>
        <w:spacing w:line="360" w:lineRule="auto"/>
        <w:contextualSpacing/>
        <w:jc w:val="both"/>
        <w:rPr>
          <w:rFonts w:ascii="GHEA Grapalat" w:hAnsi="GHEA Grapalat"/>
        </w:rPr>
      </w:pPr>
      <w:r w:rsidRPr="002C04C9">
        <w:rPr>
          <w:rFonts w:ascii="GHEA Grapalat" w:hAnsi="GHEA Grapalat"/>
        </w:rPr>
        <w:t xml:space="preserve">3) Подраздел </w:t>
      </w:r>
      <w:r w:rsidRPr="002C04C9">
        <w:rPr>
          <w:rFonts w:ascii="GHEA Grapalat" w:eastAsia="GHEA Grapalat" w:hAnsi="GHEA Grapalat" w:cs="GHEA Grapalat"/>
        </w:rPr>
        <w:t>"</w:t>
      </w:r>
      <w:r w:rsidRPr="002C04C9">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3EDF2D44" w14:textId="77777777" w:rsidR="00A9306E" w:rsidRPr="002C04C9" w:rsidRDefault="00A9306E" w:rsidP="00A9306E">
      <w:pPr>
        <w:spacing w:line="360" w:lineRule="auto"/>
        <w:contextualSpacing/>
        <w:jc w:val="both"/>
        <w:rPr>
          <w:rFonts w:ascii="GHEA Grapalat" w:hAnsi="GHEA Grapalat"/>
        </w:rPr>
      </w:pPr>
      <w:r w:rsidRPr="002C04C9">
        <w:rPr>
          <w:rFonts w:ascii="GHEA Grapalat" w:hAnsi="GHEA Grapalat"/>
        </w:rPr>
        <w:t xml:space="preserve">6. Раздел 6 декларации (Дополнительные </w:t>
      </w:r>
      <w:r w:rsidR="00B832AD" w:rsidRPr="002C04C9">
        <w:rPr>
          <w:rFonts w:ascii="GHEA Grapalat" w:hAnsi="GHEA Grapalat"/>
        </w:rPr>
        <w:t>примечания</w:t>
      </w:r>
      <w:r w:rsidRPr="002C04C9">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12D87215" w14:textId="77777777" w:rsidR="00A9306E" w:rsidRPr="002C04C9" w:rsidRDefault="00A9306E" w:rsidP="00A9306E">
      <w:pPr>
        <w:spacing w:line="360" w:lineRule="auto"/>
        <w:contextualSpacing/>
        <w:jc w:val="both"/>
        <w:rPr>
          <w:rFonts w:ascii="GHEA Grapalat" w:hAnsi="GHEA Grapalat"/>
        </w:rPr>
      </w:pPr>
      <w:r w:rsidRPr="002C04C9">
        <w:rPr>
          <w:rFonts w:ascii="GHEA Grapalat" w:hAnsi="GHEA Grapalat"/>
        </w:rPr>
        <w:t xml:space="preserve">7. Декларация заполняется и подписывается лицом, подающим заявку. </w:t>
      </w:r>
    </w:p>
    <w:p w14:paraId="149D4415" w14:textId="77777777" w:rsidR="00B32672" w:rsidRPr="002C04C9" w:rsidRDefault="00B32672" w:rsidP="00A9306E">
      <w:pPr>
        <w:spacing w:line="360" w:lineRule="auto"/>
        <w:contextualSpacing/>
        <w:jc w:val="both"/>
        <w:rPr>
          <w:rFonts w:ascii="GHEA Grapalat" w:hAnsi="GHEA Grapalat"/>
        </w:rPr>
      </w:pPr>
    </w:p>
    <w:p w14:paraId="704992CC" w14:textId="77777777" w:rsidR="00A9306E" w:rsidRPr="002C04C9" w:rsidRDefault="00A9306E" w:rsidP="00A9306E">
      <w:pPr>
        <w:contextualSpacing/>
        <w:jc w:val="both"/>
        <w:rPr>
          <w:rFonts w:ascii="GHEA Grapalat" w:hAnsi="GHEA Grapalat"/>
          <w:i/>
          <w:sz w:val="18"/>
          <w:szCs w:val="18"/>
        </w:rPr>
      </w:pPr>
      <w:r w:rsidRPr="002C04C9">
        <w:rPr>
          <w:rFonts w:ascii="GHEA Grapalat" w:hAnsi="GHEA Grapalat"/>
          <w:sz w:val="18"/>
          <w:szCs w:val="18"/>
        </w:rPr>
        <w:t xml:space="preserve">* </w:t>
      </w:r>
      <w:r w:rsidRPr="002C04C9">
        <w:rPr>
          <w:rFonts w:ascii="GHEA Grapalat" w:hAnsi="GHEA Grapalat"/>
          <w:i/>
          <w:sz w:val="18"/>
          <w:szCs w:val="18"/>
        </w:rPr>
        <w:t>заполняется секретарем комиссии до публикации приглашения в бюллетене:</w:t>
      </w:r>
    </w:p>
    <w:p w14:paraId="51918CA7" w14:textId="77777777" w:rsidR="00A9306E" w:rsidRPr="002C04C9" w:rsidRDefault="00A9306E" w:rsidP="00A9306E">
      <w:pPr>
        <w:contextualSpacing/>
        <w:jc w:val="both"/>
        <w:rPr>
          <w:rFonts w:ascii="GHEA Grapalat" w:hAnsi="GHEA Grapalat"/>
          <w:i/>
          <w:sz w:val="18"/>
          <w:szCs w:val="18"/>
        </w:rPr>
      </w:pPr>
      <w:r w:rsidRPr="002C04C9">
        <w:rPr>
          <w:rFonts w:ascii="GHEA Grapalat" w:hAnsi="GHEA Grapalat"/>
          <w:i/>
          <w:sz w:val="18"/>
          <w:szCs w:val="18"/>
        </w:rPr>
        <w:t>** Приложение 1.1 не представляется участником</w:t>
      </w:r>
      <w:r w:rsidR="00F514C3" w:rsidRPr="002C04C9">
        <w:rPr>
          <w:rFonts w:ascii="GHEA Grapalat" w:hAnsi="GHEA Grapalat"/>
          <w:i/>
          <w:sz w:val="18"/>
          <w:szCs w:val="18"/>
        </w:rPr>
        <w:t>,</w:t>
      </w:r>
      <w:r w:rsidRPr="002C04C9">
        <w:rPr>
          <w:rFonts w:ascii="GHEA Grapalat" w:hAnsi="GHEA Grapalat"/>
          <w:i/>
          <w:sz w:val="18"/>
          <w:szCs w:val="18"/>
        </w:rPr>
        <w:t xml:space="preserve"> </w:t>
      </w:r>
      <w:r w:rsidR="00F514C3" w:rsidRPr="002C04C9">
        <w:rPr>
          <w:rFonts w:ascii="GHEA Grapalat" w:hAnsi="GHEA Grapalat"/>
          <w:i/>
          <w:sz w:val="18"/>
          <w:szCs w:val="18"/>
        </w:rPr>
        <w:t>если он является резидентом РА</w:t>
      </w:r>
      <w:r w:rsidR="00F514C3" w:rsidRPr="002C04C9" w:rsidDel="00F514C3">
        <w:rPr>
          <w:rFonts w:ascii="GHEA Grapalat" w:hAnsi="GHEA Grapalat"/>
          <w:i/>
          <w:sz w:val="18"/>
          <w:szCs w:val="18"/>
        </w:rPr>
        <w:t xml:space="preserve"> </w:t>
      </w:r>
      <w:r w:rsidRPr="002C04C9">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57CDB5EA" w14:textId="77777777" w:rsidR="00A9306E" w:rsidRPr="002C04C9" w:rsidRDefault="00A9306E">
      <w:pPr>
        <w:rPr>
          <w:rFonts w:ascii="GHEA Grapalat" w:hAnsi="GHEA Grapalat"/>
          <w:b/>
        </w:rPr>
      </w:pPr>
      <w:r w:rsidRPr="002C04C9">
        <w:rPr>
          <w:rFonts w:ascii="GHEA Grapalat" w:hAnsi="GHEA Grapalat"/>
          <w:b/>
        </w:rPr>
        <w:br w:type="page"/>
      </w:r>
    </w:p>
    <w:p w14:paraId="09C8A448" w14:textId="77777777" w:rsidR="00B2572B" w:rsidRPr="002C04C9" w:rsidRDefault="00B2572B" w:rsidP="00B46D58">
      <w:pPr>
        <w:pStyle w:val="BodyTextIndent3"/>
        <w:widowControl w:val="0"/>
        <w:spacing w:after="160" w:line="240" w:lineRule="auto"/>
        <w:ind w:firstLine="0"/>
        <w:jc w:val="right"/>
        <w:rPr>
          <w:rFonts w:ascii="GHEA Grapalat" w:hAnsi="GHEA Grapalat" w:cs="Arial"/>
          <w:b/>
          <w:sz w:val="24"/>
          <w:szCs w:val="24"/>
        </w:rPr>
      </w:pPr>
      <w:r w:rsidRPr="002C04C9">
        <w:rPr>
          <w:rFonts w:ascii="GHEA Grapalat" w:hAnsi="GHEA Grapalat"/>
          <w:b/>
          <w:sz w:val="24"/>
          <w:szCs w:val="24"/>
        </w:rPr>
        <w:lastRenderedPageBreak/>
        <w:t xml:space="preserve">Приложение № </w:t>
      </w:r>
      <w:r w:rsidR="00B048B2" w:rsidRPr="002C04C9">
        <w:rPr>
          <w:rFonts w:ascii="GHEA Grapalat" w:hAnsi="GHEA Grapalat"/>
          <w:b/>
          <w:sz w:val="24"/>
          <w:szCs w:val="24"/>
        </w:rPr>
        <w:t>2</w:t>
      </w:r>
    </w:p>
    <w:p w14:paraId="71532290" w14:textId="3303BC99" w:rsidR="00B2572B" w:rsidRPr="002C04C9" w:rsidRDefault="00B2572B" w:rsidP="00B46D58">
      <w:pPr>
        <w:pStyle w:val="BodyTextIndent3"/>
        <w:widowControl w:val="0"/>
        <w:spacing w:after="160" w:line="240" w:lineRule="auto"/>
        <w:jc w:val="right"/>
        <w:rPr>
          <w:rFonts w:ascii="GHEA Grapalat" w:hAnsi="GHEA Grapalat" w:cs="Arial"/>
          <w:b/>
          <w:sz w:val="24"/>
          <w:szCs w:val="24"/>
        </w:rPr>
      </w:pPr>
      <w:r w:rsidRPr="002C04C9">
        <w:rPr>
          <w:rFonts w:ascii="GHEA Grapalat" w:hAnsi="GHEA Grapalat"/>
          <w:b/>
          <w:sz w:val="24"/>
          <w:szCs w:val="24"/>
        </w:rPr>
        <w:t xml:space="preserve">к Приглашению на </w:t>
      </w:r>
      <w:r w:rsidR="007D6B26">
        <w:rPr>
          <w:rFonts w:ascii="GHEA Grapalat" w:hAnsi="GHEA Grapalat"/>
          <w:b/>
          <w:sz w:val="24"/>
          <w:szCs w:val="24"/>
        </w:rPr>
        <w:t>запрос котировок</w:t>
      </w:r>
      <w:r w:rsidR="005744FC" w:rsidRPr="002C04C9">
        <w:rPr>
          <w:rFonts w:ascii="GHEA Grapalat" w:hAnsi="GHEA Grapalat" w:cs="Arial"/>
          <w:b/>
          <w:sz w:val="24"/>
          <w:szCs w:val="24"/>
        </w:rPr>
        <w:br/>
      </w:r>
      <w:r w:rsidRPr="002C04C9">
        <w:rPr>
          <w:rFonts w:ascii="GHEA Grapalat" w:hAnsi="GHEA Grapalat"/>
          <w:b/>
          <w:sz w:val="24"/>
          <w:szCs w:val="24"/>
        </w:rPr>
        <w:t xml:space="preserve">под кодом </w:t>
      </w:r>
      <w:r w:rsidR="007D6B26" w:rsidRPr="002C04C9">
        <w:rPr>
          <w:rFonts w:ascii="GHEA Grapalat" w:hAnsi="GHEA Grapalat"/>
          <w:b/>
          <w:sz w:val="24"/>
          <w:szCs w:val="24"/>
        </w:rPr>
        <w:t>HFF-NTsDzB-2025/</w:t>
      </w:r>
      <w:r w:rsidR="007D6B26" w:rsidRPr="002C04C9">
        <w:rPr>
          <w:rFonts w:ascii="GHEA Grapalat" w:hAnsi="GHEA Grapalat"/>
          <w:b/>
          <w:i/>
          <w:sz w:val="24"/>
          <w:szCs w:val="24"/>
        </w:rPr>
        <w:t>5</w:t>
      </w:r>
    </w:p>
    <w:p w14:paraId="1D61E84C" w14:textId="77777777" w:rsidR="00B2572B" w:rsidRPr="002C04C9" w:rsidRDefault="00B2572B" w:rsidP="00B46D58">
      <w:pPr>
        <w:widowControl w:val="0"/>
        <w:spacing w:after="120"/>
        <w:ind w:firstLine="567"/>
        <w:jc w:val="center"/>
        <w:rPr>
          <w:rFonts w:ascii="GHEA Grapalat" w:hAnsi="GHEA Grapalat"/>
        </w:rPr>
      </w:pPr>
    </w:p>
    <w:p w14:paraId="50197A5C" w14:textId="77777777" w:rsidR="00B2572B" w:rsidRPr="002C04C9" w:rsidRDefault="00B2572B" w:rsidP="00B46D58">
      <w:pPr>
        <w:widowControl w:val="0"/>
        <w:spacing w:after="120"/>
        <w:ind w:left="-66"/>
        <w:jc w:val="center"/>
        <w:rPr>
          <w:rFonts w:ascii="GHEA Grapalat" w:hAnsi="GHEA Grapalat"/>
          <w:b/>
        </w:rPr>
      </w:pPr>
      <w:r w:rsidRPr="002C04C9">
        <w:rPr>
          <w:rFonts w:ascii="GHEA Grapalat" w:hAnsi="GHEA Grapalat"/>
          <w:b/>
        </w:rPr>
        <w:t>ЦЕНОВОЕ ПРЕДЛОЖЕНИЕ</w:t>
      </w:r>
    </w:p>
    <w:p w14:paraId="7C77F196" w14:textId="77777777" w:rsidR="00B2572B" w:rsidRPr="002C04C9" w:rsidRDefault="00B2572B" w:rsidP="00B46D58">
      <w:pPr>
        <w:widowControl w:val="0"/>
        <w:spacing w:after="120"/>
        <w:ind w:firstLine="567"/>
        <w:jc w:val="center"/>
        <w:rPr>
          <w:rFonts w:ascii="GHEA Grapalat" w:hAnsi="GHEA Grapalat"/>
        </w:rPr>
      </w:pPr>
    </w:p>
    <w:p w14:paraId="207C035A" w14:textId="62012735" w:rsidR="005744FC" w:rsidRPr="002C04C9" w:rsidRDefault="00B2572B" w:rsidP="00B46D58">
      <w:pPr>
        <w:widowControl w:val="0"/>
        <w:spacing w:after="160"/>
        <w:ind w:firstLine="567"/>
        <w:jc w:val="both"/>
        <w:rPr>
          <w:rFonts w:ascii="GHEA Grapalat" w:hAnsi="GHEA Grapalat"/>
        </w:rPr>
      </w:pPr>
      <w:r w:rsidRPr="002C04C9">
        <w:rPr>
          <w:rFonts w:ascii="GHEA Grapalat" w:hAnsi="GHEA Grapalat"/>
          <w:spacing w:val="-6"/>
        </w:rPr>
        <w:t xml:space="preserve">Рассмотрев приглашение на </w:t>
      </w:r>
      <w:r w:rsidR="007D6B26">
        <w:rPr>
          <w:rFonts w:ascii="GHEA Grapalat" w:hAnsi="GHEA Grapalat"/>
          <w:spacing w:val="-6"/>
        </w:rPr>
        <w:t>запрос котировок</w:t>
      </w:r>
      <w:r w:rsidRPr="002C04C9">
        <w:rPr>
          <w:rFonts w:ascii="GHEA Grapalat" w:hAnsi="GHEA Grapalat"/>
          <w:spacing w:val="-6"/>
        </w:rPr>
        <w:t xml:space="preserve"> под кодом </w:t>
      </w:r>
      <w:r w:rsidR="007D6B26" w:rsidRPr="002C04C9">
        <w:rPr>
          <w:rFonts w:ascii="GHEA Grapalat" w:hAnsi="GHEA Grapalat"/>
          <w:b/>
        </w:rPr>
        <w:t>HFF-NTsDzB-2025/</w:t>
      </w:r>
      <w:r w:rsidR="007D6B26" w:rsidRPr="002C04C9">
        <w:rPr>
          <w:rFonts w:ascii="GHEA Grapalat" w:hAnsi="GHEA Grapalat"/>
          <w:b/>
          <w:i/>
        </w:rPr>
        <w:t>5</w:t>
      </w:r>
    </w:p>
    <w:p w14:paraId="509950E9" w14:textId="77777777" w:rsidR="005646FC" w:rsidRPr="002C04C9" w:rsidRDefault="005744FC" w:rsidP="00B46D58">
      <w:pPr>
        <w:widowControl w:val="0"/>
        <w:jc w:val="both"/>
        <w:rPr>
          <w:rFonts w:ascii="GHEA Grapalat" w:hAnsi="GHEA Grapalat"/>
        </w:rPr>
      </w:pPr>
      <w:r w:rsidRPr="002C04C9">
        <w:rPr>
          <w:rFonts w:ascii="GHEA Grapalat" w:hAnsi="GHEA Grapalat"/>
        </w:rPr>
        <w:t xml:space="preserve">в </w:t>
      </w:r>
      <w:r w:rsidR="00B2572B" w:rsidRPr="002C04C9">
        <w:rPr>
          <w:rFonts w:ascii="GHEA Grapalat" w:hAnsi="GHEA Grapalat"/>
        </w:rPr>
        <w:t>том числе проект заключаемого договора</w:t>
      </w:r>
      <w:r w:rsidRPr="002C04C9">
        <w:rPr>
          <w:rFonts w:ascii="GHEA Grapalat" w:hAnsi="GHEA Grapalat"/>
        </w:rPr>
        <w:t xml:space="preserve"> </w:t>
      </w:r>
      <w:r w:rsidR="00B2572B" w:rsidRPr="002C04C9">
        <w:rPr>
          <w:rFonts w:ascii="GHEA Grapalat" w:hAnsi="GHEA Grapalat"/>
        </w:rPr>
        <w:t>___</w:t>
      </w:r>
      <w:r w:rsidRPr="002C04C9">
        <w:rPr>
          <w:rFonts w:ascii="GHEA Grapalat" w:hAnsi="GHEA Grapalat"/>
        </w:rPr>
        <w:t>________________________</w:t>
      </w:r>
      <w:r w:rsidR="00B2572B" w:rsidRPr="002C04C9">
        <w:rPr>
          <w:rFonts w:ascii="GHEA Grapalat" w:hAnsi="GHEA Grapalat"/>
        </w:rPr>
        <w:t>____</w:t>
      </w:r>
      <w:r w:rsidR="00191D27" w:rsidRPr="002C04C9">
        <w:rPr>
          <w:rFonts w:ascii="GHEA Grapalat" w:hAnsi="GHEA Grapalat"/>
        </w:rPr>
        <w:t>___</w:t>
      </w:r>
    </w:p>
    <w:p w14:paraId="24C1E3D9" w14:textId="77777777" w:rsidR="005646FC" w:rsidRPr="002C04C9" w:rsidRDefault="005646FC" w:rsidP="00B46D58">
      <w:pPr>
        <w:widowControl w:val="0"/>
        <w:spacing w:after="160"/>
        <w:ind w:left="6237"/>
        <w:jc w:val="both"/>
        <w:rPr>
          <w:rFonts w:ascii="GHEA Grapalat" w:hAnsi="GHEA Grapalat"/>
          <w:vertAlign w:val="superscript"/>
        </w:rPr>
      </w:pPr>
      <w:r w:rsidRPr="002C04C9">
        <w:rPr>
          <w:rFonts w:ascii="GHEA Grapalat" w:hAnsi="GHEA Grapalat"/>
          <w:vertAlign w:val="superscript"/>
        </w:rPr>
        <w:t>наименование участника</w:t>
      </w:r>
    </w:p>
    <w:p w14:paraId="3D4EB035" w14:textId="77777777" w:rsidR="00B2572B" w:rsidRPr="002C04C9" w:rsidRDefault="00B2572B" w:rsidP="00B46D58">
      <w:pPr>
        <w:widowControl w:val="0"/>
        <w:spacing w:after="160"/>
        <w:jc w:val="both"/>
        <w:rPr>
          <w:rFonts w:ascii="GHEA Grapalat" w:hAnsi="GHEA Grapalat"/>
        </w:rPr>
      </w:pPr>
      <w:r w:rsidRPr="002C04C9">
        <w:rPr>
          <w:rFonts w:ascii="GHEA Grapalat" w:hAnsi="GHEA Grapalat"/>
        </w:rPr>
        <w:t>предлагает</w:t>
      </w:r>
      <w:r w:rsidR="005646FC" w:rsidRPr="002C04C9">
        <w:rPr>
          <w:rFonts w:ascii="GHEA Grapalat" w:hAnsi="GHEA Grapalat"/>
        </w:rPr>
        <w:t xml:space="preserve"> </w:t>
      </w:r>
      <w:r w:rsidRPr="002C04C9">
        <w:rPr>
          <w:rFonts w:ascii="GHEA Grapalat" w:hAnsi="GHEA Grapalat"/>
        </w:rPr>
        <w:t>выполнить договор по нижеуказанным общим ценам:</w:t>
      </w:r>
    </w:p>
    <w:p w14:paraId="0ECAB9D3" w14:textId="77777777" w:rsidR="00B2572B" w:rsidRPr="002C04C9" w:rsidRDefault="005646FC" w:rsidP="00B46D58">
      <w:pPr>
        <w:widowControl w:val="0"/>
        <w:spacing w:after="160"/>
        <w:jc w:val="right"/>
        <w:rPr>
          <w:rFonts w:ascii="GHEA Grapalat" w:hAnsi="GHEA Grapalat"/>
        </w:rPr>
      </w:pPr>
      <w:r w:rsidRPr="002C04C9">
        <w:rPr>
          <w:rFonts w:ascii="GHEA Grapalat" w:hAnsi="GHEA Grapalat"/>
        </w:rPr>
        <w:t>д</w:t>
      </w:r>
      <w:r w:rsidR="00B2572B" w:rsidRPr="002C04C9">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2C04C9" w14:paraId="1E936C08" w14:textId="77777777" w:rsidTr="00BC2673">
        <w:trPr>
          <w:trHeight w:val="916"/>
          <w:jc w:val="center"/>
        </w:trPr>
        <w:tc>
          <w:tcPr>
            <w:tcW w:w="1084" w:type="dxa"/>
            <w:tcBorders>
              <w:top w:val="single" w:sz="4" w:space="0" w:color="auto"/>
              <w:left w:val="single" w:sz="4" w:space="0" w:color="auto"/>
              <w:right w:val="single" w:sz="4" w:space="0" w:color="auto"/>
            </w:tcBorders>
            <w:vAlign w:val="center"/>
          </w:tcPr>
          <w:p w14:paraId="12477B98" w14:textId="77777777" w:rsidR="004A317B" w:rsidRPr="002C04C9" w:rsidRDefault="004A317B" w:rsidP="00B46D58">
            <w:pPr>
              <w:widowControl w:val="0"/>
              <w:jc w:val="center"/>
              <w:rPr>
                <w:rFonts w:ascii="GHEA Grapalat" w:hAnsi="GHEA Grapalat"/>
                <w:b/>
                <w:bCs/>
                <w:sz w:val="20"/>
                <w:szCs w:val="20"/>
              </w:rPr>
            </w:pPr>
            <w:r w:rsidRPr="002C04C9">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5B5D2293" w14:textId="77777777" w:rsidR="004A317B" w:rsidRPr="002C04C9" w:rsidRDefault="004A317B" w:rsidP="00423B3F">
            <w:pPr>
              <w:widowControl w:val="0"/>
              <w:jc w:val="center"/>
              <w:rPr>
                <w:rFonts w:ascii="GHEA Grapalat" w:hAnsi="GHEA Grapalat"/>
                <w:b/>
                <w:bCs/>
                <w:sz w:val="20"/>
                <w:szCs w:val="20"/>
              </w:rPr>
            </w:pPr>
            <w:r w:rsidRPr="002C04C9">
              <w:rPr>
                <w:rFonts w:ascii="GHEA Grapalat" w:hAnsi="GHEA Grapalat"/>
                <w:b/>
                <w:sz w:val="20"/>
                <w:szCs w:val="20"/>
              </w:rPr>
              <w:t>Наименование</w:t>
            </w:r>
            <w:r w:rsidRPr="002C04C9">
              <w:rPr>
                <w:rFonts w:ascii="Courier New" w:hAnsi="Courier New" w:cs="Courier New"/>
                <w:b/>
                <w:sz w:val="20"/>
                <w:szCs w:val="20"/>
              </w:rPr>
              <w:t> </w:t>
            </w:r>
            <w:r w:rsidRPr="002C04C9">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14:paraId="1F044FA0" w14:textId="77777777" w:rsidR="004A317B" w:rsidRPr="002C04C9" w:rsidRDefault="004A317B" w:rsidP="00B46D58">
            <w:pPr>
              <w:widowControl w:val="0"/>
              <w:jc w:val="center"/>
              <w:rPr>
                <w:rFonts w:ascii="GHEA Grapalat" w:hAnsi="GHEA Grapalat"/>
                <w:b/>
                <w:sz w:val="20"/>
                <w:szCs w:val="20"/>
              </w:rPr>
            </w:pPr>
            <w:r w:rsidRPr="002C04C9">
              <w:rPr>
                <w:rFonts w:ascii="GHEA Grapalat" w:hAnsi="GHEA Grapalat"/>
                <w:b/>
                <w:sz w:val="20"/>
                <w:szCs w:val="20"/>
              </w:rPr>
              <w:t>Стоимость</w:t>
            </w:r>
          </w:p>
          <w:p w14:paraId="036F6806" w14:textId="77777777" w:rsidR="004A317B" w:rsidRPr="002C04C9" w:rsidRDefault="004A317B" w:rsidP="00B46D58">
            <w:pPr>
              <w:widowControl w:val="0"/>
              <w:jc w:val="center"/>
              <w:rPr>
                <w:rFonts w:ascii="GHEA Grapalat" w:hAnsi="GHEA Grapalat"/>
                <w:b/>
                <w:bCs/>
                <w:sz w:val="20"/>
                <w:szCs w:val="20"/>
              </w:rPr>
            </w:pPr>
            <w:r w:rsidRPr="002C04C9">
              <w:rPr>
                <w:rFonts w:ascii="GHEA Grapalat" w:hAnsi="GHEA Grapalat"/>
                <w:sz w:val="16"/>
                <w:szCs w:val="16"/>
              </w:rPr>
              <w:t>(совокупность себестоимости и прогнозируемой прибыли)</w:t>
            </w:r>
            <w:r w:rsidRPr="002C04C9">
              <w:rPr>
                <w:rFonts w:ascii="GHEA Grapalat" w:hAnsi="GHEA Grapalat"/>
              </w:rPr>
              <w:t xml:space="preserve">  </w:t>
            </w:r>
            <w:r w:rsidRPr="002C04C9">
              <w:rPr>
                <w:rFonts w:ascii="GHEA Grapalat" w:hAnsi="GHEA Grapalat"/>
                <w:b/>
                <w:sz w:val="20"/>
                <w:szCs w:val="20"/>
              </w:rPr>
              <w:t xml:space="preserve"> /прописью и цифрами/</w:t>
            </w:r>
          </w:p>
        </w:tc>
        <w:tc>
          <w:tcPr>
            <w:tcW w:w="1904" w:type="dxa"/>
            <w:tcBorders>
              <w:top w:val="single" w:sz="4" w:space="0" w:color="auto"/>
              <w:left w:val="single" w:sz="4" w:space="0" w:color="auto"/>
              <w:right w:val="single" w:sz="4" w:space="0" w:color="auto"/>
            </w:tcBorders>
            <w:vAlign w:val="center"/>
          </w:tcPr>
          <w:p w14:paraId="63F658D0" w14:textId="77777777" w:rsidR="004A317B" w:rsidRPr="002C04C9" w:rsidRDefault="004A317B" w:rsidP="00B46D58">
            <w:pPr>
              <w:widowControl w:val="0"/>
              <w:jc w:val="center"/>
              <w:rPr>
                <w:rFonts w:ascii="GHEA Grapalat" w:hAnsi="GHEA Grapalat"/>
                <w:b/>
                <w:bCs/>
                <w:sz w:val="20"/>
                <w:szCs w:val="20"/>
              </w:rPr>
            </w:pPr>
            <w:r w:rsidRPr="002C04C9">
              <w:rPr>
                <w:rFonts w:ascii="GHEA Grapalat" w:hAnsi="GHEA Grapalat"/>
                <w:b/>
                <w:sz w:val="20"/>
                <w:szCs w:val="20"/>
              </w:rPr>
              <w:t>НДС</w:t>
            </w:r>
            <w:r w:rsidRPr="002C04C9">
              <w:rPr>
                <w:rStyle w:val="FootnoteReference"/>
                <w:rFonts w:ascii="GHEA Grapalat" w:hAnsi="GHEA Grapalat"/>
                <w:b/>
                <w:sz w:val="20"/>
                <w:szCs w:val="20"/>
              </w:rPr>
              <w:footnoteReference w:customMarkFollows="1" w:id="12"/>
              <w:t>**</w:t>
            </w:r>
            <w:r w:rsidRPr="002C04C9">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14:paraId="7CBA0AF6" w14:textId="77777777" w:rsidR="004A317B" w:rsidRPr="002C04C9" w:rsidRDefault="004A317B" w:rsidP="00B46D58">
            <w:pPr>
              <w:widowControl w:val="0"/>
              <w:jc w:val="center"/>
              <w:rPr>
                <w:rFonts w:ascii="GHEA Grapalat" w:hAnsi="GHEA Grapalat"/>
                <w:b/>
                <w:bCs/>
                <w:sz w:val="20"/>
                <w:szCs w:val="20"/>
              </w:rPr>
            </w:pPr>
            <w:r w:rsidRPr="002C04C9">
              <w:rPr>
                <w:rFonts w:ascii="GHEA Grapalat" w:hAnsi="GHEA Grapalat"/>
                <w:b/>
                <w:sz w:val="20"/>
                <w:szCs w:val="20"/>
              </w:rPr>
              <w:t>Общая цена</w:t>
            </w:r>
          </w:p>
          <w:p w14:paraId="084372B0" w14:textId="77777777" w:rsidR="004A317B" w:rsidRPr="002C04C9" w:rsidRDefault="004A317B" w:rsidP="00B46D58">
            <w:pPr>
              <w:widowControl w:val="0"/>
              <w:jc w:val="center"/>
              <w:rPr>
                <w:rFonts w:ascii="GHEA Grapalat" w:hAnsi="GHEA Grapalat"/>
                <w:b/>
                <w:bCs/>
                <w:sz w:val="20"/>
                <w:szCs w:val="20"/>
              </w:rPr>
            </w:pPr>
            <w:r w:rsidRPr="002C04C9">
              <w:rPr>
                <w:rFonts w:ascii="GHEA Grapalat" w:hAnsi="GHEA Grapalat"/>
                <w:b/>
                <w:sz w:val="20"/>
                <w:szCs w:val="20"/>
              </w:rPr>
              <w:t>/прописью и цифрами/</w:t>
            </w:r>
          </w:p>
        </w:tc>
      </w:tr>
      <w:tr w:rsidR="004A317B" w:rsidRPr="002C04C9" w14:paraId="13645AC5" w14:textId="77777777"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18A43B30" w14:textId="77777777" w:rsidR="004A317B" w:rsidRPr="002C04C9" w:rsidRDefault="004A317B" w:rsidP="00B46D58">
            <w:pPr>
              <w:widowControl w:val="0"/>
              <w:jc w:val="center"/>
              <w:rPr>
                <w:rFonts w:ascii="GHEA Grapalat" w:hAnsi="GHEA Grapalat"/>
                <w:b/>
                <w:i/>
                <w:sz w:val="20"/>
                <w:szCs w:val="20"/>
              </w:rPr>
            </w:pPr>
            <w:r w:rsidRPr="002C04C9">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F7F5077" w14:textId="77777777" w:rsidR="004A317B" w:rsidRPr="002C04C9" w:rsidRDefault="004A317B" w:rsidP="00B46D58">
            <w:pPr>
              <w:widowControl w:val="0"/>
              <w:jc w:val="center"/>
              <w:rPr>
                <w:rFonts w:ascii="GHEA Grapalat" w:hAnsi="GHEA Grapalat"/>
                <w:b/>
                <w:i/>
                <w:sz w:val="20"/>
                <w:szCs w:val="20"/>
              </w:rPr>
            </w:pPr>
            <w:r w:rsidRPr="002C04C9">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14:paraId="023ECFA2" w14:textId="77777777" w:rsidR="004A317B" w:rsidRPr="002C04C9" w:rsidRDefault="004A317B" w:rsidP="00B46D58">
            <w:pPr>
              <w:widowControl w:val="0"/>
              <w:jc w:val="center"/>
              <w:rPr>
                <w:rFonts w:ascii="GHEA Grapalat" w:hAnsi="GHEA Grapalat"/>
                <w:i/>
                <w:sz w:val="20"/>
                <w:szCs w:val="20"/>
              </w:rPr>
            </w:pPr>
            <w:r w:rsidRPr="002C04C9">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14:paraId="3EB02AA1" w14:textId="77777777" w:rsidR="004A317B" w:rsidRPr="002C04C9" w:rsidRDefault="004A317B" w:rsidP="00B46D58">
            <w:pPr>
              <w:widowControl w:val="0"/>
              <w:jc w:val="center"/>
              <w:rPr>
                <w:rFonts w:ascii="GHEA Grapalat" w:hAnsi="GHEA Grapalat"/>
                <w:i/>
                <w:sz w:val="20"/>
                <w:szCs w:val="20"/>
              </w:rPr>
            </w:pPr>
            <w:r w:rsidRPr="002C04C9">
              <w:rPr>
                <w:rFonts w:ascii="GHEA Grapalat" w:hAnsi="GHEA Grapalat"/>
                <w:b/>
                <w:i/>
                <w:sz w:val="20"/>
                <w:szCs w:val="20"/>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14:paraId="076045D9" w14:textId="77777777" w:rsidR="004A317B" w:rsidRPr="002C04C9" w:rsidRDefault="004A317B" w:rsidP="004A317B">
            <w:pPr>
              <w:widowControl w:val="0"/>
              <w:jc w:val="center"/>
              <w:rPr>
                <w:rFonts w:ascii="GHEA Grapalat" w:hAnsi="GHEA Grapalat"/>
                <w:i/>
                <w:sz w:val="20"/>
                <w:szCs w:val="20"/>
              </w:rPr>
            </w:pPr>
            <w:r w:rsidRPr="002C04C9">
              <w:rPr>
                <w:rFonts w:ascii="GHEA Grapalat" w:hAnsi="GHEA Grapalat"/>
                <w:b/>
                <w:i/>
                <w:sz w:val="20"/>
                <w:szCs w:val="20"/>
              </w:rPr>
              <w:t>5=3+4</w:t>
            </w:r>
          </w:p>
        </w:tc>
      </w:tr>
      <w:tr w:rsidR="004A317B" w:rsidRPr="002C04C9" w14:paraId="1C1C44F4"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0BFAEF3E" w14:textId="77777777" w:rsidR="004A317B" w:rsidRPr="002C04C9" w:rsidRDefault="004A317B" w:rsidP="00B46D58">
            <w:pPr>
              <w:widowControl w:val="0"/>
              <w:jc w:val="center"/>
              <w:rPr>
                <w:rFonts w:ascii="GHEA Grapalat" w:hAnsi="GHEA Grapalat"/>
                <w:b/>
                <w:bCs/>
                <w:sz w:val="20"/>
                <w:szCs w:val="20"/>
              </w:rPr>
            </w:pPr>
            <w:r w:rsidRPr="002C04C9">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34B8CF6D" w14:textId="77777777" w:rsidR="004A317B" w:rsidRPr="002C04C9" w:rsidRDefault="004A317B" w:rsidP="00B46D58">
            <w:pPr>
              <w:widowControl w:val="0"/>
              <w:rPr>
                <w:rFonts w:ascii="GHEA Grapalat" w:hAnsi="GHEA Grapalat"/>
                <w:sz w:val="20"/>
                <w:szCs w:val="20"/>
              </w:rPr>
            </w:pPr>
            <w:r w:rsidRPr="002C04C9">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tcPr>
          <w:p w14:paraId="30FA6164" w14:textId="77777777" w:rsidR="004A317B" w:rsidRPr="002C04C9"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14:paraId="1076F62C" w14:textId="77777777" w:rsidR="004A317B" w:rsidRPr="002C04C9"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14:paraId="3ECEBC58" w14:textId="77777777" w:rsidR="004A317B" w:rsidRPr="002C04C9" w:rsidRDefault="004A317B" w:rsidP="00B46D58">
            <w:pPr>
              <w:widowControl w:val="0"/>
              <w:jc w:val="center"/>
              <w:rPr>
                <w:rFonts w:ascii="GHEA Grapalat" w:hAnsi="GHEA Grapalat"/>
                <w:sz w:val="20"/>
                <w:szCs w:val="20"/>
              </w:rPr>
            </w:pPr>
          </w:p>
        </w:tc>
      </w:tr>
      <w:tr w:rsidR="004A317B" w:rsidRPr="002C04C9" w14:paraId="39E42099" w14:textId="77777777"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14:paraId="038DF4F9" w14:textId="77777777" w:rsidR="004A317B" w:rsidRPr="002C04C9" w:rsidRDefault="004A317B" w:rsidP="00B46D58">
            <w:pPr>
              <w:widowControl w:val="0"/>
              <w:jc w:val="center"/>
              <w:rPr>
                <w:rFonts w:ascii="GHEA Grapalat" w:hAnsi="GHEA Grapalat"/>
                <w:b/>
                <w:bCs/>
                <w:sz w:val="20"/>
                <w:szCs w:val="20"/>
              </w:rPr>
            </w:pPr>
            <w:r w:rsidRPr="002C04C9">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14:paraId="77FBAE00" w14:textId="77777777" w:rsidR="004A317B" w:rsidRPr="002C04C9" w:rsidRDefault="004A317B" w:rsidP="00B46D58">
            <w:pPr>
              <w:widowControl w:val="0"/>
              <w:rPr>
                <w:rFonts w:ascii="GHEA Grapalat" w:hAnsi="GHEA Grapalat"/>
                <w:sz w:val="20"/>
                <w:szCs w:val="20"/>
              </w:rPr>
            </w:pPr>
            <w:r w:rsidRPr="002C04C9">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tcPr>
          <w:p w14:paraId="0D4F2306" w14:textId="77777777" w:rsidR="004A317B" w:rsidRPr="002C04C9"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14:paraId="2FFF5BBF" w14:textId="77777777" w:rsidR="004A317B" w:rsidRPr="002C04C9"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14:paraId="726F7B8F" w14:textId="77777777" w:rsidR="004A317B" w:rsidRPr="002C04C9" w:rsidRDefault="004A317B" w:rsidP="00B46D58">
            <w:pPr>
              <w:widowControl w:val="0"/>
              <w:rPr>
                <w:rFonts w:ascii="GHEA Grapalat" w:hAnsi="GHEA Grapalat"/>
                <w:sz w:val="20"/>
                <w:szCs w:val="20"/>
              </w:rPr>
            </w:pPr>
          </w:p>
        </w:tc>
      </w:tr>
      <w:tr w:rsidR="004A317B" w:rsidRPr="002C04C9" w14:paraId="4A2D5B11"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7FC36CF6" w14:textId="77777777" w:rsidR="004A317B" w:rsidRPr="002C04C9" w:rsidRDefault="004A317B" w:rsidP="00B46D58">
            <w:pPr>
              <w:widowControl w:val="0"/>
              <w:jc w:val="center"/>
              <w:rPr>
                <w:rFonts w:ascii="GHEA Grapalat" w:hAnsi="GHEA Grapalat"/>
                <w:b/>
                <w:bCs/>
                <w:sz w:val="20"/>
                <w:szCs w:val="20"/>
              </w:rPr>
            </w:pPr>
            <w:r w:rsidRPr="002C04C9">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14:paraId="07382257" w14:textId="77777777" w:rsidR="004A317B" w:rsidRPr="002C04C9" w:rsidRDefault="004A317B" w:rsidP="00B46D58">
            <w:pPr>
              <w:widowControl w:val="0"/>
              <w:rPr>
                <w:rFonts w:ascii="GHEA Grapalat" w:hAnsi="GHEA Grapalat"/>
                <w:sz w:val="20"/>
                <w:szCs w:val="20"/>
              </w:rPr>
            </w:pPr>
            <w:r w:rsidRPr="002C04C9">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tcPr>
          <w:p w14:paraId="0F8A1895" w14:textId="77777777" w:rsidR="004A317B" w:rsidRPr="002C04C9"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14:paraId="3FDDCFB7" w14:textId="77777777" w:rsidR="004A317B" w:rsidRPr="002C04C9"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14:paraId="3B76732D" w14:textId="77777777" w:rsidR="004A317B" w:rsidRPr="002C04C9" w:rsidRDefault="004A317B" w:rsidP="00B46D58">
            <w:pPr>
              <w:widowControl w:val="0"/>
              <w:jc w:val="center"/>
              <w:rPr>
                <w:rFonts w:ascii="GHEA Grapalat" w:hAnsi="GHEA Grapalat"/>
                <w:sz w:val="20"/>
                <w:szCs w:val="20"/>
              </w:rPr>
            </w:pPr>
          </w:p>
        </w:tc>
      </w:tr>
      <w:tr w:rsidR="004A317B" w:rsidRPr="002C04C9" w14:paraId="0A130B72"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490B6D39" w14:textId="77777777" w:rsidR="004A317B" w:rsidRPr="002C04C9" w:rsidRDefault="004A317B" w:rsidP="00B46D58">
            <w:pPr>
              <w:widowControl w:val="0"/>
              <w:jc w:val="center"/>
              <w:rPr>
                <w:rFonts w:ascii="GHEA Grapalat" w:hAnsi="GHEA Grapalat"/>
                <w:b/>
                <w:bCs/>
                <w:sz w:val="20"/>
                <w:szCs w:val="20"/>
              </w:rPr>
            </w:pPr>
            <w:r w:rsidRPr="002C04C9">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5669F993" w14:textId="77777777" w:rsidR="004A317B" w:rsidRPr="002C04C9" w:rsidRDefault="004A317B" w:rsidP="00B46D58">
            <w:pPr>
              <w:widowControl w:val="0"/>
              <w:rPr>
                <w:rFonts w:ascii="GHEA Grapalat" w:hAnsi="GHEA Grapalat"/>
                <w:sz w:val="20"/>
                <w:szCs w:val="20"/>
              </w:rPr>
            </w:pPr>
            <w:r w:rsidRPr="002C04C9">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tcPr>
          <w:p w14:paraId="3A985C63" w14:textId="77777777" w:rsidR="004A317B" w:rsidRPr="002C04C9"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14:paraId="021D0F98" w14:textId="77777777" w:rsidR="004A317B" w:rsidRPr="002C04C9"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14:paraId="2FEBF497" w14:textId="77777777" w:rsidR="004A317B" w:rsidRPr="002C04C9" w:rsidRDefault="004A317B" w:rsidP="00B46D58">
            <w:pPr>
              <w:widowControl w:val="0"/>
              <w:jc w:val="center"/>
              <w:rPr>
                <w:rFonts w:ascii="GHEA Grapalat" w:hAnsi="GHEA Grapalat"/>
                <w:sz w:val="20"/>
                <w:szCs w:val="20"/>
              </w:rPr>
            </w:pPr>
          </w:p>
        </w:tc>
      </w:tr>
      <w:tr w:rsidR="004A317B" w:rsidRPr="002C04C9" w14:paraId="3DE8FC36" w14:textId="77777777"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14:paraId="17AABC94" w14:textId="77777777" w:rsidR="004A317B" w:rsidRPr="002C04C9" w:rsidRDefault="004A317B" w:rsidP="00B46D58">
            <w:pPr>
              <w:widowControl w:val="0"/>
              <w:jc w:val="center"/>
              <w:rPr>
                <w:rFonts w:ascii="GHEA Grapalat" w:hAnsi="GHEA Grapalat"/>
                <w:b/>
                <w:bCs/>
                <w:sz w:val="20"/>
                <w:szCs w:val="20"/>
              </w:rPr>
            </w:pPr>
            <w:r w:rsidRPr="002C04C9">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0C113B08" w14:textId="77777777" w:rsidR="004A317B" w:rsidRPr="002C04C9" w:rsidRDefault="004A317B" w:rsidP="00B46D58">
            <w:pPr>
              <w:widowControl w:val="0"/>
              <w:rPr>
                <w:rFonts w:ascii="GHEA Grapalat" w:hAnsi="GHEA Grapalat"/>
                <w:sz w:val="20"/>
                <w:szCs w:val="20"/>
              </w:rPr>
            </w:pPr>
            <w:r w:rsidRPr="002C04C9">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vAlign w:val="center"/>
          </w:tcPr>
          <w:p w14:paraId="0C125D67" w14:textId="77777777" w:rsidR="004A317B" w:rsidRPr="002C04C9"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vAlign w:val="center"/>
          </w:tcPr>
          <w:p w14:paraId="3795F470" w14:textId="77777777" w:rsidR="004A317B" w:rsidRPr="002C04C9"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vAlign w:val="center"/>
          </w:tcPr>
          <w:p w14:paraId="0ECF3320" w14:textId="77777777" w:rsidR="004A317B" w:rsidRPr="002C04C9" w:rsidRDefault="004A317B" w:rsidP="00B46D58">
            <w:pPr>
              <w:widowControl w:val="0"/>
              <w:jc w:val="center"/>
              <w:rPr>
                <w:rFonts w:ascii="GHEA Grapalat" w:hAnsi="GHEA Grapalat"/>
                <w:sz w:val="20"/>
                <w:szCs w:val="20"/>
              </w:rPr>
            </w:pPr>
          </w:p>
        </w:tc>
      </w:tr>
    </w:tbl>
    <w:p w14:paraId="2E207631" w14:textId="77777777" w:rsidR="00374F4A" w:rsidRPr="002C04C9" w:rsidRDefault="00374F4A" w:rsidP="00B46D58">
      <w:pPr>
        <w:widowControl w:val="0"/>
        <w:tabs>
          <w:tab w:val="left" w:pos="6804"/>
        </w:tabs>
        <w:jc w:val="center"/>
        <w:rPr>
          <w:rFonts w:ascii="GHEA Grapalat" w:hAnsi="GHEA Grapalat"/>
        </w:rPr>
      </w:pPr>
      <w:r w:rsidRPr="002C04C9">
        <w:rPr>
          <w:rFonts w:ascii="GHEA Grapalat" w:hAnsi="GHEA Grapalat"/>
        </w:rPr>
        <w:t>_________________________________________________</w:t>
      </w:r>
      <w:r w:rsidRPr="002C04C9">
        <w:rPr>
          <w:rFonts w:ascii="GHEA Grapalat" w:hAnsi="GHEA Grapalat"/>
        </w:rPr>
        <w:tab/>
        <w:t>_________________</w:t>
      </w:r>
    </w:p>
    <w:p w14:paraId="2E62EFB9" w14:textId="77777777" w:rsidR="00374F4A" w:rsidRPr="002C04C9" w:rsidRDefault="00374F4A" w:rsidP="00B46D58">
      <w:pPr>
        <w:widowControl w:val="0"/>
        <w:tabs>
          <w:tab w:val="left" w:pos="7513"/>
        </w:tabs>
        <w:spacing w:after="160"/>
        <w:ind w:left="709"/>
        <w:jc w:val="both"/>
        <w:rPr>
          <w:rFonts w:ascii="GHEA Grapalat" w:hAnsi="GHEA Grapalat" w:cs="Arial"/>
          <w:sz w:val="16"/>
        </w:rPr>
      </w:pPr>
      <w:r w:rsidRPr="002C04C9">
        <w:rPr>
          <w:rFonts w:ascii="GHEA Grapalat" w:hAnsi="GHEA Grapalat"/>
          <w:sz w:val="16"/>
        </w:rPr>
        <w:t>наименование участника (должность, имя, фамилия руководителя</w:t>
      </w:r>
      <w:r w:rsidR="00335DAA" w:rsidRPr="002C04C9">
        <w:rPr>
          <w:rFonts w:ascii="GHEA Grapalat" w:hAnsi="GHEA Grapalat"/>
          <w:sz w:val="16"/>
        </w:rPr>
        <w:t>)</w:t>
      </w:r>
      <w:r w:rsidRPr="002C04C9">
        <w:rPr>
          <w:rFonts w:ascii="GHEA Grapalat" w:hAnsi="GHEA Grapalat"/>
          <w:sz w:val="16"/>
        </w:rPr>
        <w:tab/>
        <w:t>подпись</w:t>
      </w:r>
    </w:p>
    <w:p w14:paraId="24934F58" w14:textId="77777777" w:rsidR="00DC619D" w:rsidRPr="002C04C9" w:rsidRDefault="00DC619D" w:rsidP="00B46D58">
      <w:pPr>
        <w:widowControl w:val="0"/>
        <w:spacing w:after="160"/>
        <w:jc w:val="both"/>
        <w:rPr>
          <w:rFonts w:ascii="GHEA Grapalat" w:hAnsi="GHEA Grapalat"/>
        </w:rPr>
      </w:pPr>
    </w:p>
    <w:p w14:paraId="4257B338" w14:textId="77777777" w:rsidR="00B2572B" w:rsidRPr="002C04C9" w:rsidRDefault="00B2572B" w:rsidP="00B46D58">
      <w:pPr>
        <w:widowControl w:val="0"/>
        <w:spacing w:after="160"/>
        <w:jc w:val="right"/>
        <w:rPr>
          <w:rFonts w:ascii="GHEA Grapalat" w:hAnsi="GHEA Grapalat"/>
        </w:rPr>
      </w:pPr>
      <w:r w:rsidRPr="002C04C9">
        <w:rPr>
          <w:rFonts w:ascii="GHEA Grapalat" w:hAnsi="GHEA Grapalat"/>
        </w:rPr>
        <w:t>М. П.</w:t>
      </w:r>
    </w:p>
    <w:p w14:paraId="3983336D" w14:textId="77777777" w:rsidR="00B217BB" w:rsidRPr="002C04C9" w:rsidRDefault="00B217BB" w:rsidP="00B46D58">
      <w:pPr>
        <w:rPr>
          <w:rFonts w:ascii="GHEA Grapalat" w:hAnsi="GHEA Grapalat"/>
          <w:b/>
        </w:rPr>
      </w:pPr>
      <w:r w:rsidRPr="002C04C9">
        <w:rPr>
          <w:rFonts w:ascii="GHEA Grapalat" w:hAnsi="GHEA Grapalat"/>
          <w:b/>
        </w:rPr>
        <w:br w:type="page"/>
      </w:r>
    </w:p>
    <w:p w14:paraId="7958AC65" w14:textId="77777777" w:rsidR="00B2572B" w:rsidRPr="002C04C9" w:rsidRDefault="00B2572B" w:rsidP="00B46D58">
      <w:pPr>
        <w:widowControl w:val="0"/>
        <w:spacing w:after="160"/>
        <w:ind w:firstLine="567"/>
        <w:jc w:val="right"/>
        <w:rPr>
          <w:rFonts w:ascii="GHEA Grapalat" w:hAnsi="GHEA Grapalat" w:cs="Arial"/>
          <w:b/>
        </w:rPr>
      </w:pPr>
      <w:r w:rsidRPr="002C04C9">
        <w:rPr>
          <w:rFonts w:ascii="GHEA Grapalat" w:hAnsi="GHEA Grapalat"/>
          <w:b/>
        </w:rPr>
        <w:lastRenderedPageBreak/>
        <w:t xml:space="preserve">Приложение № </w:t>
      </w:r>
      <w:r w:rsidR="001F7821" w:rsidRPr="002C04C9">
        <w:rPr>
          <w:rFonts w:ascii="GHEA Grapalat" w:hAnsi="GHEA Grapalat"/>
          <w:b/>
        </w:rPr>
        <w:t>3</w:t>
      </w:r>
    </w:p>
    <w:p w14:paraId="59DA89B0" w14:textId="2E5F840F" w:rsidR="00B2572B" w:rsidRPr="002C04C9" w:rsidRDefault="00B2572B" w:rsidP="00B46D58">
      <w:pPr>
        <w:pStyle w:val="BodyTextIndent3"/>
        <w:widowControl w:val="0"/>
        <w:spacing w:after="160" w:line="240" w:lineRule="auto"/>
        <w:jc w:val="right"/>
        <w:rPr>
          <w:rFonts w:ascii="GHEA Grapalat" w:hAnsi="GHEA Grapalat" w:cs="Arial"/>
          <w:b/>
          <w:sz w:val="24"/>
          <w:szCs w:val="24"/>
        </w:rPr>
      </w:pPr>
      <w:r w:rsidRPr="002C04C9">
        <w:rPr>
          <w:rFonts w:ascii="GHEA Grapalat" w:hAnsi="GHEA Grapalat"/>
          <w:b/>
          <w:sz w:val="24"/>
          <w:szCs w:val="24"/>
        </w:rPr>
        <w:t xml:space="preserve">к Приглашению на </w:t>
      </w:r>
      <w:r w:rsidR="007D6B26">
        <w:rPr>
          <w:rFonts w:ascii="GHEA Grapalat" w:hAnsi="GHEA Grapalat"/>
          <w:b/>
          <w:sz w:val="24"/>
          <w:szCs w:val="24"/>
        </w:rPr>
        <w:t>запрос котировок</w:t>
      </w:r>
      <w:r w:rsidR="00EC165E" w:rsidRPr="002C04C9">
        <w:rPr>
          <w:rFonts w:ascii="GHEA Grapalat" w:hAnsi="GHEA Grapalat" w:cs="Arial"/>
          <w:b/>
          <w:sz w:val="24"/>
          <w:szCs w:val="24"/>
        </w:rPr>
        <w:br/>
      </w:r>
      <w:r w:rsidRPr="002C04C9">
        <w:rPr>
          <w:rFonts w:ascii="GHEA Grapalat" w:hAnsi="GHEA Grapalat"/>
          <w:b/>
          <w:sz w:val="24"/>
          <w:szCs w:val="24"/>
        </w:rPr>
        <w:t xml:space="preserve">под кодом </w:t>
      </w:r>
      <w:r w:rsidR="007D6B26" w:rsidRPr="002C04C9">
        <w:rPr>
          <w:rFonts w:ascii="GHEA Grapalat" w:hAnsi="GHEA Grapalat"/>
          <w:b/>
          <w:sz w:val="24"/>
          <w:szCs w:val="24"/>
        </w:rPr>
        <w:t>HFF-NTsDzB-2025/</w:t>
      </w:r>
      <w:r w:rsidR="007D6B26" w:rsidRPr="002C04C9">
        <w:rPr>
          <w:rFonts w:ascii="GHEA Grapalat" w:hAnsi="GHEA Grapalat"/>
          <w:b/>
          <w:i/>
          <w:sz w:val="24"/>
          <w:szCs w:val="24"/>
        </w:rPr>
        <w:t>5</w:t>
      </w:r>
    </w:p>
    <w:p w14:paraId="2FE10D77" w14:textId="77777777" w:rsidR="00742F7B" w:rsidRPr="002C04C9" w:rsidRDefault="00742F7B" w:rsidP="00742F7B">
      <w:pPr>
        <w:pStyle w:val="BodyTextIndent3"/>
        <w:widowControl w:val="0"/>
        <w:spacing w:after="160" w:line="240" w:lineRule="auto"/>
        <w:jc w:val="center"/>
        <w:rPr>
          <w:rFonts w:ascii="GHEA Grapalat" w:hAnsi="GHEA Grapalat"/>
          <w:sz w:val="24"/>
          <w:szCs w:val="24"/>
        </w:rPr>
      </w:pPr>
      <w:r w:rsidRPr="002C04C9">
        <w:rPr>
          <w:rFonts w:ascii="GHEA Grapalat" w:hAnsi="GHEA Grapalat"/>
          <w:sz w:val="24"/>
          <w:szCs w:val="24"/>
        </w:rPr>
        <w:t xml:space="preserve"> </w:t>
      </w:r>
    </w:p>
    <w:p w14:paraId="67CE509D" w14:textId="77777777" w:rsidR="00B2572B" w:rsidRPr="002C04C9" w:rsidRDefault="00742F7B" w:rsidP="00742F7B">
      <w:pPr>
        <w:pStyle w:val="BodyTextIndent3"/>
        <w:widowControl w:val="0"/>
        <w:spacing w:after="160" w:line="240" w:lineRule="auto"/>
        <w:jc w:val="center"/>
        <w:rPr>
          <w:rFonts w:ascii="GHEA Grapalat" w:hAnsi="GHEA Grapalat"/>
          <w:sz w:val="24"/>
          <w:szCs w:val="24"/>
        </w:rPr>
      </w:pPr>
      <w:r w:rsidRPr="002C04C9">
        <w:rPr>
          <w:rFonts w:ascii="GHEA Grapalat" w:hAnsi="GHEA Grapalat"/>
          <w:sz w:val="24"/>
          <w:szCs w:val="24"/>
        </w:rPr>
        <w:t>ГАРАНТИЯ</w:t>
      </w:r>
      <w:r w:rsidR="00AA2488" w:rsidRPr="002C04C9">
        <w:rPr>
          <w:rFonts w:ascii="GHEA Grapalat" w:hAnsi="GHEA Grapalat"/>
          <w:sz w:val="24"/>
          <w:szCs w:val="24"/>
        </w:rPr>
        <w:t xml:space="preserve"> N________</w:t>
      </w:r>
    </w:p>
    <w:p w14:paraId="70F794B0" w14:textId="77777777" w:rsidR="000E5A91" w:rsidRPr="002C04C9" w:rsidRDefault="000E5A91" w:rsidP="000E5A91">
      <w:pPr>
        <w:widowControl w:val="0"/>
        <w:spacing w:after="160"/>
        <w:ind w:left="567" w:right="565"/>
        <w:jc w:val="center"/>
        <w:rPr>
          <w:rFonts w:ascii="GHEA Grapalat" w:hAnsi="GHEA Grapalat"/>
          <w:b/>
        </w:rPr>
      </w:pPr>
    </w:p>
    <w:p w14:paraId="6510153A" w14:textId="77777777" w:rsidR="00BF7253" w:rsidRPr="002C04C9" w:rsidRDefault="00BF7253" w:rsidP="00BF7253">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2C04C9">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2C04C9">
        <w:rPr>
          <w:rFonts w:ascii="GHEA Grapalat" w:eastAsiaTheme="minorHAnsi" w:hAnsi="GHEA Grapalat" w:cstheme="minorBidi"/>
          <w:sz w:val="18"/>
          <w:szCs w:val="18"/>
        </w:rPr>
        <w:t>______________________</w:t>
      </w:r>
      <w:r w:rsidRPr="002C04C9">
        <w:rPr>
          <w:rFonts w:ascii="GHEA Grapalat" w:eastAsiaTheme="minorHAnsi" w:hAnsi="GHEA Grapalat" w:cstheme="minorBidi"/>
          <w:bCs/>
        </w:rPr>
        <w:t xml:space="preserve"> организованной</w:t>
      </w:r>
    </w:p>
    <w:p w14:paraId="350B447D" w14:textId="77777777" w:rsidR="00BF7253" w:rsidRPr="002C04C9" w:rsidRDefault="00BF7253" w:rsidP="00BF7253">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rPr>
      </w:pPr>
      <w:r w:rsidRPr="002C04C9">
        <w:rPr>
          <w:rFonts w:ascii="GHEA Grapalat" w:eastAsiaTheme="minorHAnsi" w:hAnsi="GHEA Grapalat" w:cstheme="minorBidi"/>
          <w:sz w:val="18"/>
          <w:szCs w:val="18"/>
        </w:rPr>
        <w:t xml:space="preserve">                                                                                             </w:t>
      </w:r>
      <w:r w:rsidRPr="002C04C9">
        <w:rPr>
          <w:rFonts w:ascii="GHEA Grapalat" w:eastAsiaTheme="minorHAnsi" w:hAnsi="GHEA Grapalat" w:cstheme="minorBidi"/>
          <w:sz w:val="16"/>
          <w:szCs w:val="16"/>
        </w:rPr>
        <w:t xml:space="preserve"> код процедуры</w:t>
      </w:r>
      <w:r w:rsidRPr="002C04C9">
        <w:rPr>
          <w:rFonts w:ascii="GHEA Grapalat" w:eastAsiaTheme="minorHAnsi" w:hAnsi="GHEA Grapalat" w:cstheme="minorBidi"/>
          <w:sz w:val="18"/>
          <w:szCs w:val="18"/>
        </w:rPr>
        <w:t xml:space="preserve">                                           </w:t>
      </w:r>
    </w:p>
    <w:p w14:paraId="0C4F30E7" w14:textId="77777777" w:rsidR="00BF7253" w:rsidRPr="002C04C9"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2C04C9">
        <w:rPr>
          <w:rFonts w:ascii="GHEA Grapalat" w:eastAsiaTheme="minorHAnsi" w:hAnsi="GHEA Grapalat" w:cstheme="minorBidi"/>
          <w:sz w:val="18"/>
          <w:szCs w:val="18"/>
        </w:rPr>
        <w:t>____________________________</w:t>
      </w:r>
      <w:r w:rsidRPr="002C04C9">
        <w:rPr>
          <w:rFonts w:ascii="GHEA Grapalat" w:eastAsiaTheme="minorHAnsi" w:hAnsi="GHEA Grapalat" w:cstheme="minorBidi"/>
        </w:rPr>
        <w:t xml:space="preserve">(далее-бенефициар), </w:t>
      </w:r>
      <w:r w:rsidR="009F7BD5" w:rsidRPr="002C04C9">
        <w:rPr>
          <w:rFonts w:ascii="GHEA Grapalat" w:eastAsiaTheme="minorHAnsi" w:hAnsi="GHEA Grapalat" w:cstheme="minorBidi"/>
        </w:rPr>
        <w:t>вытекаю</w:t>
      </w:r>
      <w:r w:rsidRPr="002C04C9">
        <w:rPr>
          <w:rFonts w:ascii="GHEA Grapalat" w:eastAsiaTheme="minorHAnsi" w:hAnsi="GHEA Grapalat" w:cstheme="minorBidi"/>
        </w:rPr>
        <w:t xml:space="preserve">щих из </w:t>
      </w:r>
      <w:r w:rsidRPr="002C04C9">
        <w:rPr>
          <w:rFonts w:ascii="GHEA Grapalat" w:hAnsi="GHEA Grapalat"/>
        </w:rPr>
        <w:t xml:space="preserve">участия ____________   </w:t>
      </w:r>
    </w:p>
    <w:p w14:paraId="5513B7F4" w14:textId="77777777" w:rsidR="00BF7253" w:rsidRPr="002C04C9"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2C04C9">
        <w:rPr>
          <w:rFonts w:ascii="GHEA Grapalat" w:eastAsiaTheme="minorHAnsi" w:hAnsi="GHEA Grapalat" w:cstheme="minorBidi"/>
          <w:sz w:val="18"/>
          <w:szCs w:val="18"/>
        </w:rPr>
        <w:t>наименование заказчика</w:t>
      </w:r>
      <w:r w:rsidRPr="002C04C9">
        <w:rPr>
          <w:rStyle w:val="Strong"/>
          <w:rFonts w:ascii="GHEA Grapalat" w:hAnsi="GHEA Grapalat"/>
          <w:sz w:val="16"/>
          <w:szCs w:val="16"/>
        </w:rPr>
        <w:t xml:space="preserve">                                                                                                       </w:t>
      </w:r>
      <w:r w:rsidRPr="002C04C9">
        <w:rPr>
          <w:rStyle w:val="Strong"/>
          <w:rFonts w:ascii="GHEA Grapalat" w:hAnsi="GHEA Grapalat"/>
          <w:b w:val="0"/>
          <w:sz w:val="16"/>
          <w:szCs w:val="16"/>
        </w:rPr>
        <w:t>наименование участника</w:t>
      </w:r>
    </w:p>
    <w:p w14:paraId="7084E1A8" w14:textId="77777777" w:rsidR="00BF7253" w:rsidRPr="002C04C9"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2C04C9">
        <w:rPr>
          <w:rFonts w:ascii="GHEA Grapalat" w:eastAsiaTheme="minorHAnsi" w:hAnsi="GHEA Grapalat" w:cstheme="minorBidi"/>
        </w:rPr>
        <w:t xml:space="preserve"> (далее-принципал) в данной процедуре закупок.</w:t>
      </w:r>
    </w:p>
    <w:p w14:paraId="34D1D7F4" w14:textId="77777777" w:rsidR="00BF7253" w:rsidRPr="002C04C9"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2C04C9">
        <w:rPr>
          <w:rFonts w:ascii="GHEA Grapalat" w:eastAsiaTheme="minorHAnsi" w:hAnsi="GHEA Grapalat" w:cstheme="minorBidi"/>
        </w:rPr>
        <w:t xml:space="preserve">    </w:t>
      </w:r>
    </w:p>
    <w:p w14:paraId="71567119" w14:textId="77777777" w:rsidR="00BF7253" w:rsidRPr="002C04C9" w:rsidRDefault="00BF7253" w:rsidP="00BF7253">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2C04C9">
        <w:rPr>
          <w:rFonts w:ascii="GHEA Grapalat" w:eastAsiaTheme="minorHAnsi" w:hAnsi="GHEA Grapalat" w:cstheme="minorBidi"/>
        </w:rPr>
        <w:t xml:space="preserve">2.  По гарантии ------------------------------------------------------------------------- </w:t>
      </w:r>
    </w:p>
    <w:p w14:paraId="1C3DB489" w14:textId="77777777" w:rsidR="00BF7253" w:rsidRPr="002C04C9"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2C04C9">
        <w:rPr>
          <w:rFonts w:ascii="GHEA Grapalat" w:eastAsiaTheme="minorHAnsi" w:hAnsi="GHEA Grapalat" w:cstheme="minorBidi"/>
          <w:sz w:val="18"/>
          <w:szCs w:val="18"/>
        </w:rPr>
        <w:t xml:space="preserve">                                                                  наименование банка выдающего гарантию</w:t>
      </w:r>
    </w:p>
    <w:p w14:paraId="0643A757" w14:textId="77777777" w:rsidR="00BF7253" w:rsidRPr="002C04C9"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2C04C9">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6C777797" w14:textId="77777777" w:rsidR="00BF7253" w:rsidRPr="002C04C9"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2C04C9">
        <w:rPr>
          <w:rFonts w:ascii="GHEA Grapalat" w:eastAsiaTheme="minorHAnsi" w:hAnsi="GHEA Grapalat" w:cstheme="minorBidi"/>
        </w:rPr>
        <w:t xml:space="preserve">                                                               </w:t>
      </w:r>
      <w:r w:rsidRPr="002C04C9">
        <w:rPr>
          <w:rFonts w:ascii="GHEA Grapalat" w:eastAsiaTheme="minorHAnsi" w:hAnsi="GHEA Grapalat" w:cstheme="minorBidi"/>
          <w:sz w:val="18"/>
          <w:szCs w:val="18"/>
        </w:rPr>
        <w:t xml:space="preserve">сумма в цифрах и прописью         </w:t>
      </w:r>
    </w:p>
    <w:p w14:paraId="3E33C488" w14:textId="77777777" w:rsidR="00BF7253" w:rsidRPr="002C04C9"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2C04C9">
        <w:rPr>
          <w:rFonts w:ascii="GHEA Grapalat" w:eastAsiaTheme="minorHAnsi" w:hAnsi="GHEA Grapalat" w:cstheme="minorBidi"/>
        </w:rPr>
        <w:t xml:space="preserve">гарантии)  в течение </w:t>
      </w:r>
      <w:r w:rsidR="007A0F34" w:rsidRPr="002C04C9">
        <w:rPr>
          <w:rFonts w:ascii="GHEA Grapalat" w:eastAsiaTheme="minorHAnsi" w:hAnsi="GHEA Grapalat" w:cstheme="minorBidi"/>
        </w:rPr>
        <w:t>пяти</w:t>
      </w:r>
      <w:r w:rsidRPr="002C04C9">
        <w:rPr>
          <w:rFonts w:ascii="GHEA Grapalat" w:eastAsiaTheme="minorHAnsi" w:hAnsi="GHEA Grapalat" w:cstheme="minorBidi"/>
        </w:rPr>
        <w:t xml:space="preserve"> рабочих дней после получения требования. </w:t>
      </w:r>
    </w:p>
    <w:p w14:paraId="630765CD" w14:textId="77777777" w:rsidR="00BF7253" w:rsidRPr="002C04C9"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2C04C9">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2DD965DB" w14:textId="77777777" w:rsidR="00BF7253" w:rsidRPr="002C04C9"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2C04C9">
        <w:rPr>
          <w:rFonts w:ascii="GHEA Grapalat" w:eastAsiaTheme="minorHAnsi" w:hAnsi="GHEA Grapalat" w:cstheme="minorBidi"/>
        </w:rPr>
        <w:t xml:space="preserve">                 </w:t>
      </w:r>
      <w:r w:rsidRPr="002C04C9">
        <w:rPr>
          <w:rFonts w:ascii="GHEA Grapalat" w:eastAsiaTheme="minorHAnsi" w:hAnsi="GHEA Grapalat" w:cstheme="minorBidi"/>
          <w:sz w:val="18"/>
          <w:szCs w:val="18"/>
        </w:rPr>
        <w:t>расчетный счет</w:t>
      </w:r>
      <w:r w:rsidR="006818FF" w:rsidRPr="002C04C9">
        <w:rPr>
          <w:rFonts w:ascii="GHEA Grapalat" w:eastAsiaTheme="minorHAnsi" w:hAnsi="GHEA Grapalat" w:cstheme="minorBidi"/>
          <w:sz w:val="18"/>
          <w:szCs w:val="18"/>
        </w:rPr>
        <w:t>*</w:t>
      </w:r>
    </w:p>
    <w:p w14:paraId="08254A1E" w14:textId="77777777" w:rsidR="00BF7253" w:rsidRPr="002C04C9"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p>
    <w:p w14:paraId="19992649" w14:textId="77777777" w:rsidR="00BF7253" w:rsidRPr="002C04C9"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2C04C9">
        <w:rPr>
          <w:rFonts w:ascii="GHEA Grapalat" w:eastAsiaTheme="minorHAnsi" w:hAnsi="GHEA Grapalat" w:cstheme="minorBidi"/>
        </w:rPr>
        <w:t>3. Настоящая гарантия является безотзывной.</w:t>
      </w:r>
    </w:p>
    <w:p w14:paraId="235E79A4" w14:textId="77777777" w:rsidR="00BF7253" w:rsidRPr="002C04C9"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7A6D481D" w14:textId="77777777" w:rsidR="00BF7253" w:rsidRPr="002C04C9"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2C04C9">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4D7481F0" w14:textId="77777777" w:rsidR="00BF7253" w:rsidRPr="002C04C9" w:rsidRDefault="00BF7253" w:rsidP="00BF7253">
      <w:pPr>
        <w:pStyle w:val="NormalWeb"/>
        <w:shd w:val="clear" w:color="auto" w:fill="FFFFFF"/>
        <w:ind w:firstLine="374"/>
        <w:contextualSpacing/>
        <w:jc w:val="both"/>
        <w:rPr>
          <w:rFonts w:ascii="GHEA Grapalat" w:eastAsiaTheme="minorHAnsi" w:hAnsi="GHEA Grapalat" w:cstheme="minorBidi"/>
        </w:rPr>
      </w:pPr>
      <w:r w:rsidRPr="002C04C9">
        <w:rPr>
          <w:rFonts w:ascii="GHEA Grapalat" w:eastAsiaTheme="minorHAnsi" w:hAnsi="GHEA Grapalat" w:cstheme="minorBidi"/>
        </w:rPr>
        <w:t xml:space="preserve">5. Гарантия действует </w:t>
      </w:r>
      <w:r w:rsidR="00CC378E" w:rsidRPr="002C04C9">
        <w:rPr>
          <w:rFonts w:ascii="GHEA Grapalat" w:eastAsiaTheme="minorHAnsi" w:hAnsi="GHEA Grapalat" w:cstheme="minorBidi"/>
        </w:rPr>
        <w:t xml:space="preserve">с момента выпуска и в силе </w:t>
      </w:r>
      <w:r w:rsidRPr="002C04C9">
        <w:rPr>
          <w:rFonts w:ascii="GHEA Grapalat" w:eastAsiaTheme="minorHAnsi" w:hAnsi="GHEA Grapalat" w:cstheme="minorBidi"/>
        </w:rPr>
        <w:t>девяносто рабочих дней</w:t>
      </w:r>
      <w:r w:rsidR="00400A74" w:rsidRPr="002C04C9">
        <w:rPr>
          <w:rFonts w:ascii="GHEA Grapalat" w:eastAsiaTheme="minorHAnsi" w:hAnsi="GHEA Grapalat" w:cstheme="minorBidi"/>
        </w:rPr>
        <w:t>**</w:t>
      </w:r>
      <w:r w:rsidRPr="002C04C9">
        <w:rPr>
          <w:rFonts w:ascii="GHEA Grapalat" w:eastAsiaTheme="minorHAnsi" w:hAnsi="GHEA Grapalat" w:cstheme="minorBidi"/>
        </w:rPr>
        <w:t xml:space="preserve"> со дня </w:t>
      </w:r>
      <w:r w:rsidR="00CC378E" w:rsidRPr="002C04C9">
        <w:rPr>
          <w:rFonts w:ascii="GHEA Grapalat" w:eastAsiaTheme="minorHAnsi" w:hAnsi="GHEA Grapalat" w:cstheme="minorBidi"/>
        </w:rPr>
        <w:t xml:space="preserve">истечения крайнего срока </w:t>
      </w:r>
      <w:r w:rsidRPr="002C04C9">
        <w:rPr>
          <w:rFonts w:ascii="GHEA Grapalat" w:eastAsiaTheme="minorHAnsi" w:hAnsi="GHEA Grapalat" w:cstheme="minorBidi"/>
        </w:rPr>
        <w:t>подачи принципалом заявки на участие в организованной бенефициаром процедуре закупок под кодом   ________________________________.</w:t>
      </w:r>
    </w:p>
    <w:p w14:paraId="09A9A257" w14:textId="77777777" w:rsidR="00BF7253" w:rsidRPr="002C04C9" w:rsidRDefault="00BF7253" w:rsidP="00BF7253">
      <w:pPr>
        <w:pStyle w:val="NormalWeb"/>
        <w:shd w:val="clear" w:color="auto" w:fill="FFFFFF"/>
        <w:ind w:firstLine="374"/>
        <w:contextualSpacing/>
        <w:jc w:val="both"/>
        <w:rPr>
          <w:rFonts w:ascii="GHEA Grapalat" w:eastAsiaTheme="minorHAnsi" w:hAnsi="GHEA Grapalat" w:cstheme="minorBidi"/>
          <w:sz w:val="18"/>
          <w:szCs w:val="18"/>
        </w:rPr>
      </w:pPr>
      <w:r w:rsidRPr="002C04C9">
        <w:rPr>
          <w:rFonts w:eastAsiaTheme="minorHAnsi" w:cstheme="minorBidi"/>
        </w:rPr>
        <w:t xml:space="preserve">                  </w:t>
      </w:r>
      <w:r w:rsidRPr="002C04C9">
        <w:rPr>
          <w:rFonts w:ascii="GHEA Grapalat" w:eastAsiaTheme="minorHAnsi" w:hAnsi="GHEA Grapalat" w:cstheme="minorBidi"/>
          <w:sz w:val="18"/>
          <w:szCs w:val="18"/>
        </w:rPr>
        <w:t>код процедуры</w:t>
      </w:r>
    </w:p>
    <w:p w14:paraId="4BC5A864" w14:textId="77777777" w:rsidR="00CC378E" w:rsidRPr="002C04C9" w:rsidRDefault="0036746C" w:rsidP="0036746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2C04C9">
        <w:rPr>
          <w:rFonts w:ascii="GHEA Grapalat" w:eastAsiaTheme="minorHAnsi" w:hAnsi="GHEA Grapalat" w:cstheme="minorBidi"/>
        </w:rPr>
        <w:t>Информацию о факте предоставления настоящей гарантии</w:t>
      </w:r>
      <w:r w:rsidR="007D4987" w:rsidRPr="002C04C9">
        <w:rPr>
          <w:rFonts w:ascii="GHEA Grapalat" w:eastAsiaTheme="minorHAnsi" w:hAnsi="GHEA Grapalat" w:cstheme="minorBidi"/>
        </w:rPr>
        <w:t>--</w:t>
      </w:r>
      <w:r w:rsidR="007D4987" w:rsidRPr="002C04C9">
        <w:t xml:space="preserve"> </w:t>
      </w:r>
      <w:r w:rsidR="007D4987" w:rsidRPr="002C04C9">
        <w:rPr>
          <w:rFonts w:ascii="GHEA Grapalat" w:eastAsiaTheme="minorHAnsi" w:hAnsi="GHEA Grapalat" w:cstheme="minorBidi"/>
        </w:rPr>
        <w:t>номер гарантии, наименование предоставляющего банка и код, указанный в пункте 1 настоящей гарантии,</w:t>
      </w:r>
      <w:r w:rsidRPr="002C04C9">
        <w:rPr>
          <w:rFonts w:ascii="GHEA Grapalat" w:eastAsiaTheme="minorHAnsi" w:hAnsi="GHEA Grapalat" w:cstheme="minorBidi"/>
        </w:rPr>
        <w:t xml:space="preserve">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w:t>
      </w:r>
      <w:r w:rsidR="00CC378E" w:rsidRPr="002C04C9">
        <w:rPr>
          <w:rFonts w:ascii="GHEA Grapalat" w:eastAsiaTheme="minorHAnsi" w:hAnsi="GHEA Grapalat" w:cstheme="minorBidi"/>
        </w:rPr>
        <w:t xml:space="preserve">----------------------------------------------------------------------------------     </w:t>
      </w:r>
      <w:r w:rsidRPr="002C04C9">
        <w:rPr>
          <w:rFonts w:ascii="GHEA Grapalat" w:eastAsiaTheme="minorHAnsi" w:hAnsi="GHEA Grapalat" w:cstheme="minorBidi"/>
        </w:rPr>
        <w:t xml:space="preserve">который указан в </w:t>
      </w:r>
    </w:p>
    <w:p w14:paraId="78D9D46C" w14:textId="77777777" w:rsidR="00CC378E" w:rsidRPr="002C04C9" w:rsidRDefault="00CC378E" w:rsidP="0036746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2C04C9">
        <w:rPr>
          <w:rStyle w:val="Strong"/>
          <w:b w:val="0"/>
          <w:bCs w:val="0"/>
          <w:sz w:val="20"/>
          <w:szCs w:val="20"/>
        </w:rPr>
        <w:t>адрес эл. почты секретаря</w:t>
      </w:r>
    </w:p>
    <w:p w14:paraId="57B73A1B" w14:textId="77777777" w:rsidR="0036746C" w:rsidRPr="002C04C9" w:rsidRDefault="0036746C" w:rsidP="0036746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2C04C9">
        <w:rPr>
          <w:rFonts w:ascii="GHEA Grapalat" w:eastAsiaTheme="minorHAnsi" w:hAnsi="GHEA Grapalat" w:cstheme="minorBidi"/>
        </w:rPr>
        <w:lastRenderedPageBreak/>
        <w:t>упомянутом в настоящем пункте приглашении к процедуре закупок.</w:t>
      </w:r>
    </w:p>
    <w:p w14:paraId="2B3CF5DA" w14:textId="77777777" w:rsidR="0036746C" w:rsidRPr="002C04C9" w:rsidRDefault="0036746C" w:rsidP="0036746C">
      <w:pPr>
        <w:pStyle w:val="NormalWeb"/>
        <w:shd w:val="clear" w:color="auto" w:fill="FFFFFF"/>
        <w:spacing w:before="0" w:beforeAutospacing="0" w:after="0" w:afterAutospacing="0"/>
        <w:ind w:firstLine="375"/>
        <w:jc w:val="both"/>
        <w:rPr>
          <w:rStyle w:val="Strong"/>
          <w:b w:val="0"/>
          <w:bCs w:val="0"/>
          <w:sz w:val="20"/>
          <w:szCs w:val="20"/>
        </w:rPr>
      </w:pPr>
    </w:p>
    <w:p w14:paraId="5CB07014" w14:textId="77777777" w:rsidR="00BF7253" w:rsidRPr="002C04C9"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77C89ED5" w14:textId="77777777" w:rsidR="00BF7253" w:rsidRPr="002C04C9"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2C04C9">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w:t>
      </w:r>
      <w:r w:rsidR="00C10A50" w:rsidRPr="002C04C9">
        <w:rPr>
          <w:rFonts w:ascii="GHEA Grapalat" w:eastAsiaTheme="minorHAnsi" w:hAnsi="GHEA Grapalat" w:cstheme="minorBidi"/>
        </w:rPr>
        <w:t>е</w:t>
      </w:r>
      <w:r w:rsidRPr="002C04C9">
        <w:rPr>
          <w:rFonts w:ascii="GHEA Grapalat" w:eastAsiaTheme="minorHAnsi" w:hAnsi="GHEA Grapalat" w:cstheme="minorBidi"/>
        </w:rPr>
        <w:t>тся копия протокола заседания оценочной комиссии об отклонении заявки</w:t>
      </w:r>
      <w:r w:rsidR="00C10A50" w:rsidRPr="002C04C9">
        <w:rPr>
          <w:rFonts w:ascii="GHEA Grapalat" w:eastAsiaTheme="minorHAnsi" w:hAnsi="GHEA Grapalat" w:cstheme="minorBidi"/>
        </w:rPr>
        <w:t>.</w:t>
      </w:r>
    </w:p>
    <w:p w14:paraId="66823CF9" w14:textId="77777777" w:rsidR="00BF7253" w:rsidRPr="002C04C9"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D6A165E" w14:textId="77777777" w:rsidR="00BF7253" w:rsidRPr="002C04C9"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2C04C9">
        <w:rPr>
          <w:rFonts w:ascii="GHEA Grapalat" w:eastAsiaTheme="minorHAnsi" w:hAnsi="GHEA Grapalat" w:cstheme="minorBidi"/>
        </w:rPr>
        <w:t>7.</w:t>
      </w:r>
      <w:r w:rsidRPr="002C04C9">
        <w:t xml:space="preserve"> </w:t>
      </w:r>
      <w:r w:rsidRPr="002C04C9">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59E8DBEE" w14:textId="77777777" w:rsidR="00BF7253" w:rsidRPr="002C04C9"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54A13C0" w14:textId="77777777" w:rsidR="00BF7253" w:rsidRPr="002C04C9"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2C04C9">
        <w:rPr>
          <w:rFonts w:ascii="GHEA Grapalat" w:eastAsiaTheme="minorHAnsi" w:hAnsi="GHEA Grapalat" w:cstheme="minorBidi"/>
        </w:rPr>
        <w:t>8.</w:t>
      </w:r>
      <w:r w:rsidRPr="002C04C9">
        <w:t xml:space="preserve"> </w:t>
      </w:r>
      <w:r w:rsidRPr="002C04C9">
        <w:rPr>
          <w:rFonts w:ascii="GHEA Grapalat" w:eastAsiaTheme="minorHAnsi" w:hAnsi="GHEA Grapalat" w:cstheme="minorBidi"/>
        </w:rPr>
        <w:t>Лицо, выдающее гарантию, отклоняет требование бенефициара, если:</w:t>
      </w:r>
    </w:p>
    <w:p w14:paraId="15E481DF" w14:textId="77777777" w:rsidR="00BF7253" w:rsidRPr="002C04C9"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2C04C9">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A5708AC" w14:textId="77777777" w:rsidR="00BF7253" w:rsidRPr="002C04C9"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2C04C9">
        <w:rPr>
          <w:rFonts w:ascii="GHEA Grapalat" w:eastAsiaTheme="minorHAnsi" w:hAnsi="GHEA Grapalat" w:cstheme="minorBidi"/>
        </w:rPr>
        <w:t>2) требование представлено по истечении срока, установленного гарантией.</w:t>
      </w:r>
    </w:p>
    <w:p w14:paraId="77F4A551" w14:textId="77777777" w:rsidR="00BF7253" w:rsidRPr="002C04C9"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p>
    <w:p w14:paraId="7F7717EC" w14:textId="77777777" w:rsidR="00BF7253" w:rsidRPr="002C04C9"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2C04C9">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6DDB08C" w14:textId="77777777" w:rsidR="00BF7253" w:rsidRPr="002C04C9"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2C04C9">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51CAAF6B" w14:textId="77777777" w:rsidR="00BF7253" w:rsidRPr="002C04C9"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2C04C9">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67B87D6D" w14:textId="77777777" w:rsidR="00BF7253" w:rsidRPr="002C04C9"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BB0AB78" w14:textId="77777777" w:rsidR="00BF7253" w:rsidRPr="002C04C9" w:rsidRDefault="00BF7253" w:rsidP="00BF7253">
      <w:pPr>
        <w:pStyle w:val="NormalWeb"/>
        <w:shd w:val="clear" w:color="auto" w:fill="FFFFFF"/>
        <w:spacing w:before="0" w:beforeAutospacing="0" w:after="0" w:afterAutospacing="0"/>
        <w:ind w:firstLine="375"/>
        <w:jc w:val="both"/>
        <w:rPr>
          <w:rFonts w:ascii="GHEA Grapalat" w:hAnsi="GHEA Grapalat"/>
          <w:sz w:val="20"/>
          <w:szCs w:val="20"/>
        </w:rPr>
      </w:pPr>
    </w:p>
    <w:p w14:paraId="33AEF183" w14:textId="77777777" w:rsidR="00BF7253" w:rsidRPr="002C04C9" w:rsidRDefault="00BF7253" w:rsidP="00BF7253">
      <w:pPr>
        <w:pStyle w:val="NormalWeb"/>
        <w:shd w:val="clear" w:color="auto" w:fill="FFFFFF"/>
        <w:spacing w:before="0" w:beforeAutospacing="0" w:after="0" w:afterAutospacing="0"/>
        <w:ind w:firstLine="375"/>
        <w:jc w:val="both"/>
        <w:rPr>
          <w:rFonts w:ascii="GHEA Grapalat" w:hAnsi="GHEA Grapalat"/>
          <w:sz w:val="20"/>
          <w:szCs w:val="20"/>
          <w:u w:val="single"/>
        </w:rPr>
      </w:pPr>
      <w:r w:rsidRPr="002C04C9">
        <w:rPr>
          <w:rFonts w:ascii="GHEA Grapalat" w:hAnsi="GHEA Grapalat"/>
          <w:sz w:val="20"/>
          <w:szCs w:val="20"/>
        </w:rPr>
        <w:t>Руководитель исполнительного органа</w:t>
      </w:r>
      <w:r w:rsidRPr="002C04C9">
        <w:rPr>
          <w:rFonts w:ascii="GHEA Grapalat" w:hAnsi="GHEA Grapalat"/>
          <w:sz w:val="20"/>
          <w:szCs w:val="20"/>
          <w:u w:val="single"/>
        </w:rPr>
        <w:tab/>
      </w:r>
      <w:r w:rsidRPr="002C04C9">
        <w:rPr>
          <w:rFonts w:ascii="GHEA Grapalat" w:hAnsi="GHEA Grapalat"/>
          <w:sz w:val="20"/>
          <w:szCs w:val="20"/>
          <w:u w:val="single"/>
        </w:rPr>
        <w:tab/>
      </w:r>
      <w:r w:rsidRPr="002C04C9">
        <w:rPr>
          <w:rFonts w:ascii="GHEA Grapalat" w:hAnsi="GHEA Grapalat"/>
          <w:sz w:val="20"/>
          <w:szCs w:val="20"/>
          <w:u w:val="single"/>
        </w:rPr>
        <w:tab/>
      </w:r>
      <w:r w:rsidRPr="002C04C9">
        <w:rPr>
          <w:rFonts w:ascii="GHEA Grapalat" w:hAnsi="GHEA Grapalat"/>
          <w:sz w:val="20"/>
          <w:szCs w:val="20"/>
          <w:u w:val="single"/>
        </w:rPr>
        <w:tab/>
      </w:r>
      <w:r w:rsidRPr="002C04C9">
        <w:rPr>
          <w:rFonts w:ascii="GHEA Grapalat" w:hAnsi="GHEA Grapalat"/>
          <w:sz w:val="20"/>
          <w:szCs w:val="20"/>
          <w:u w:val="single"/>
        </w:rPr>
        <w:tab/>
      </w:r>
      <w:r w:rsidRPr="002C04C9">
        <w:rPr>
          <w:rFonts w:ascii="GHEA Grapalat" w:hAnsi="GHEA Grapalat"/>
          <w:sz w:val="20"/>
          <w:szCs w:val="20"/>
          <w:u w:val="single"/>
        </w:rPr>
        <w:tab/>
      </w:r>
    </w:p>
    <w:p w14:paraId="5973FD0A" w14:textId="77777777" w:rsidR="00BF7253" w:rsidRPr="002C04C9" w:rsidRDefault="00BF7253" w:rsidP="00BF7253">
      <w:pPr>
        <w:pStyle w:val="NormalWeb"/>
        <w:shd w:val="clear" w:color="auto" w:fill="FFFFFF"/>
        <w:spacing w:before="0" w:beforeAutospacing="0" w:after="0" w:afterAutospacing="0"/>
        <w:ind w:firstLine="375"/>
        <w:jc w:val="both"/>
        <w:rPr>
          <w:rFonts w:ascii="GHEA Grapalat" w:hAnsi="GHEA Grapalat"/>
          <w:sz w:val="20"/>
          <w:szCs w:val="20"/>
        </w:rPr>
      </w:pPr>
    </w:p>
    <w:p w14:paraId="51BF494A" w14:textId="77777777" w:rsidR="00BF7253" w:rsidRPr="002C04C9" w:rsidRDefault="00BF7253" w:rsidP="00BF7253">
      <w:pPr>
        <w:pStyle w:val="NormalWeb"/>
        <w:shd w:val="clear" w:color="auto" w:fill="FFFFFF"/>
        <w:spacing w:before="0" w:beforeAutospacing="0" w:after="0" w:afterAutospacing="0"/>
        <w:ind w:firstLine="375"/>
        <w:jc w:val="both"/>
        <w:rPr>
          <w:rFonts w:ascii="GHEA Grapalat" w:hAnsi="GHEA Grapalat"/>
          <w:sz w:val="20"/>
          <w:szCs w:val="20"/>
        </w:rPr>
      </w:pPr>
    </w:p>
    <w:p w14:paraId="326B81DD" w14:textId="77777777" w:rsidR="00BF7253" w:rsidRPr="002C04C9" w:rsidRDefault="00BF7253" w:rsidP="00BF7253">
      <w:pPr>
        <w:pStyle w:val="NormalWeb"/>
        <w:shd w:val="clear" w:color="auto" w:fill="FFFFFF"/>
        <w:spacing w:before="0" w:beforeAutospacing="0" w:after="0" w:afterAutospacing="0"/>
        <w:ind w:firstLine="375"/>
        <w:jc w:val="both"/>
        <w:rPr>
          <w:rFonts w:ascii="GHEA Grapalat" w:hAnsi="GHEA Grapalat"/>
          <w:sz w:val="20"/>
          <w:szCs w:val="20"/>
        </w:rPr>
      </w:pPr>
      <w:r w:rsidRPr="002C04C9">
        <w:rPr>
          <w:rFonts w:ascii="GHEA Grapalat" w:hAnsi="GHEA Grapalat"/>
          <w:sz w:val="20"/>
          <w:szCs w:val="20"/>
          <w:u w:val="single"/>
        </w:rPr>
        <w:tab/>
      </w:r>
      <w:r w:rsidRPr="002C04C9">
        <w:rPr>
          <w:rFonts w:ascii="GHEA Grapalat" w:hAnsi="GHEA Grapalat"/>
          <w:sz w:val="20"/>
          <w:szCs w:val="20"/>
          <w:u w:val="single"/>
        </w:rPr>
        <w:tab/>
      </w:r>
      <w:r w:rsidRPr="002C04C9">
        <w:rPr>
          <w:rFonts w:ascii="GHEA Grapalat" w:hAnsi="GHEA Grapalat"/>
          <w:sz w:val="20"/>
          <w:szCs w:val="20"/>
          <w:u w:val="single"/>
        </w:rPr>
        <w:tab/>
      </w:r>
      <w:r w:rsidRPr="002C04C9">
        <w:rPr>
          <w:rFonts w:ascii="GHEA Grapalat" w:hAnsi="GHEA Grapalat"/>
          <w:sz w:val="20"/>
          <w:szCs w:val="20"/>
          <w:u w:val="single"/>
        </w:rPr>
        <w:tab/>
      </w:r>
      <w:r w:rsidRPr="002C04C9">
        <w:rPr>
          <w:rFonts w:ascii="GHEA Grapalat" w:hAnsi="GHEA Grapalat"/>
          <w:sz w:val="20"/>
          <w:szCs w:val="20"/>
          <w:u w:val="single"/>
        </w:rPr>
        <w:tab/>
      </w:r>
      <w:r w:rsidRPr="002C04C9">
        <w:rPr>
          <w:rFonts w:ascii="GHEA Grapalat" w:hAnsi="GHEA Grapalat"/>
          <w:sz w:val="20"/>
          <w:szCs w:val="20"/>
          <w:u w:val="single"/>
        </w:rPr>
        <w:tab/>
      </w:r>
      <w:r w:rsidRPr="002C04C9">
        <w:rPr>
          <w:rFonts w:ascii="GHEA Grapalat" w:hAnsi="GHEA Grapalat"/>
          <w:sz w:val="20"/>
          <w:szCs w:val="20"/>
          <w:u w:val="single"/>
        </w:rPr>
        <w:tab/>
      </w:r>
      <w:r w:rsidRPr="002C04C9">
        <w:rPr>
          <w:rFonts w:ascii="GHEA Grapalat" w:hAnsi="GHEA Grapalat"/>
          <w:sz w:val="20"/>
          <w:szCs w:val="20"/>
          <w:u w:val="single"/>
        </w:rPr>
        <w:tab/>
      </w:r>
      <w:r w:rsidRPr="002C04C9">
        <w:rPr>
          <w:rFonts w:ascii="GHEA Grapalat" w:hAnsi="GHEA Grapalat"/>
          <w:sz w:val="20"/>
          <w:szCs w:val="20"/>
          <w:u w:val="single"/>
        </w:rPr>
        <w:tab/>
      </w:r>
    </w:p>
    <w:p w14:paraId="6161B6ED" w14:textId="77777777" w:rsidR="00BF7253" w:rsidRPr="002C04C9" w:rsidRDefault="00BF7253" w:rsidP="00BF7253">
      <w:pPr>
        <w:pStyle w:val="NormalWeb"/>
        <w:shd w:val="clear" w:color="auto" w:fill="FFFFFF"/>
        <w:spacing w:before="0" w:beforeAutospacing="0" w:after="0" w:afterAutospacing="0"/>
        <w:rPr>
          <w:rFonts w:ascii="GHEA Grapalat" w:hAnsi="GHEA Grapalat" w:cs="Sylfaen"/>
          <w:vertAlign w:val="superscript"/>
        </w:rPr>
      </w:pPr>
      <w:r w:rsidRPr="002C04C9">
        <w:rPr>
          <w:rFonts w:ascii="GHEA Grapalat" w:hAnsi="GHEA Grapalat" w:cs="Sylfaen"/>
          <w:vertAlign w:val="superscript"/>
        </w:rPr>
        <w:t xml:space="preserve">                                                        число, месяц, год</w:t>
      </w:r>
    </w:p>
    <w:p w14:paraId="7CB39269" w14:textId="77777777" w:rsidR="00BF7253" w:rsidRPr="002C04C9"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004D111" w14:textId="77777777" w:rsidR="00BF7253" w:rsidRPr="002C04C9"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3D523AA" w14:textId="77777777" w:rsidR="000E5A91" w:rsidRPr="002C04C9" w:rsidRDefault="000E5A91" w:rsidP="00BF7253">
      <w:pPr>
        <w:pStyle w:val="BodyTextIndent"/>
        <w:widowControl w:val="0"/>
        <w:spacing w:after="160" w:line="240" w:lineRule="auto"/>
        <w:rPr>
          <w:rFonts w:ascii="GHEA Grapalat" w:hAnsi="GHEA Grapalat" w:cs="Sylfaen"/>
          <w:i w:val="0"/>
          <w:sz w:val="24"/>
          <w:szCs w:val="24"/>
        </w:rPr>
      </w:pPr>
    </w:p>
    <w:p w14:paraId="42C5E3DC" w14:textId="77777777" w:rsidR="00260163" w:rsidRPr="002C04C9" w:rsidRDefault="00260163" w:rsidP="00B46D58">
      <w:pPr>
        <w:widowControl w:val="0"/>
        <w:spacing w:after="160"/>
        <w:ind w:left="567" w:right="565"/>
        <w:jc w:val="center"/>
        <w:rPr>
          <w:rFonts w:ascii="GHEA Grapalat" w:hAnsi="GHEA Grapalat"/>
          <w:b/>
        </w:rPr>
      </w:pPr>
    </w:p>
    <w:p w14:paraId="3CC3441E" w14:textId="77777777" w:rsidR="00CF2692" w:rsidRPr="002C04C9" w:rsidRDefault="00CF2692" w:rsidP="00B46D58">
      <w:pPr>
        <w:widowControl w:val="0"/>
        <w:spacing w:after="160"/>
        <w:ind w:left="567" w:right="565"/>
        <w:jc w:val="center"/>
        <w:rPr>
          <w:rFonts w:ascii="GHEA Grapalat" w:hAnsi="GHEA Grapalat"/>
          <w:b/>
        </w:rPr>
      </w:pPr>
    </w:p>
    <w:p w14:paraId="2A18FA88" w14:textId="77777777" w:rsidR="00CF2692" w:rsidRPr="002C04C9" w:rsidRDefault="00CF2692" w:rsidP="00B46D58">
      <w:pPr>
        <w:widowControl w:val="0"/>
        <w:spacing w:after="160"/>
        <w:ind w:left="567" w:right="565"/>
        <w:jc w:val="center"/>
        <w:rPr>
          <w:rFonts w:ascii="GHEA Grapalat" w:hAnsi="GHEA Grapalat"/>
          <w:b/>
        </w:rPr>
      </w:pPr>
    </w:p>
    <w:p w14:paraId="1B4FFFC3" w14:textId="77777777" w:rsidR="00CF2692" w:rsidRPr="002C04C9" w:rsidRDefault="00CF2692" w:rsidP="00B46D58">
      <w:pPr>
        <w:widowControl w:val="0"/>
        <w:spacing w:after="160"/>
        <w:ind w:left="567" w:right="565"/>
        <w:jc w:val="center"/>
        <w:rPr>
          <w:rFonts w:ascii="GHEA Grapalat" w:hAnsi="GHEA Grapalat"/>
          <w:b/>
        </w:rPr>
      </w:pPr>
    </w:p>
    <w:p w14:paraId="671392D6" w14:textId="77777777" w:rsidR="00CF2692" w:rsidRPr="002C04C9" w:rsidRDefault="00CF2692" w:rsidP="00B46D58">
      <w:pPr>
        <w:widowControl w:val="0"/>
        <w:spacing w:after="160"/>
        <w:ind w:left="567" w:right="565"/>
        <w:jc w:val="center"/>
        <w:rPr>
          <w:rFonts w:ascii="GHEA Grapalat" w:hAnsi="GHEA Grapalat"/>
          <w:b/>
        </w:rPr>
      </w:pPr>
    </w:p>
    <w:p w14:paraId="74F50204" w14:textId="77777777" w:rsidR="00CF2692" w:rsidRPr="002C04C9" w:rsidRDefault="00CF2692" w:rsidP="00B46D58">
      <w:pPr>
        <w:widowControl w:val="0"/>
        <w:spacing w:after="160"/>
        <w:ind w:left="567" w:right="565"/>
        <w:jc w:val="center"/>
        <w:rPr>
          <w:rFonts w:ascii="GHEA Grapalat" w:hAnsi="GHEA Grapalat"/>
          <w:b/>
        </w:rPr>
      </w:pPr>
    </w:p>
    <w:p w14:paraId="765B5154" w14:textId="77777777" w:rsidR="00CF2692" w:rsidRPr="002C04C9" w:rsidRDefault="00CF2692" w:rsidP="00B46D58">
      <w:pPr>
        <w:widowControl w:val="0"/>
        <w:spacing w:after="160"/>
        <w:ind w:left="567" w:right="565"/>
        <w:jc w:val="center"/>
        <w:rPr>
          <w:rFonts w:ascii="GHEA Grapalat" w:hAnsi="GHEA Grapalat"/>
          <w:b/>
        </w:rPr>
      </w:pPr>
    </w:p>
    <w:p w14:paraId="284C09B7" w14:textId="77777777" w:rsidR="009B7A85" w:rsidRPr="002C04C9" w:rsidRDefault="009B7A85" w:rsidP="001005B0">
      <w:pPr>
        <w:widowControl w:val="0"/>
        <w:spacing w:after="160"/>
        <w:ind w:firstLine="567"/>
        <w:jc w:val="right"/>
        <w:rPr>
          <w:rFonts w:ascii="GHEA Grapalat" w:hAnsi="GHEA Grapalat"/>
          <w:b/>
        </w:rPr>
      </w:pPr>
    </w:p>
    <w:p w14:paraId="081D7140" w14:textId="77777777" w:rsidR="001005B0" w:rsidRPr="002C04C9" w:rsidRDefault="001005B0" w:rsidP="00B46D58">
      <w:pPr>
        <w:widowControl w:val="0"/>
        <w:spacing w:after="160"/>
        <w:ind w:left="567" w:right="565"/>
        <w:jc w:val="center"/>
        <w:rPr>
          <w:rFonts w:ascii="GHEA Grapalat" w:hAnsi="GHEA Grapalat"/>
          <w:b/>
        </w:rPr>
      </w:pPr>
    </w:p>
    <w:p w14:paraId="6C8E4777" w14:textId="77777777" w:rsidR="001005B0" w:rsidRPr="002C04C9" w:rsidRDefault="001005B0" w:rsidP="00B46D58">
      <w:pPr>
        <w:widowControl w:val="0"/>
        <w:spacing w:after="160"/>
        <w:ind w:left="567" w:right="565"/>
        <w:jc w:val="center"/>
        <w:rPr>
          <w:rFonts w:ascii="GHEA Grapalat" w:hAnsi="GHEA Grapalat"/>
          <w:b/>
        </w:rPr>
      </w:pPr>
    </w:p>
    <w:p w14:paraId="2958884F" w14:textId="77777777" w:rsidR="001005B0" w:rsidRPr="002C04C9" w:rsidRDefault="001005B0" w:rsidP="00B46D58">
      <w:pPr>
        <w:widowControl w:val="0"/>
        <w:spacing w:after="160"/>
        <w:ind w:left="567" w:right="565"/>
        <w:jc w:val="center"/>
        <w:rPr>
          <w:rFonts w:ascii="GHEA Grapalat" w:hAnsi="GHEA Grapalat"/>
          <w:b/>
        </w:rPr>
      </w:pPr>
    </w:p>
    <w:p w14:paraId="4471FDB7" w14:textId="77777777" w:rsidR="001005B0" w:rsidRPr="002C04C9" w:rsidRDefault="001005B0" w:rsidP="00B46D58">
      <w:pPr>
        <w:widowControl w:val="0"/>
        <w:spacing w:after="160"/>
        <w:ind w:left="567" w:right="565"/>
        <w:jc w:val="center"/>
        <w:rPr>
          <w:rFonts w:ascii="GHEA Grapalat" w:hAnsi="GHEA Grapalat"/>
          <w:b/>
        </w:rPr>
      </w:pPr>
    </w:p>
    <w:p w14:paraId="641F261A" w14:textId="77777777" w:rsidR="001005B0" w:rsidRPr="002C04C9" w:rsidRDefault="001005B0" w:rsidP="00B46D58">
      <w:pPr>
        <w:widowControl w:val="0"/>
        <w:spacing w:after="160"/>
        <w:ind w:left="567" w:right="565"/>
        <w:jc w:val="center"/>
        <w:rPr>
          <w:rFonts w:ascii="GHEA Grapalat" w:hAnsi="GHEA Grapalat"/>
          <w:b/>
        </w:rPr>
      </w:pPr>
    </w:p>
    <w:p w14:paraId="1A059E5F" w14:textId="77777777" w:rsidR="001005B0" w:rsidRPr="002C04C9" w:rsidRDefault="001005B0" w:rsidP="00B46D58">
      <w:pPr>
        <w:widowControl w:val="0"/>
        <w:spacing w:after="160"/>
        <w:ind w:left="567" w:right="565"/>
        <w:jc w:val="center"/>
        <w:rPr>
          <w:rFonts w:ascii="GHEA Grapalat" w:hAnsi="GHEA Grapalat"/>
          <w:b/>
        </w:rPr>
      </w:pPr>
    </w:p>
    <w:p w14:paraId="64995DB4" w14:textId="77777777" w:rsidR="001005B0" w:rsidRPr="002C04C9" w:rsidRDefault="001005B0" w:rsidP="00B46D58">
      <w:pPr>
        <w:widowControl w:val="0"/>
        <w:spacing w:after="160"/>
        <w:ind w:left="567" w:right="565"/>
        <w:jc w:val="center"/>
        <w:rPr>
          <w:rFonts w:ascii="GHEA Grapalat" w:hAnsi="GHEA Grapalat"/>
          <w:b/>
        </w:rPr>
      </w:pPr>
    </w:p>
    <w:p w14:paraId="6AACAF42" w14:textId="77777777" w:rsidR="001005B0" w:rsidRPr="002C04C9" w:rsidRDefault="001005B0" w:rsidP="00B46D58">
      <w:pPr>
        <w:widowControl w:val="0"/>
        <w:spacing w:after="160"/>
        <w:ind w:left="567" w:right="565"/>
        <w:jc w:val="center"/>
        <w:rPr>
          <w:rFonts w:ascii="GHEA Grapalat" w:hAnsi="GHEA Grapalat"/>
          <w:b/>
        </w:rPr>
      </w:pPr>
    </w:p>
    <w:p w14:paraId="7DCC7441" w14:textId="77777777" w:rsidR="001005B0" w:rsidRPr="002C04C9" w:rsidRDefault="001005B0" w:rsidP="00B46D58">
      <w:pPr>
        <w:widowControl w:val="0"/>
        <w:spacing w:after="160"/>
        <w:ind w:left="567" w:right="565"/>
        <w:jc w:val="center"/>
        <w:rPr>
          <w:rFonts w:ascii="GHEA Grapalat" w:hAnsi="GHEA Grapalat"/>
          <w:b/>
        </w:rPr>
      </w:pPr>
    </w:p>
    <w:p w14:paraId="2794D66E" w14:textId="77777777" w:rsidR="001005B0" w:rsidRPr="002C04C9" w:rsidRDefault="001005B0" w:rsidP="00B46D58">
      <w:pPr>
        <w:widowControl w:val="0"/>
        <w:spacing w:after="160"/>
        <w:ind w:left="567" w:right="565"/>
        <w:jc w:val="center"/>
        <w:rPr>
          <w:rFonts w:ascii="GHEA Grapalat" w:hAnsi="GHEA Grapalat"/>
          <w:b/>
        </w:rPr>
      </w:pPr>
    </w:p>
    <w:p w14:paraId="13F2F455" w14:textId="77777777" w:rsidR="001005B0" w:rsidRPr="002C04C9" w:rsidRDefault="001005B0" w:rsidP="00B46D58">
      <w:pPr>
        <w:widowControl w:val="0"/>
        <w:spacing w:after="160"/>
        <w:ind w:left="567" w:right="565"/>
        <w:jc w:val="center"/>
        <w:rPr>
          <w:rFonts w:ascii="GHEA Grapalat" w:hAnsi="GHEA Grapalat"/>
          <w:b/>
        </w:rPr>
      </w:pPr>
    </w:p>
    <w:p w14:paraId="6A942776" w14:textId="77777777" w:rsidR="001005B0" w:rsidRPr="002C04C9" w:rsidRDefault="001005B0" w:rsidP="00B46D58">
      <w:pPr>
        <w:widowControl w:val="0"/>
        <w:spacing w:after="160"/>
        <w:ind w:left="567" w:right="565"/>
        <w:jc w:val="center"/>
        <w:rPr>
          <w:rFonts w:ascii="GHEA Grapalat" w:hAnsi="GHEA Grapalat"/>
          <w:b/>
        </w:rPr>
      </w:pPr>
    </w:p>
    <w:p w14:paraId="50BAB7C0" w14:textId="77777777" w:rsidR="001005B0" w:rsidRPr="002C04C9" w:rsidRDefault="001005B0" w:rsidP="00B46D58">
      <w:pPr>
        <w:widowControl w:val="0"/>
        <w:spacing w:after="160"/>
        <w:ind w:left="567" w:right="565"/>
        <w:jc w:val="center"/>
        <w:rPr>
          <w:rFonts w:ascii="GHEA Grapalat" w:hAnsi="GHEA Grapalat"/>
          <w:b/>
        </w:rPr>
      </w:pPr>
    </w:p>
    <w:p w14:paraId="26283172" w14:textId="77777777" w:rsidR="001005B0" w:rsidRPr="002C04C9" w:rsidRDefault="001005B0" w:rsidP="00B46D58">
      <w:pPr>
        <w:widowControl w:val="0"/>
        <w:spacing w:after="160"/>
        <w:ind w:left="567" w:right="565"/>
        <w:jc w:val="center"/>
        <w:rPr>
          <w:rFonts w:ascii="GHEA Grapalat" w:hAnsi="GHEA Grapalat"/>
          <w:b/>
        </w:rPr>
      </w:pPr>
    </w:p>
    <w:p w14:paraId="6EFD9D15" w14:textId="77777777" w:rsidR="001005B0" w:rsidRPr="002C04C9" w:rsidRDefault="001005B0" w:rsidP="00B46D58">
      <w:pPr>
        <w:widowControl w:val="0"/>
        <w:spacing w:after="160"/>
        <w:ind w:left="567" w:right="565"/>
        <w:jc w:val="center"/>
        <w:rPr>
          <w:rFonts w:ascii="GHEA Grapalat" w:hAnsi="GHEA Grapalat"/>
          <w:b/>
        </w:rPr>
      </w:pPr>
    </w:p>
    <w:p w14:paraId="12801116" w14:textId="77777777" w:rsidR="001005B0" w:rsidRPr="002C04C9" w:rsidRDefault="001005B0" w:rsidP="00B46D58">
      <w:pPr>
        <w:widowControl w:val="0"/>
        <w:spacing w:after="160"/>
        <w:ind w:left="567" w:right="565"/>
        <w:jc w:val="center"/>
        <w:rPr>
          <w:rFonts w:ascii="GHEA Grapalat" w:hAnsi="GHEA Grapalat"/>
          <w:b/>
        </w:rPr>
      </w:pPr>
    </w:p>
    <w:p w14:paraId="561C468B" w14:textId="77777777" w:rsidR="00E15A1C" w:rsidRPr="002C04C9" w:rsidRDefault="00E15A1C" w:rsidP="00235549">
      <w:pPr>
        <w:widowControl w:val="0"/>
        <w:spacing w:after="160"/>
        <w:ind w:firstLine="567"/>
        <w:jc w:val="right"/>
        <w:rPr>
          <w:rFonts w:ascii="GHEA Grapalat" w:hAnsi="GHEA Grapalat"/>
          <w:b/>
        </w:rPr>
      </w:pPr>
    </w:p>
    <w:p w14:paraId="15CB1C43" w14:textId="77777777" w:rsidR="00015267" w:rsidRPr="002C04C9" w:rsidRDefault="00015267">
      <w:pPr>
        <w:rPr>
          <w:rFonts w:ascii="GHEA Grapalat" w:hAnsi="GHEA Grapalat"/>
          <w:b/>
        </w:rPr>
      </w:pPr>
      <w:r w:rsidRPr="002C04C9">
        <w:rPr>
          <w:rFonts w:ascii="GHEA Grapalat" w:hAnsi="GHEA Grapalat"/>
          <w:b/>
        </w:rPr>
        <w:br w:type="page"/>
      </w:r>
    </w:p>
    <w:p w14:paraId="2C08010B" w14:textId="77777777" w:rsidR="00235549" w:rsidRPr="002C04C9" w:rsidRDefault="00235549" w:rsidP="00235549">
      <w:pPr>
        <w:widowControl w:val="0"/>
        <w:spacing w:after="160"/>
        <w:ind w:firstLine="567"/>
        <w:jc w:val="right"/>
        <w:rPr>
          <w:rFonts w:ascii="GHEA Grapalat" w:hAnsi="GHEA Grapalat" w:cs="Arial"/>
          <w:b/>
        </w:rPr>
      </w:pPr>
      <w:r w:rsidRPr="002C04C9">
        <w:rPr>
          <w:rFonts w:ascii="GHEA Grapalat" w:hAnsi="GHEA Grapalat"/>
          <w:b/>
        </w:rPr>
        <w:lastRenderedPageBreak/>
        <w:t>Приложение № 5</w:t>
      </w:r>
    </w:p>
    <w:p w14:paraId="4A1CE082" w14:textId="6BE9B34D" w:rsidR="00235549" w:rsidRPr="002C04C9" w:rsidRDefault="00235549" w:rsidP="00235549">
      <w:pPr>
        <w:pStyle w:val="BodyTextIndent3"/>
        <w:widowControl w:val="0"/>
        <w:spacing w:after="160" w:line="240" w:lineRule="auto"/>
        <w:jc w:val="right"/>
        <w:rPr>
          <w:rFonts w:ascii="GHEA Grapalat" w:hAnsi="GHEA Grapalat" w:cs="Arial"/>
          <w:b/>
          <w:sz w:val="24"/>
          <w:szCs w:val="24"/>
        </w:rPr>
      </w:pPr>
      <w:r w:rsidRPr="002C04C9">
        <w:rPr>
          <w:rFonts w:ascii="GHEA Grapalat" w:hAnsi="GHEA Grapalat"/>
          <w:b/>
          <w:sz w:val="24"/>
          <w:szCs w:val="24"/>
        </w:rPr>
        <w:t xml:space="preserve">к Приглашению на </w:t>
      </w:r>
      <w:r w:rsidR="007D6B26">
        <w:rPr>
          <w:rFonts w:ascii="GHEA Grapalat" w:hAnsi="GHEA Grapalat"/>
          <w:b/>
          <w:sz w:val="24"/>
          <w:szCs w:val="24"/>
        </w:rPr>
        <w:t>запрос котировок</w:t>
      </w:r>
      <w:r w:rsidRPr="002C04C9">
        <w:rPr>
          <w:rFonts w:ascii="GHEA Grapalat" w:hAnsi="GHEA Grapalat" w:cs="Arial"/>
          <w:b/>
          <w:sz w:val="24"/>
          <w:szCs w:val="24"/>
        </w:rPr>
        <w:br/>
      </w:r>
      <w:r w:rsidRPr="002C04C9">
        <w:rPr>
          <w:rFonts w:ascii="GHEA Grapalat" w:hAnsi="GHEA Grapalat"/>
          <w:b/>
          <w:sz w:val="24"/>
          <w:szCs w:val="24"/>
        </w:rPr>
        <w:t xml:space="preserve">под кодом </w:t>
      </w:r>
      <w:r w:rsidR="007D6B26" w:rsidRPr="002C04C9">
        <w:rPr>
          <w:rFonts w:ascii="GHEA Grapalat" w:hAnsi="GHEA Grapalat"/>
          <w:b/>
          <w:sz w:val="24"/>
          <w:szCs w:val="24"/>
        </w:rPr>
        <w:t>HFF-NTsDzB-2025/</w:t>
      </w:r>
      <w:r w:rsidR="007D6B26" w:rsidRPr="002C04C9">
        <w:rPr>
          <w:rFonts w:ascii="GHEA Grapalat" w:hAnsi="GHEA Grapalat"/>
          <w:b/>
          <w:i/>
          <w:sz w:val="24"/>
          <w:szCs w:val="24"/>
        </w:rPr>
        <w:t>5</w:t>
      </w:r>
    </w:p>
    <w:p w14:paraId="50DDA914" w14:textId="77777777" w:rsidR="001005B0" w:rsidRPr="002C04C9" w:rsidRDefault="001005B0" w:rsidP="00B46D58">
      <w:pPr>
        <w:widowControl w:val="0"/>
        <w:spacing w:after="160"/>
        <w:ind w:left="567" w:right="565"/>
        <w:jc w:val="center"/>
        <w:rPr>
          <w:rFonts w:ascii="GHEA Grapalat" w:hAnsi="GHEA Grapalat"/>
          <w:b/>
        </w:rPr>
      </w:pPr>
    </w:p>
    <w:p w14:paraId="62AC338A" w14:textId="77777777" w:rsidR="0075061D" w:rsidRPr="002C04C9" w:rsidRDefault="0075061D" w:rsidP="0075061D">
      <w:pPr>
        <w:pStyle w:val="BodyTextIndent3"/>
        <w:widowControl w:val="0"/>
        <w:spacing w:after="160" w:line="240" w:lineRule="auto"/>
        <w:jc w:val="center"/>
        <w:rPr>
          <w:rFonts w:ascii="GHEA Grapalat" w:hAnsi="GHEA Grapalat"/>
          <w:sz w:val="24"/>
          <w:szCs w:val="24"/>
        </w:rPr>
      </w:pPr>
      <w:r w:rsidRPr="002C04C9">
        <w:rPr>
          <w:rFonts w:ascii="GHEA Grapalat" w:hAnsi="GHEA Grapalat"/>
          <w:sz w:val="24"/>
          <w:szCs w:val="24"/>
        </w:rPr>
        <w:t>ГАРАНТИЯ N________</w:t>
      </w:r>
    </w:p>
    <w:p w14:paraId="034215B8" w14:textId="77777777" w:rsidR="0075061D" w:rsidRPr="002C04C9" w:rsidRDefault="0075061D" w:rsidP="0075061D">
      <w:pPr>
        <w:widowControl w:val="0"/>
        <w:spacing w:after="160"/>
        <w:ind w:left="567" w:right="565"/>
        <w:jc w:val="center"/>
        <w:rPr>
          <w:rFonts w:ascii="GHEA Grapalat" w:hAnsi="GHEA Grapalat"/>
          <w:b/>
        </w:rPr>
      </w:pPr>
      <w:r w:rsidRPr="002C04C9">
        <w:rPr>
          <w:rFonts w:ascii="GHEA Grapalat" w:hAnsi="GHEA Grapalat"/>
          <w:b/>
        </w:rPr>
        <w:t>(обеспечение договора)</w:t>
      </w:r>
    </w:p>
    <w:p w14:paraId="1947EC7E" w14:textId="77777777" w:rsidR="001005B0" w:rsidRPr="002C04C9" w:rsidRDefault="001005B0" w:rsidP="00B46D58">
      <w:pPr>
        <w:widowControl w:val="0"/>
        <w:spacing w:after="160"/>
        <w:ind w:left="567" w:right="565"/>
        <w:jc w:val="center"/>
        <w:rPr>
          <w:rFonts w:ascii="GHEA Grapalat" w:hAnsi="GHEA Grapalat"/>
          <w:b/>
        </w:rPr>
      </w:pPr>
    </w:p>
    <w:p w14:paraId="77485D89" w14:textId="77777777" w:rsidR="005B3A59" w:rsidRPr="002C04C9"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2C04C9">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2C04C9">
        <w:rPr>
          <w:rFonts w:eastAsiaTheme="minorHAnsi" w:cstheme="minorBidi"/>
        </w:rPr>
        <w:t xml:space="preserve">N  </w:t>
      </w:r>
      <w:r w:rsidRPr="002C04C9">
        <w:rPr>
          <w:rStyle w:val="Strong"/>
          <w:rFonts w:ascii="GHEA Grapalat" w:hAnsi="GHEA Grapalat"/>
          <w:sz w:val="20"/>
          <w:szCs w:val="20"/>
          <w:u w:val="single"/>
        </w:rPr>
        <w:tab/>
      </w:r>
      <w:r w:rsidRPr="002C04C9">
        <w:rPr>
          <w:rStyle w:val="Strong"/>
          <w:rFonts w:ascii="GHEA Grapalat" w:hAnsi="GHEA Grapalat"/>
          <w:sz w:val="20"/>
          <w:szCs w:val="20"/>
          <w:u w:val="single"/>
        </w:rPr>
        <w:tab/>
      </w:r>
      <w:r w:rsidRPr="002C04C9">
        <w:rPr>
          <w:rStyle w:val="Strong"/>
          <w:rFonts w:ascii="GHEA Grapalat" w:hAnsi="GHEA Grapalat"/>
          <w:sz w:val="20"/>
          <w:szCs w:val="20"/>
          <w:u w:val="single"/>
        </w:rPr>
        <w:tab/>
      </w:r>
      <w:r w:rsidRPr="002C04C9">
        <w:rPr>
          <w:rStyle w:val="Strong"/>
          <w:rFonts w:ascii="GHEA Grapalat" w:hAnsi="GHEA Grapalat"/>
          <w:sz w:val="20"/>
          <w:szCs w:val="20"/>
          <w:u w:val="single"/>
        </w:rPr>
        <w:tab/>
      </w:r>
      <w:r w:rsidRPr="002C04C9">
        <w:rPr>
          <w:rStyle w:val="Strong"/>
          <w:rFonts w:ascii="GHEA Grapalat" w:hAnsi="GHEA Grapalat"/>
          <w:sz w:val="20"/>
          <w:szCs w:val="20"/>
          <w:u w:val="single"/>
        </w:rPr>
        <w:tab/>
      </w:r>
      <w:r w:rsidRPr="002C04C9">
        <w:rPr>
          <w:rStyle w:val="Strong"/>
          <w:rFonts w:ascii="GHEA Grapalat" w:hAnsi="GHEA Grapalat"/>
          <w:sz w:val="20"/>
          <w:szCs w:val="20"/>
          <w:u w:val="single"/>
        </w:rPr>
        <w:tab/>
      </w:r>
      <w:r w:rsidRPr="002C04C9">
        <w:rPr>
          <w:rStyle w:val="Strong"/>
          <w:rFonts w:ascii="GHEA Grapalat" w:hAnsi="GHEA Grapalat"/>
          <w:sz w:val="20"/>
          <w:szCs w:val="20"/>
        </w:rPr>
        <w:t xml:space="preserve">   </w:t>
      </w:r>
      <w:r w:rsidRPr="002C04C9">
        <w:rPr>
          <w:rFonts w:ascii="GHEA Grapalat" w:eastAsiaTheme="minorHAnsi" w:hAnsi="GHEA Grapalat" w:cstheme="minorBidi"/>
        </w:rPr>
        <w:t>заключаемым</w:t>
      </w:r>
      <w:r w:rsidRPr="002C04C9">
        <w:rPr>
          <w:rStyle w:val="Strong"/>
          <w:rFonts w:ascii="GHEA Grapalat" w:hAnsi="GHEA Grapalat"/>
          <w:sz w:val="22"/>
          <w:szCs w:val="22"/>
        </w:rPr>
        <w:t xml:space="preserve">  </w:t>
      </w:r>
      <w:r w:rsidRPr="002C04C9">
        <w:rPr>
          <w:rFonts w:ascii="GHEA Grapalat" w:eastAsiaTheme="minorHAnsi" w:hAnsi="GHEA Grapalat" w:cstheme="minorBidi"/>
          <w:bCs/>
        </w:rPr>
        <w:t>между</w:t>
      </w:r>
    </w:p>
    <w:p w14:paraId="2E3957B8" w14:textId="77777777" w:rsidR="005B3A59" w:rsidRPr="002C04C9"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2C04C9">
        <w:rPr>
          <w:rStyle w:val="Strong"/>
          <w:rFonts w:ascii="GHEA Grapalat" w:hAnsi="GHEA Grapalat"/>
          <w:sz w:val="20"/>
          <w:szCs w:val="20"/>
        </w:rPr>
        <w:tab/>
      </w:r>
      <w:r w:rsidRPr="002C04C9">
        <w:rPr>
          <w:rStyle w:val="Strong"/>
          <w:rFonts w:ascii="GHEA Grapalat" w:hAnsi="GHEA Grapalat"/>
          <w:sz w:val="20"/>
          <w:szCs w:val="20"/>
        </w:rPr>
        <w:tab/>
      </w:r>
      <w:r w:rsidRPr="002C04C9">
        <w:rPr>
          <w:rStyle w:val="Strong"/>
          <w:rFonts w:ascii="GHEA Grapalat" w:hAnsi="GHEA Grapalat"/>
          <w:b w:val="0"/>
          <w:sz w:val="20"/>
          <w:szCs w:val="20"/>
        </w:rPr>
        <w:t xml:space="preserve">      номер заключаемого договора</w:t>
      </w:r>
      <w:r w:rsidRPr="002C04C9">
        <w:rPr>
          <w:rStyle w:val="Strong"/>
          <w:rFonts w:ascii="GHEA Grapalat" w:hAnsi="GHEA Grapalat"/>
          <w:b w:val="0"/>
          <w:sz w:val="20"/>
          <w:szCs w:val="20"/>
        </w:rPr>
        <w:tab/>
      </w:r>
      <w:r w:rsidRPr="002C04C9">
        <w:rPr>
          <w:rStyle w:val="Strong"/>
          <w:rFonts w:ascii="GHEA Grapalat" w:hAnsi="GHEA Grapalat"/>
          <w:b w:val="0"/>
          <w:sz w:val="20"/>
          <w:szCs w:val="20"/>
        </w:rPr>
        <w:tab/>
      </w:r>
      <w:r w:rsidRPr="002C04C9">
        <w:rPr>
          <w:rStyle w:val="Strong"/>
          <w:rFonts w:ascii="GHEA Grapalat" w:hAnsi="GHEA Grapalat"/>
          <w:b w:val="0"/>
          <w:sz w:val="20"/>
          <w:szCs w:val="20"/>
        </w:rPr>
        <w:tab/>
      </w:r>
    </w:p>
    <w:p w14:paraId="68E6E690" w14:textId="77777777" w:rsidR="005B3A59" w:rsidRPr="002C04C9"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rPr>
      </w:pPr>
      <w:r w:rsidRPr="002C04C9">
        <w:rPr>
          <w:rFonts w:ascii="GHEA Grapalat" w:hAnsi="GHEA Grapalat"/>
          <w:sz w:val="20"/>
          <w:szCs w:val="20"/>
          <w:u w:val="single"/>
        </w:rPr>
        <w:tab/>
      </w:r>
      <w:r w:rsidRPr="002C04C9">
        <w:rPr>
          <w:rFonts w:ascii="GHEA Grapalat" w:hAnsi="GHEA Grapalat"/>
          <w:sz w:val="20"/>
          <w:szCs w:val="20"/>
          <w:u w:val="single"/>
        </w:rPr>
        <w:tab/>
      </w:r>
      <w:r w:rsidRPr="002C04C9">
        <w:rPr>
          <w:rFonts w:ascii="GHEA Grapalat" w:hAnsi="GHEA Grapalat"/>
          <w:sz w:val="20"/>
          <w:szCs w:val="20"/>
          <w:u w:val="single"/>
        </w:rPr>
        <w:tab/>
      </w:r>
      <w:r w:rsidR="00875F09" w:rsidRPr="002C04C9">
        <w:rPr>
          <w:rFonts w:ascii="GHEA Grapalat" w:hAnsi="GHEA Grapalat"/>
          <w:sz w:val="20"/>
          <w:szCs w:val="20"/>
          <w:u w:val="single"/>
        </w:rPr>
        <w:t>_____</w:t>
      </w:r>
      <w:r w:rsidRPr="002C04C9">
        <w:rPr>
          <w:rFonts w:ascii="GHEA Grapalat" w:hAnsi="GHEA Grapalat"/>
          <w:sz w:val="20"/>
          <w:szCs w:val="20"/>
        </w:rPr>
        <w:t xml:space="preserve"> </w:t>
      </w:r>
      <w:r w:rsidRPr="002C04C9">
        <w:rPr>
          <w:rFonts w:ascii="GHEA Grapalat" w:eastAsiaTheme="minorHAnsi" w:hAnsi="GHEA Grapalat" w:cstheme="minorBidi"/>
        </w:rPr>
        <w:t xml:space="preserve">   (далее-бенефициар) и</w:t>
      </w:r>
      <w:r w:rsidRPr="002C04C9">
        <w:rPr>
          <w:rStyle w:val="Strong"/>
          <w:rFonts w:ascii="GHEA Grapalat" w:hAnsi="GHEA Grapalat"/>
          <w:b w:val="0"/>
          <w:sz w:val="20"/>
          <w:szCs w:val="20"/>
        </w:rPr>
        <w:t xml:space="preserve">   </w:t>
      </w:r>
      <w:r w:rsidRPr="002C04C9">
        <w:rPr>
          <w:rStyle w:val="Strong"/>
          <w:rFonts w:ascii="GHEA Grapalat" w:hAnsi="GHEA Grapalat"/>
          <w:b w:val="0"/>
          <w:sz w:val="20"/>
          <w:szCs w:val="20"/>
          <w:u w:val="single"/>
        </w:rPr>
        <w:tab/>
      </w:r>
      <w:r w:rsidRPr="002C04C9">
        <w:rPr>
          <w:rStyle w:val="Strong"/>
          <w:rFonts w:ascii="GHEA Grapalat" w:hAnsi="GHEA Grapalat"/>
          <w:b w:val="0"/>
          <w:sz w:val="20"/>
          <w:szCs w:val="20"/>
          <w:u w:val="single"/>
        </w:rPr>
        <w:tab/>
      </w:r>
      <w:r w:rsidRPr="002C04C9">
        <w:rPr>
          <w:rStyle w:val="Strong"/>
          <w:rFonts w:ascii="GHEA Grapalat" w:hAnsi="GHEA Grapalat"/>
          <w:b w:val="0"/>
          <w:sz w:val="20"/>
          <w:szCs w:val="20"/>
          <w:u w:val="single"/>
        </w:rPr>
        <w:tab/>
      </w:r>
      <w:r w:rsidRPr="002C04C9">
        <w:rPr>
          <w:rStyle w:val="Strong"/>
          <w:rFonts w:ascii="GHEA Grapalat" w:hAnsi="GHEA Grapalat"/>
          <w:b w:val="0"/>
          <w:sz w:val="20"/>
          <w:szCs w:val="20"/>
          <w:u w:val="single"/>
        </w:rPr>
        <w:tab/>
      </w:r>
      <w:r w:rsidRPr="002C04C9">
        <w:rPr>
          <w:rStyle w:val="Strong"/>
          <w:rFonts w:ascii="GHEA Grapalat" w:hAnsi="GHEA Grapalat"/>
          <w:b w:val="0"/>
          <w:sz w:val="20"/>
          <w:szCs w:val="20"/>
          <w:u w:val="single"/>
        </w:rPr>
        <w:tab/>
      </w:r>
      <w:r w:rsidR="00875F09" w:rsidRPr="002C04C9">
        <w:rPr>
          <w:rStyle w:val="Strong"/>
          <w:rFonts w:ascii="GHEA Grapalat" w:hAnsi="GHEA Grapalat"/>
          <w:b w:val="0"/>
          <w:sz w:val="20"/>
          <w:szCs w:val="20"/>
          <w:u w:val="single"/>
        </w:rPr>
        <w:t>____</w:t>
      </w:r>
      <w:r w:rsidRPr="002C04C9">
        <w:rPr>
          <w:rFonts w:eastAsiaTheme="minorHAnsi" w:cstheme="minorBidi"/>
        </w:rPr>
        <w:t xml:space="preserve">    </w:t>
      </w:r>
    </w:p>
    <w:p w14:paraId="7D280F68" w14:textId="77777777" w:rsidR="005B3A59" w:rsidRPr="002C04C9"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2C04C9">
        <w:rPr>
          <w:rStyle w:val="Strong"/>
          <w:rFonts w:ascii="GHEA Grapalat" w:hAnsi="GHEA Grapalat"/>
          <w:b w:val="0"/>
          <w:sz w:val="18"/>
          <w:szCs w:val="18"/>
        </w:rPr>
        <w:t>наименование заказчика</w:t>
      </w:r>
      <w:r w:rsidRPr="002C04C9">
        <w:rPr>
          <w:rStyle w:val="Strong"/>
          <w:rFonts w:ascii="GHEA Grapalat" w:hAnsi="GHEA Grapalat"/>
          <w:b w:val="0"/>
          <w:sz w:val="20"/>
          <w:szCs w:val="20"/>
        </w:rPr>
        <w:t xml:space="preserve">                                    </w:t>
      </w:r>
      <w:r w:rsidR="00875F09" w:rsidRPr="002C04C9">
        <w:rPr>
          <w:rStyle w:val="Strong"/>
          <w:rFonts w:ascii="GHEA Grapalat" w:hAnsi="GHEA Grapalat"/>
          <w:b w:val="0"/>
          <w:sz w:val="20"/>
          <w:szCs w:val="20"/>
        </w:rPr>
        <w:t xml:space="preserve">        </w:t>
      </w:r>
      <w:r w:rsidRPr="002C04C9">
        <w:rPr>
          <w:rStyle w:val="Strong"/>
          <w:rFonts w:ascii="GHEA Grapalat" w:hAnsi="GHEA Grapalat"/>
          <w:b w:val="0"/>
          <w:sz w:val="20"/>
          <w:szCs w:val="20"/>
        </w:rPr>
        <w:t>наименование отобранного участника</w:t>
      </w:r>
    </w:p>
    <w:p w14:paraId="04E3F49B" w14:textId="77777777" w:rsidR="005B3A59" w:rsidRPr="002C04C9" w:rsidRDefault="005B3A59" w:rsidP="005B3A59">
      <w:pPr>
        <w:pStyle w:val="NormalWeb"/>
        <w:shd w:val="clear" w:color="auto" w:fill="FFFFFF"/>
        <w:spacing w:before="0" w:beforeAutospacing="0" w:after="0" w:afterAutospacing="0"/>
        <w:ind w:left="-142"/>
        <w:rPr>
          <w:rFonts w:cs="Sylfaen"/>
          <w:vertAlign w:val="superscript"/>
        </w:rPr>
      </w:pPr>
      <w:r w:rsidRPr="002C04C9">
        <w:rPr>
          <w:rStyle w:val="Strong"/>
          <w:rFonts w:ascii="GHEA Grapalat" w:hAnsi="GHEA Grapalat"/>
          <w:b w:val="0"/>
          <w:sz w:val="20"/>
          <w:szCs w:val="20"/>
        </w:rPr>
        <w:t xml:space="preserve">                                                                </w:t>
      </w:r>
      <w:r w:rsidRPr="002C04C9">
        <w:rPr>
          <w:rStyle w:val="Strong"/>
          <w:rFonts w:ascii="GHEA Grapalat" w:hAnsi="GHEA Grapalat"/>
          <w:b w:val="0"/>
          <w:sz w:val="20"/>
          <w:szCs w:val="20"/>
        </w:rPr>
        <w:tab/>
      </w:r>
    </w:p>
    <w:p w14:paraId="382BA079" w14:textId="77777777" w:rsidR="005B3A59" w:rsidRPr="002C04C9" w:rsidRDefault="00875F09" w:rsidP="005B3A59">
      <w:pPr>
        <w:pStyle w:val="NormalWeb"/>
        <w:shd w:val="clear" w:color="auto" w:fill="FFFFFF"/>
        <w:spacing w:before="0" w:beforeAutospacing="0" w:after="0" w:afterAutospacing="0"/>
        <w:jc w:val="both"/>
        <w:rPr>
          <w:rFonts w:ascii="GHEA Grapalat" w:hAnsi="GHEA Grapalat"/>
          <w:sz w:val="20"/>
          <w:szCs w:val="20"/>
        </w:rPr>
      </w:pPr>
      <w:r w:rsidRPr="002C04C9">
        <w:rPr>
          <w:rFonts w:eastAsiaTheme="minorHAnsi" w:cstheme="minorBidi"/>
        </w:rPr>
        <w:t>(</w:t>
      </w:r>
      <w:r w:rsidRPr="002C04C9">
        <w:rPr>
          <w:rFonts w:ascii="GHEA Grapalat" w:eastAsiaTheme="minorHAnsi" w:hAnsi="GHEA Grapalat" w:cstheme="minorBidi"/>
        </w:rPr>
        <w:t>далее-принципал).</w:t>
      </w:r>
    </w:p>
    <w:p w14:paraId="7CB80457" w14:textId="77777777" w:rsidR="005B3A59" w:rsidRPr="002C04C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2C04C9">
        <w:rPr>
          <w:rStyle w:val="Strong"/>
          <w:rFonts w:ascii="GHEA Grapalat" w:hAnsi="GHEA Grapalat"/>
          <w:sz w:val="20"/>
          <w:szCs w:val="20"/>
        </w:rPr>
        <w:tab/>
      </w:r>
      <w:r w:rsidRPr="002C04C9">
        <w:rPr>
          <w:rStyle w:val="Strong"/>
          <w:rFonts w:ascii="GHEA Grapalat" w:hAnsi="GHEA Grapalat"/>
          <w:sz w:val="20"/>
          <w:szCs w:val="20"/>
        </w:rPr>
        <w:tab/>
      </w:r>
      <w:r w:rsidRPr="002C04C9">
        <w:rPr>
          <w:rFonts w:eastAsiaTheme="minorHAnsi" w:cstheme="minorBidi"/>
        </w:rPr>
        <w:t xml:space="preserve"> </w:t>
      </w:r>
    </w:p>
    <w:p w14:paraId="3A8B7B43" w14:textId="77777777" w:rsidR="005B3A59" w:rsidRPr="002C04C9"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2C04C9">
        <w:rPr>
          <w:rFonts w:ascii="GHEA Grapalat" w:eastAsiaTheme="minorHAnsi" w:hAnsi="GHEA Grapalat" w:cstheme="minorBidi"/>
        </w:rPr>
        <w:t xml:space="preserve">  2.  По гарантии ---------------------------------------------------------------------------- </w:t>
      </w:r>
    </w:p>
    <w:p w14:paraId="14048459" w14:textId="77777777" w:rsidR="005B3A59" w:rsidRPr="002C04C9"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2C04C9">
        <w:rPr>
          <w:rFonts w:ascii="GHEA Grapalat" w:eastAsiaTheme="minorHAnsi" w:hAnsi="GHEA Grapalat" w:cstheme="minorBidi"/>
          <w:sz w:val="18"/>
          <w:szCs w:val="18"/>
        </w:rPr>
        <w:t xml:space="preserve">                                                           наименование банка выдающего гарантию</w:t>
      </w:r>
    </w:p>
    <w:p w14:paraId="0C55F6FE" w14:textId="77777777" w:rsidR="005B3A59" w:rsidRPr="002C04C9"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14:paraId="58F12BA3" w14:textId="77777777" w:rsidR="00286CDB" w:rsidRPr="002C04C9"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2C04C9">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2C04C9">
        <w:rPr>
          <w:rFonts w:ascii="GHEA Grapalat" w:eastAsiaTheme="minorHAnsi" w:hAnsi="GHEA Grapalat" w:cstheme="minorBidi"/>
        </w:rPr>
        <w:t>-------------</w:t>
      </w:r>
      <w:r w:rsidRPr="002C04C9">
        <w:rPr>
          <w:rFonts w:ascii="GHEA Grapalat" w:eastAsiaTheme="minorHAnsi" w:hAnsi="GHEA Grapalat" w:cstheme="minorBidi"/>
        </w:rPr>
        <w:t xml:space="preserve"> </w:t>
      </w:r>
    </w:p>
    <w:p w14:paraId="3724035A" w14:textId="77777777" w:rsidR="00286CDB" w:rsidRPr="002C04C9"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2C04C9">
        <w:rPr>
          <w:rFonts w:ascii="GHEA Grapalat" w:eastAsiaTheme="minorHAnsi" w:hAnsi="GHEA Grapalat" w:cstheme="minorBidi"/>
          <w:sz w:val="18"/>
          <w:szCs w:val="18"/>
        </w:rPr>
        <w:t xml:space="preserve">                                                       сумма в цифрах и прописью</w:t>
      </w:r>
    </w:p>
    <w:p w14:paraId="7BA16630" w14:textId="77777777" w:rsidR="005B3A59" w:rsidRPr="002C04C9"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2C04C9">
        <w:rPr>
          <w:rFonts w:ascii="GHEA Grapalat" w:eastAsiaTheme="minorHAnsi" w:hAnsi="GHEA Grapalat" w:cstheme="minorBidi"/>
        </w:rPr>
        <w:t xml:space="preserve">                         </w:t>
      </w:r>
    </w:p>
    <w:p w14:paraId="79DA3F1D" w14:textId="77777777" w:rsidR="005B3A59" w:rsidRPr="002C04C9"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2C04C9">
        <w:rPr>
          <w:rFonts w:ascii="GHEA Grapalat" w:eastAsiaTheme="minorHAnsi" w:hAnsi="GHEA Grapalat" w:cstheme="minorBidi"/>
        </w:rPr>
        <w:t xml:space="preserve">(далее-сумма гарантии) в течение </w:t>
      </w:r>
      <w:r w:rsidR="009D5D73" w:rsidRPr="002C04C9">
        <w:rPr>
          <w:rFonts w:ascii="GHEA Grapalat" w:eastAsiaTheme="minorHAnsi" w:hAnsi="GHEA Grapalat" w:cstheme="minorBidi"/>
        </w:rPr>
        <w:t>пяти</w:t>
      </w:r>
      <w:r w:rsidRPr="002C04C9">
        <w:rPr>
          <w:rFonts w:ascii="GHEA Grapalat" w:eastAsiaTheme="minorHAnsi" w:hAnsi="GHEA Grapalat" w:cstheme="minorBidi"/>
        </w:rPr>
        <w:t xml:space="preserve"> </w:t>
      </w:r>
      <w:r w:rsidR="005B3A59" w:rsidRPr="002C04C9">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14:paraId="44B42928" w14:textId="77777777" w:rsidR="005B3A59" w:rsidRPr="002C04C9"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2C04C9">
        <w:rPr>
          <w:rFonts w:ascii="GHEA Grapalat" w:eastAsiaTheme="minorHAnsi" w:hAnsi="GHEA Grapalat" w:cstheme="minorBidi"/>
        </w:rPr>
        <w:t xml:space="preserve">             </w:t>
      </w:r>
      <w:r w:rsidRPr="002C04C9">
        <w:rPr>
          <w:rFonts w:ascii="GHEA Grapalat" w:eastAsiaTheme="minorHAnsi" w:hAnsi="GHEA Grapalat" w:cstheme="minorBidi"/>
          <w:sz w:val="18"/>
          <w:szCs w:val="18"/>
        </w:rPr>
        <w:t>расчетный счет</w:t>
      </w:r>
      <w:r w:rsidR="0067579D" w:rsidRPr="002C04C9">
        <w:rPr>
          <w:rFonts w:ascii="GHEA Grapalat" w:eastAsiaTheme="minorHAnsi" w:hAnsi="GHEA Grapalat" w:cstheme="minorBidi"/>
          <w:sz w:val="18"/>
          <w:szCs w:val="18"/>
        </w:rPr>
        <w:t>*</w:t>
      </w:r>
    </w:p>
    <w:p w14:paraId="4E9BB37B" w14:textId="77777777" w:rsidR="005B3A59" w:rsidRPr="002C04C9"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2C04C9">
        <w:rPr>
          <w:rStyle w:val="Strong"/>
          <w:rFonts w:ascii="GHEA Grapalat" w:hAnsi="GHEA Grapalat"/>
          <w:sz w:val="20"/>
          <w:szCs w:val="20"/>
        </w:rPr>
        <w:t xml:space="preserve">3. </w:t>
      </w:r>
      <w:r w:rsidRPr="002C04C9">
        <w:rPr>
          <w:rFonts w:ascii="GHEA Grapalat" w:eastAsiaTheme="minorHAnsi" w:hAnsi="GHEA Grapalat" w:cstheme="minorBidi"/>
        </w:rPr>
        <w:t>Настоящая гарантия является безотзывной.</w:t>
      </w:r>
    </w:p>
    <w:p w14:paraId="46414841" w14:textId="77777777" w:rsidR="005B3A59" w:rsidRPr="002C04C9"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17DC5E5" w14:textId="77777777" w:rsidR="005B3A59" w:rsidRPr="002C04C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2C04C9">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11DCBB0" w14:textId="77777777" w:rsidR="00D0114A" w:rsidRPr="002C04C9" w:rsidRDefault="00D0114A" w:rsidP="00D0114A">
      <w:pPr>
        <w:pStyle w:val="NormalWeb"/>
        <w:shd w:val="clear" w:color="auto" w:fill="FFFFFF"/>
        <w:ind w:firstLine="374"/>
        <w:contextualSpacing/>
        <w:jc w:val="both"/>
        <w:rPr>
          <w:rFonts w:ascii="GHEA Grapalat" w:eastAsiaTheme="minorHAnsi" w:hAnsi="GHEA Grapalat" w:cstheme="minorBidi"/>
        </w:rPr>
      </w:pPr>
      <w:r w:rsidRPr="002C04C9">
        <w:rPr>
          <w:rFonts w:ascii="GHEA Grapalat" w:eastAsiaTheme="minorHAnsi" w:hAnsi="GHEA Grapalat" w:cstheme="minorBidi"/>
        </w:rPr>
        <w:t>5. Гарантия действует</w:t>
      </w:r>
      <w:r w:rsidR="001F0970" w:rsidRPr="002C04C9">
        <w:rPr>
          <w:rFonts w:ascii="GHEA Grapalat" w:eastAsiaTheme="minorHAnsi" w:hAnsi="GHEA Grapalat" w:cstheme="minorBidi"/>
        </w:rPr>
        <w:t xml:space="preserve"> с момента выпуска и в силе  </w:t>
      </w:r>
      <w:r w:rsidRPr="002C04C9">
        <w:rPr>
          <w:rFonts w:ascii="GHEA Grapalat" w:eastAsiaTheme="minorHAnsi" w:hAnsi="GHEA Grapalat" w:cstheme="minorBidi"/>
        </w:rPr>
        <w:t>со дня вступления в силу договора N________________________ заключаемого  между  бенефициаром и</w:t>
      </w:r>
      <w:del w:id="25" w:author="Vardan" w:date="2023-07-07T23:48:00Z">
        <w:r w:rsidRPr="002C04C9" w:rsidDel="001F0970">
          <w:rPr>
            <w:rFonts w:ascii="GHEA Grapalat" w:eastAsiaTheme="minorHAnsi" w:hAnsi="GHEA Grapalat" w:cstheme="minorBidi"/>
          </w:rPr>
          <w:delText xml:space="preserve"> </w:delText>
        </w:r>
      </w:del>
      <w:r w:rsidRPr="002C04C9">
        <w:rPr>
          <w:rFonts w:ascii="GHEA Grapalat" w:eastAsiaTheme="minorHAnsi" w:hAnsi="GHEA Grapalat" w:cstheme="minorBidi"/>
        </w:rPr>
        <w:t xml:space="preserve">    </w:t>
      </w:r>
    </w:p>
    <w:p w14:paraId="4F1C158C" w14:textId="77777777" w:rsidR="00D0114A" w:rsidRPr="002C04C9" w:rsidRDefault="001F0970" w:rsidP="00D0114A">
      <w:pPr>
        <w:pStyle w:val="NormalWeb"/>
        <w:shd w:val="clear" w:color="auto" w:fill="FFFFFF"/>
        <w:ind w:firstLine="374"/>
        <w:contextualSpacing/>
        <w:jc w:val="both"/>
        <w:rPr>
          <w:rFonts w:ascii="GHEA Grapalat" w:eastAsiaTheme="minorHAnsi" w:hAnsi="GHEA Grapalat" w:cstheme="minorBidi"/>
        </w:rPr>
      </w:pPr>
      <w:r w:rsidRPr="002C04C9">
        <w:rPr>
          <w:rFonts w:ascii="GHEA Grapalat" w:eastAsiaTheme="minorHAnsi" w:hAnsi="GHEA Grapalat" w:cstheme="minorBidi"/>
          <w:sz w:val="18"/>
          <w:szCs w:val="18"/>
        </w:rPr>
        <w:t xml:space="preserve">                </w:t>
      </w:r>
      <w:r w:rsidR="00D0114A" w:rsidRPr="002C04C9">
        <w:rPr>
          <w:rFonts w:ascii="GHEA Grapalat" w:eastAsiaTheme="minorHAnsi" w:hAnsi="GHEA Grapalat" w:cstheme="minorBidi"/>
          <w:sz w:val="18"/>
          <w:szCs w:val="18"/>
        </w:rPr>
        <w:t>номер заключаемого договара</w:t>
      </w:r>
    </w:p>
    <w:p w14:paraId="03738A4F" w14:textId="77777777" w:rsidR="00D0114A" w:rsidRPr="002C04C9" w:rsidRDefault="00D0114A" w:rsidP="00D0114A">
      <w:pPr>
        <w:pStyle w:val="NormalWeb"/>
        <w:shd w:val="clear" w:color="auto" w:fill="FFFFFF"/>
        <w:ind w:firstLine="374"/>
        <w:contextualSpacing/>
        <w:jc w:val="both"/>
        <w:rPr>
          <w:rFonts w:ascii="GHEA Grapalat" w:eastAsiaTheme="minorHAnsi" w:hAnsi="GHEA Grapalat" w:cstheme="minorBidi"/>
        </w:rPr>
      </w:pPr>
    </w:p>
    <w:p w14:paraId="028DA223" w14:textId="77777777" w:rsidR="00D0114A" w:rsidRPr="002C04C9" w:rsidRDefault="001F0970" w:rsidP="00D0114A">
      <w:pPr>
        <w:pStyle w:val="NormalWeb"/>
        <w:shd w:val="clear" w:color="auto" w:fill="FFFFFF"/>
        <w:contextualSpacing/>
        <w:jc w:val="both"/>
        <w:rPr>
          <w:rFonts w:ascii="GHEA Grapalat" w:eastAsiaTheme="minorHAnsi" w:hAnsi="GHEA Grapalat" w:cstheme="minorBidi"/>
        </w:rPr>
      </w:pPr>
      <w:r w:rsidRPr="002C04C9">
        <w:rPr>
          <w:rFonts w:ascii="GHEA Grapalat" w:eastAsiaTheme="minorHAnsi" w:hAnsi="GHEA Grapalat" w:cstheme="minorBidi"/>
        </w:rPr>
        <w:t xml:space="preserve">принципалом </w:t>
      </w:r>
      <w:r w:rsidR="00D0114A" w:rsidRPr="002C04C9">
        <w:rPr>
          <w:rFonts w:ascii="GHEA Grapalat" w:eastAsiaTheme="minorHAnsi" w:hAnsi="GHEA Grapalat" w:cstheme="minorBidi"/>
        </w:rPr>
        <w:t>и  действует  в</w:t>
      </w:r>
      <w:r w:rsidR="00D0114A" w:rsidRPr="002C04C9">
        <w:rPr>
          <w:rFonts w:ascii="GHEA Grapalat" w:hAnsi="GHEA Grapalat"/>
        </w:rPr>
        <w:t>ключительно</w:t>
      </w:r>
      <w:r w:rsidR="00D0114A" w:rsidRPr="002C04C9">
        <w:rPr>
          <w:rFonts w:ascii="GHEA Grapalat" w:eastAsiaTheme="minorHAnsi" w:hAnsi="GHEA Grapalat" w:cstheme="minorBidi"/>
        </w:rPr>
        <w:t xml:space="preserve">  до  девяностого  рабочего  дня   следующего за днем </w:t>
      </w:r>
    </w:p>
    <w:p w14:paraId="0E91DD5A" w14:textId="77777777" w:rsidR="00D0114A" w:rsidRPr="002C04C9" w:rsidRDefault="00D0114A" w:rsidP="00D0114A">
      <w:pPr>
        <w:pStyle w:val="NormalWeb"/>
        <w:shd w:val="clear" w:color="auto" w:fill="FFFFFF"/>
        <w:contextualSpacing/>
        <w:jc w:val="both"/>
        <w:rPr>
          <w:rFonts w:ascii="GHEA Grapalat" w:eastAsiaTheme="minorHAnsi" w:hAnsi="GHEA Grapalat" w:cstheme="minorBidi"/>
          <w:sz w:val="18"/>
          <w:szCs w:val="18"/>
        </w:rPr>
      </w:pPr>
    </w:p>
    <w:p w14:paraId="0CE587DD" w14:textId="77777777" w:rsidR="00D0114A" w:rsidRPr="002C04C9" w:rsidRDefault="00D0114A" w:rsidP="00D0114A">
      <w:pPr>
        <w:pStyle w:val="NormalWeb"/>
        <w:shd w:val="clear" w:color="auto" w:fill="FFFFFF"/>
        <w:contextualSpacing/>
        <w:jc w:val="center"/>
        <w:rPr>
          <w:rFonts w:eastAsiaTheme="minorHAnsi" w:cstheme="minorBidi"/>
        </w:rPr>
      </w:pPr>
      <w:r w:rsidRPr="002C04C9">
        <w:rPr>
          <w:rFonts w:ascii="GHEA Grapalat" w:eastAsiaTheme="minorHAnsi" w:hAnsi="GHEA Grapalat" w:cstheme="minorBidi"/>
        </w:rPr>
        <w:t>-----------------------------------------------------------------------------------------------------------</w:t>
      </w:r>
      <w:r w:rsidRPr="002C04C9">
        <w:rPr>
          <w:rFonts w:eastAsiaTheme="minorHAnsi" w:cstheme="minorBidi"/>
        </w:rPr>
        <w:t xml:space="preserve"> .                    </w:t>
      </w:r>
      <w:r w:rsidRPr="002C04C9">
        <w:rPr>
          <w:rFonts w:ascii="GHEA Grapalat" w:hAnsi="GHEA Grapalat"/>
          <w:sz w:val="16"/>
          <w:szCs w:val="16"/>
        </w:rPr>
        <w:t>крайний   срок</w:t>
      </w:r>
      <w:r w:rsidRPr="002C04C9">
        <w:rPr>
          <w:rFonts w:ascii="GHEA Grapalat" w:eastAsiaTheme="minorHAnsi" w:hAnsi="GHEA Grapalat" w:cstheme="minorBidi"/>
          <w:sz w:val="16"/>
          <w:szCs w:val="16"/>
        </w:rPr>
        <w:t xml:space="preserve"> оказания услуг</w:t>
      </w:r>
      <w:r w:rsidRPr="002C04C9">
        <w:rPr>
          <w:rFonts w:ascii="GHEA Grapalat" w:hAnsi="GHEA Grapalat"/>
          <w:sz w:val="16"/>
          <w:szCs w:val="16"/>
        </w:rPr>
        <w:t>, предусмотренный заключаемым договором, включая гарантийный срок</w:t>
      </w:r>
    </w:p>
    <w:p w14:paraId="5C99DC4F" w14:textId="77777777" w:rsidR="002B36B3" w:rsidRPr="002C04C9" w:rsidRDefault="00D0114A" w:rsidP="00D0114A">
      <w:pPr>
        <w:pStyle w:val="NormalWeb"/>
        <w:shd w:val="clear" w:color="auto" w:fill="FFFFFF"/>
        <w:contextualSpacing/>
        <w:jc w:val="both"/>
        <w:rPr>
          <w:rFonts w:ascii="GHEA Grapalat" w:eastAsiaTheme="minorHAnsi" w:hAnsi="GHEA Grapalat" w:cstheme="minorBidi"/>
        </w:rPr>
      </w:pPr>
      <w:r w:rsidRPr="002C04C9">
        <w:rPr>
          <w:rFonts w:ascii="GHEA Grapalat" w:eastAsiaTheme="minorHAnsi" w:hAnsi="GHEA Grapalat" w:cstheme="minorBidi"/>
        </w:rPr>
        <w:lastRenderedPageBreak/>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2B36B3" w:rsidRPr="002C04C9">
        <w:rPr>
          <w:rFonts w:ascii="GHEA Grapalat" w:eastAsiaTheme="minorHAnsi" w:hAnsi="GHEA Grapalat" w:cstheme="minorBidi"/>
        </w:rPr>
        <w:t xml:space="preserve"> -------------------------------------------------------------</w:t>
      </w:r>
      <w:r w:rsidRPr="002C04C9">
        <w:rPr>
          <w:rFonts w:ascii="GHEA Grapalat" w:eastAsiaTheme="minorHAnsi" w:hAnsi="GHEA Grapalat" w:cstheme="minorBidi"/>
        </w:rPr>
        <w:t xml:space="preserve"> </w:t>
      </w:r>
    </w:p>
    <w:p w14:paraId="15A5B74A" w14:textId="77777777" w:rsidR="002B36B3" w:rsidRPr="002C04C9" w:rsidRDefault="002B36B3" w:rsidP="002B36B3">
      <w:pPr>
        <w:pStyle w:val="NormalWeb"/>
        <w:shd w:val="clear" w:color="auto" w:fill="FFFFFF"/>
        <w:contextualSpacing/>
        <w:jc w:val="both"/>
        <w:rPr>
          <w:rFonts w:ascii="GHEA Grapalat" w:eastAsiaTheme="minorHAnsi" w:hAnsi="GHEA Grapalat" w:cstheme="minorBidi"/>
        </w:rPr>
      </w:pPr>
      <w:r w:rsidRPr="002C04C9">
        <w:rPr>
          <w:rStyle w:val="Strong"/>
          <w:sz w:val="20"/>
          <w:szCs w:val="20"/>
        </w:rPr>
        <w:t xml:space="preserve">                                                                                              </w:t>
      </w:r>
      <w:r w:rsidRPr="002C04C9">
        <w:rPr>
          <w:rStyle w:val="Strong"/>
          <w:b w:val="0"/>
          <w:bCs w:val="0"/>
          <w:sz w:val="20"/>
          <w:szCs w:val="20"/>
        </w:rPr>
        <w:t>адрес эл. почты секретаря</w:t>
      </w:r>
    </w:p>
    <w:p w14:paraId="11755DA3" w14:textId="77777777" w:rsidR="00D0114A" w:rsidRPr="002C04C9" w:rsidRDefault="00D0114A" w:rsidP="00D0114A">
      <w:pPr>
        <w:pStyle w:val="NormalWeb"/>
        <w:shd w:val="clear" w:color="auto" w:fill="FFFFFF"/>
        <w:contextualSpacing/>
        <w:jc w:val="both"/>
        <w:rPr>
          <w:rFonts w:ascii="GHEA Grapalat" w:eastAsiaTheme="minorHAnsi" w:hAnsi="GHEA Grapalat" w:cstheme="minorBidi"/>
        </w:rPr>
      </w:pPr>
      <w:r w:rsidRPr="002C04C9">
        <w:rPr>
          <w:rFonts w:ascii="GHEA Grapalat" w:eastAsiaTheme="minorHAnsi" w:hAnsi="GHEA Grapalat" w:cstheme="minorBidi"/>
        </w:rPr>
        <w:t xml:space="preserve">указанный в приглашении к процедуре закупкок, организованной с целью заключения договора упомянутого в пункте 1 настоящей гарантии. </w:t>
      </w:r>
    </w:p>
    <w:p w14:paraId="5E960231" w14:textId="77777777" w:rsidR="005B3A59" w:rsidRPr="002C04C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2C04C9">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3BDEF2AF" w14:textId="77777777" w:rsidR="00D273E6" w:rsidRPr="002C04C9"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310F817" w14:textId="77777777" w:rsidR="005B3A59" w:rsidRPr="002C04C9" w:rsidRDefault="005B3A59" w:rsidP="005B3A59">
      <w:pPr>
        <w:pStyle w:val="NormalWeb"/>
        <w:shd w:val="clear" w:color="auto" w:fill="FFFFFF"/>
        <w:ind w:firstLine="374"/>
        <w:contextualSpacing/>
        <w:jc w:val="both"/>
        <w:rPr>
          <w:rFonts w:ascii="GHEA Grapalat" w:eastAsiaTheme="minorHAnsi" w:hAnsi="GHEA Grapalat" w:cstheme="minorBidi"/>
        </w:rPr>
      </w:pPr>
      <w:r w:rsidRPr="002C04C9">
        <w:rPr>
          <w:rFonts w:ascii="GHEA Grapalat" w:eastAsiaTheme="minorHAnsi" w:hAnsi="GHEA Grapalat" w:cstheme="minorBidi"/>
        </w:rPr>
        <w:t xml:space="preserve">1) копии заключенного договора N _____________________, включая </w:t>
      </w:r>
    </w:p>
    <w:p w14:paraId="6D0A865C" w14:textId="77777777" w:rsidR="005B3A59" w:rsidRPr="002C04C9" w:rsidRDefault="005B3A59" w:rsidP="005B3A59">
      <w:pPr>
        <w:pStyle w:val="NormalWeb"/>
        <w:shd w:val="clear" w:color="auto" w:fill="FFFFFF"/>
        <w:contextualSpacing/>
        <w:jc w:val="both"/>
        <w:rPr>
          <w:rFonts w:ascii="GHEA Grapalat" w:eastAsiaTheme="minorHAnsi" w:hAnsi="GHEA Grapalat" w:cstheme="minorBidi"/>
          <w:sz w:val="18"/>
          <w:szCs w:val="18"/>
        </w:rPr>
      </w:pPr>
      <w:r w:rsidRPr="002C04C9">
        <w:rPr>
          <w:rFonts w:eastAsiaTheme="minorHAnsi" w:cstheme="minorBidi"/>
        </w:rPr>
        <w:t xml:space="preserve">                                                               </w:t>
      </w:r>
      <w:r w:rsidR="00D273E6" w:rsidRPr="002C04C9">
        <w:rPr>
          <w:rFonts w:eastAsiaTheme="minorHAnsi" w:cstheme="minorBidi"/>
        </w:rPr>
        <w:t xml:space="preserve">          </w:t>
      </w:r>
      <w:r w:rsidRPr="002C04C9">
        <w:rPr>
          <w:rFonts w:ascii="GHEA Grapalat" w:eastAsiaTheme="minorHAnsi" w:hAnsi="GHEA Grapalat" w:cstheme="minorBidi"/>
          <w:sz w:val="18"/>
          <w:szCs w:val="18"/>
        </w:rPr>
        <w:t>номер заключаемого договара</w:t>
      </w:r>
    </w:p>
    <w:p w14:paraId="47D168F0" w14:textId="77777777" w:rsidR="005B3A59" w:rsidRPr="002C04C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2C04C9">
        <w:rPr>
          <w:rFonts w:ascii="GHEA Grapalat" w:eastAsiaTheme="minorHAnsi" w:hAnsi="GHEA Grapalat" w:cstheme="minorBidi"/>
        </w:rPr>
        <w:t>копии внесенных  в него изменений, дополнительных соглашений,</w:t>
      </w:r>
    </w:p>
    <w:p w14:paraId="47B3A038" w14:textId="77777777" w:rsidR="005B3A59" w:rsidRPr="002C04C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11666CC" w14:textId="77777777" w:rsidR="005B3A59" w:rsidRPr="002C04C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2C04C9">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rsidRPr="002C04C9">
        <w:fldChar w:fldCharType="begin"/>
      </w:r>
      <w:r w:rsidRPr="002C04C9">
        <w:instrText>HYPERLINK "http://www.procurement.am"</w:instrText>
      </w:r>
      <w:r w:rsidRPr="002C04C9">
        <w:fldChar w:fldCharType="separate"/>
      </w:r>
      <w:r w:rsidRPr="002C04C9">
        <w:rPr>
          <w:rStyle w:val="Hyperlink"/>
          <w:rFonts w:ascii="GHEA Grapalat" w:hAnsi="GHEA Grapalat"/>
          <w:color w:val="auto"/>
          <w:sz w:val="20"/>
          <w:szCs w:val="20"/>
        </w:rPr>
        <w:t>www.procurement.am</w:t>
      </w:r>
      <w:r w:rsidRPr="002C04C9">
        <w:fldChar w:fldCharType="end"/>
      </w:r>
      <w:r w:rsidRPr="002C04C9">
        <w:rPr>
          <w:rFonts w:ascii="GHEA Grapalat" w:eastAsiaTheme="minorHAnsi" w:hAnsi="GHEA Grapalat" w:cstheme="minorBidi"/>
        </w:rPr>
        <w:t xml:space="preserve"> .</w:t>
      </w:r>
    </w:p>
    <w:p w14:paraId="637293DF" w14:textId="77777777" w:rsidR="005B3A59" w:rsidRPr="002C04C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D9FC434" w14:textId="77777777" w:rsidR="005B3A59" w:rsidRPr="002C04C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2C04C9">
        <w:rPr>
          <w:rFonts w:ascii="GHEA Grapalat" w:eastAsiaTheme="minorHAnsi" w:hAnsi="GHEA Grapalat" w:cstheme="minorBidi"/>
        </w:rPr>
        <w:t>7.</w:t>
      </w:r>
      <w:r w:rsidRPr="002C04C9">
        <w:t xml:space="preserve"> </w:t>
      </w:r>
      <w:r w:rsidRPr="002C04C9">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3536D1D6" w14:textId="77777777" w:rsidR="005B3A59" w:rsidRPr="002C04C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31CDB82" w14:textId="77777777" w:rsidR="005B3A59" w:rsidRPr="002C04C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2C04C9">
        <w:rPr>
          <w:rFonts w:ascii="GHEA Grapalat" w:eastAsiaTheme="minorHAnsi" w:hAnsi="GHEA Grapalat" w:cstheme="minorBidi"/>
        </w:rPr>
        <w:t>8.</w:t>
      </w:r>
      <w:r w:rsidRPr="002C04C9">
        <w:t xml:space="preserve"> </w:t>
      </w:r>
      <w:r w:rsidRPr="002C04C9">
        <w:rPr>
          <w:rFonts w:ascii="GHEA Grapalat" w:eastAsiaTheme="minorHAnsi" w:hAnsi="GHEA Grapalat" w:cstheme="minorBidi"/>
        </w:rPr>
        <w:t>Лицо, выдающее гарантию, отклоняет требование бенефициара, если:</w:t>
      </w:r>
    </w:p>
    <w:p w14:paraId="551DB8C2" w14:textId="77777777" w:rsidR="005B3A59" w:rsidRPr="002C04C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2C04C9">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045BC98" w14:textId="77777777" w:rsidR="005B3A59" w:rsidRPr="002C04C9"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2C04C9">
        <w:rPr>
          <w:rFonts w:ascii="GHEA Grapalat" w:eastAsiaTheme="minorHAnsi" w:hAnsi="GHEA Grapalat" w:cstheme="minorBidi"/>
        </w:rPr>
        <w:t>2) требование представлено по истечении срока, установленного гарантией.</w:t>
      </w:r>
    </w:p>
    <w:p w14:paraId="3E61166B" w14:textId="77777777" w:rsidR="005B3A59" w:rsidRPr="002C04C9"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14:paraId="2DA5E2CF" w14:textId="77777777" w:rsidR="005B3A59" w:rsidRPr="002C04C9"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2C04C9">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4FFAF42B" w14:textId="77777777" w:rsidR="005B3A59" w:rsidRPr="002C04C9"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2C04C9">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6975EEB5" w14:textId="77777777" w:rsidR="005B3A59" w:rsidRPr="002C04C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2C04C9">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6C5394D4" w14:textId="77777777" w:rsidR="005B3A59" w:rsidRPr="002C04C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D818B9D" w14:textId="77777777" w:rsidR="005B3A59" w:rsidRPr="002C04C9"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rPr>
      </w:pPr>
      <w:r w:rsidRPr="002C04C9">
        <w:rPr>
          <w:rFonts w:ascii="GHEA Grapalat" w:hAnsi="GHEA Grapalat"/>
          <w:sz w:val="20"/>
          <w:szCs w:val="20"/>
        </w:rPr>
        <w:t>Руководитель исполнительного органа</w:t>
      </w:r>
      <w:r w:rsidRPr="002C04C9">
        <w:rPr>
          <w:rFonts w:ascii="GHEA Grapalat" w:hAnsi="GHEA Grapalat"/>
          <w:sz w:val="20"/>
          <w:szCs w:val="20"/>
          <w:u w:val="single"/>
        </w:rPr>
        <w:tab/>
      </w:r>
      <w:r w:rsidRPr="002C04C9">
        <w:rPr>
          <w:rFonts w:ascii="GHEA Grapalat" w:hAnsi="GHEA Grapalat"/>
          <w:sz w:val="20"/>
          <w:szCs w:val="20"/>
          <w:u w:val="single"/>
        </w:rPr>
        <w:tab/>
      </w:r>
      <w:r w:rsidRPr="002C04C9">
        <w:rPr>
          <w:rFonts w:ascii="GHEA Grapalat" w:hAnsi="GHEA Grapalat"/>
          <w:sz w:val="20"/>
          <w:szCs w:val="20"/>
          <w:u w:val="single"/>
        </w:rPr>
        <w:tab/>
      </w:r>
      <w:r w:rsidRPr="002C04C9">
        <w:rPr>
          <w:rFonts w:ascii="GHEA Grapalat" w:hAnsi="GHEA Grapalat"/>
          <w:sz w:val="20"/>
          <w:szCs w:val="20"/>
          <w:u w:val="single"/>
        </w:rPr>
        <w:tab/>
      </w:r>
      <w:r w:rsidRPr="002C04C9">
        <w:rPr>
          <w:rFonts w:ascii="GHEA Grapalat" w:hAnsi="GHEA Grapalat"/>
          <w:sz w:val="20"/>
          <w:szCs w:val="20"/>
          <w:u w:val="single"/>
        </w:rPr>
        <w:tab/>
      </w:r>
      <w:r w:rsidRPr="002C04C9">
        <w:rPr>
          <w:rFonts w:ascii="GHEA Grapalat" w:hAnsi="GHEA Grapalat"/>
          <w:sz w:val="20"/>
          <w:szCs w:val="20"/>
          <w:u w:val="single"/>
        </w:rPr>
        <w:tab/>
      </w:r>
    </w:p>
    <w:p w14:paraId="4DD5F6F4" w14:textId="77777777" w:rsidR="005B3A59" w:rsidRPr="002C04C9"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r w:rsidRPr="002C04C9">
        <w:rPr>
          <w:rFonts w:ascii="GHEA Grapalat" w:hAnsi="GHEA Grapalat"/>
          <w:sz w:val="20"/>
          <w:szCs w:val="20"/>
          <w:u w:val="single"/>
        </w:rPr>
        <w:tab/>
      </w:r>
      <w:r w:rsidRPr="002C04C9">
        <w:rPr>
          <w:rFonts w:ascii="GHEA Grapalat" w:hAnsi="GHEA Grapalat"/>
          <w:sz w:val="20"/>
          <w:szCs w:val="20"/>
          <w:u w:val="single"/>
        </w:rPr>
        <w:tab/>
      </w:r>
      <w:r w:rsidRPr="002C04C9">
        <w:rPr>
          <w:rFonts w:ascii="GHEA Grapalat" w:hAnsi="GHEA Grapalat"/>
          <w:sz w:val="20"/>
          <w:szCs w:val="20"/>
          <w:u w:val="single"/>
        </w:rPr>
        <w:tab/>
      </w:r>
      <w:r w:rsidRPr="002C04C9">
        <w:rPr>
          <w:rFonts w:ascii="GHEA Grapalat" w:hAnsi="GHEA Grapalat"/>
          <w:sz w:val="20"/>
          <w:szCs w:val="20"/>
          <w:u w:val="single"/>
        </w:rPr>
        <w:tab/>
      </w:r>
      <w:r w:rsidRPr="002C04C9">
        <w:rPr>
          <w:rFonts w:ascii="GHEA Grapalat" w:hAnsi="GHEA Grapalat"/>
          <w:sz w:val="20"/>
          <w:szCs w:val="20"/>
          <w:u w:val="single"/>
        </w:rPr>
        <w:tab/>
      </w:r>
      <w:r w:rsidRPr="002C04C9">
        <w:rPr>
          <w:rFonts w:ascii="GHEA Grapalat" w:hAnsi="GHEA Grapalat"/>
          <w:sz w:val="20"/>
          <w:szCs w:val="20"/>
          <w:u w:val="single"/>
        </w:rPr>
        <w:tab/>
      </w:r>
      <w:r w:rsidRPr="002C04C9">
        <w:rPr>
          <w:rFonts w:ascii="GHEA Grapalat" w:hAnsi="GHEA Grapalat"/>
          <w:sz w:val="20"/>
          <w:szCs w:val="20"/>
          <w:u w:val="single"/>
        </w:rPr>
        <w:tab/>
      </w:r>
      <w:r w:rsidRPr="002C04C9">
        <w:rPr>
          <w:rFonts w:ascii="GHEA Grapalat" w:hAnsi="GHEA Grapalat"/>
          <w:sz w:val="20"/>
          <w:szCs w:val="20"/>
          <w:u w:val="single"/>
        </w:rPr>
        <w:tab/>
      </w:r>
      <w:r w:rsidRPr="002C04C9">
        <w:rPr>
          <w:rFonts w:ascii="GHEA Grapalat" w:hAnsi="GHEA Grapalat"/>
          <w:sz w:val="20"/>
          <w:szCs w:val="20"/>
          <w:u w:val="single"/>
        </w:rPr>
        <w:tab/>
      </w:r>
    </w:p>
    <w:p w14:paraId="246FBE37" w14:textId="77777777" w:rsidR="005B3A59" w:rsidRPr="002C04C9"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2C04C9">
        <w:rPr>
          <w:rFonts w:ascii="GHEA Grapalat" w:hAnsi="GHEA Grapalat" w:cs="Sylfaen"/>
          <w:vertAlign w:val="superscript"/>
        </w:rPr>
        <w:t xml:space="preserve">                                                        число, месяц, год</w:t>
      </w:r>
    </w:p>
    <w:p w14:paraId="6DE11A12" w14:textId="77777777" w:rsidR="005B3A59" w:rsidRPr="002C04C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FB2196D" w14:textId="77777777" w:rsidR="005B3A59" w:rsidRPr="002C04C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E86523A" w14:textId="77777777" w:rsidR="001005B0" w:rsidRPr="002C04C9" w:rsidRDefault="001005B0" w:rsidP="00B46D58">
      <w:pPr>
        <w:widowControl w:val="0"/>
        <w:spacing w:after="160"/>
        <w:ind w:left="567" w:right="565"/>
        <w:jc w:val="center"/>
        <w:rPr>
          <w:rFonts w:ascii="GHEA Grapalat" w:hAnsi="GHEA Grapalat"/>
          <w:b/>
        </w:rPr>
      </w:pPr>
    </w:p>
    <w:p w14:paraId="220D36A4" w14:textId="77777777" w:rsidR="001005B0" w:rsidRPr="002C04C9" w:rsidRDefault="001005B0" w:rsidP="00B46D58">
      <w:pPr>
        <w:widowControl w:val="0"/>
        <w:spacing w:after="160"/>
        <w:ind w:left="567" w:right="565"/>
        <w:jc w:val="center"/>
        <w:rPr>
          <w:rFonts w:ascii="GHEA Grapalat" w:hAnsi="GHEA Grapalat"/>
          <w:b/>
        </w:rPr>
      </w:pPr>
    </w:p>
    <w:p w14:paraId="6FF5F490" w14:textId="77777777" w:rsidR="00E15A1C" w:rsidRPr="002C04C9" w:rsidRDefault="00E15A1C" w:rsidP="000A214C">
      <w:pPr>
        <w:widowControl w:val="0"/>
        <w:spacing w:after="160"/>
        <w:jc w:val="right"/>
        <w:rPr>
          <w:rFonts w:ascii="GHEA Grapalat" w:hAnsi="GHEA Grapalat"/>
          <w:i/>
        </w:rPr>
      </w:pPr>
    </w:p>
    <w:p w14:paraId="49B420FD" w14:textId="77777777" w:rsidR="00E15A1C" w:rsidRPr="002C04C9" w:rsidRDefault="00E15A1C" w:rsidP="000A214C">
      <w:pPr>
        <w:widowControl w:val="0"/>
        <w:spacing w:after="160"/>
        <w:jc w:val="right"/>
        <w:rPr>
          <w:rFonts w:ascii="GHEA Grapalat" w:hAnsi="GHEA Grapalat"/>
          <w:i/>
        </w:rPr>
      </w:pPr>
    </w:p>
    <w:p w14:paraId="1E625A50" w14:textId="77777777" w:rsidR="00E15A1C" w:rsidRPr="002C04C9" w:rsidRDefault="00E15A1C" w:rsidP="000A214C">
      <w:pPr>
        <w:widowControl w:val="0"/>
        <w:spacing w:after="160"/>
        <w:jc w:val="right"/>
        <w:rPr>
          <w:rFonts w:ascii="GHEA Grapalat" w:hAnsi="GHEA Grapalat"/>
          <w:i/>
        </w:rPr>
      </w:pPr>
    </w:p>
    <w:p w14:paraId="3E2F5EB8" w14:textId="77777777" w:rsidR="00E15A1C" w:rsidRPr="002C04C9" w:rsidRDefault="00E15A1C" w:rsidP="000A214C">
      <w:pPr>
        <w:widowControl w:val="0"/>
        <w:spacing w:after="160"/>
        <w:jc w:val="right"/>
        <w:rPr>
          <w:rFonts w:ascii="GHEA Grapalat" w:hAnsi="GHEA Grapalat"/>
          <w:i/>
        </w:rPr>
      </w:pPr>
    </w:p>
    <w:p w14:paraId="3A518067" w14:textId="77777777" w:rsidR="00E15A1C" w:rsidRPr="002C04C9" w:rsidRDefault="00E15A1C" w:rsidP="000A214C">
      <w:pPr>
        <w:widowControl w:val="0"/>
        <w:spacing w:after="160"/>
        <w:jc w:val="right"/>
        <w:rPr>
          <w:rFonts w:ascii="GHEA Grapalat" w:hAnsi="GHEA Grapalat"/>
          <w:i/>
        </w:rPr>
      </w:pPr>
    </w:p>
    <w:p w14:paraId="63B7B4CD" w14:textId="77777777" w:rsidR="000A4ACC" w:rsidRPr="002C04C9" w:rsidRDefault="000A4ACC">
      <w:pPr>
        <w:rPr>
          <w:rFonts w:ascii="GHEA Grapalat" w:hAnsi="GHEA Grapalat"/>
          <w:i/>
        </w:rPr>
      </w:pPr>
      <w:r w:rsidRPr="002C04C9">
        <w:rPr>
          <w:rFonts w:ascii="GHEA Grapalat" w:hAnsi="GHEA Grapalat"/>
          <w:i/>
        </w:rPr>
        <w:br w:type="page"/>
      </w:r>
    </w:p>
    <w:p w14:paraId="199FFDF5" w14:textId="77777777" w:rsidR="000A214C" w:rsidRPr="002C04C9" w:rsidRDefault="000A214C" w:rsidP="000A214C">
      <w:pPr>
        <w:widowControl w:val="0"/>
        <w:spacing w:after="160"/>
        <w:jc w:val="right"/>
        <w:rPr>
          <w:rFonts w:ascii="GHEA Grapalat" w:hAnsi="GHEA Grapalat" w:cs="GHEA Grapalat"/>
          <w:i/>
        </w:rPr>
      </w:pPr>
      <w:r w:rsidRPr="002C04C9">
        <w:rPr>
          <w:rFonts w:ascii="GHEA Grapalat" w:hAnsi="GHEA Grapalat"/>
          <w:i/>
        </w:rPr>
        <w:lastRenderedPageBreak/>
        <w:t>Приложение № 5.1</w:t>
      </w:r>
    </w:p>
    <w:p w14:paraId="29DE5F8B" w14:textId="675AC5E3" w:rsidR="000A214C" w:rsidRPr="002C04C9" w:rsidRDefault="000A214C" w:rsidP="000A214C">
      <w:pPr>
        <w:widowControl w:val="0"/>
        <w:spacing w:after="160"/>
        <w:jc w:val="right"/>
        <w:rPr>
          <w:rFonts w:ascii="GHEA Grapalat" w:hAnsi="GHEA Grapalat" w:cs="GHEA Grapalat"/>
          <w:i/>
          <w:sz w:val="36"/>
          <w:szCs w:val="36"/>
        </w:rPr>
      </w:pPr>
      <w:r w:rsidRPr="002C04C9">
        <w:rPr>
          <w:rFonts w:ascii="GHEA Grapalat" w:hAnsi="GHEA Grapalat"/>
          <w:i/>
        </w:rPr>
        <w:t xml:space="preserve">к Приглашению на </w:t>
      </w:r>
      <w:r w:rsidR="007D6B26">
        <w:rPr>
          <w:rFonts w:ascii="GHEA Grapalat" w:hAnsi="GHEA Grapalat"/>
          <w:i/>
        </w:rPr>
        <w:t>запрос котировок</w:t>
      </w:r>
      <w:r w:rsidRPr="002C04C9">
        <w:rPr>
          <w:rFonts w:ascii="GHEA Grapalat" w:hAnsi="GHEA Grapalat"/>
          <w:i/>
        </w:rPr>
        <w:br/>
        <w:t xml:space="preserve">под кодом </w:t>
      </w:r>
      <w:r w:rsidR="007D6B26" w:rsidRPr="002C04C9">
        <w:rPr>
          <w:rFonts w:ascii="GHEA Grapalat" w:hAnsi="GHEA Grapalat"/>
          <w:b/>
        </w:rPr>
        <w:t>HFF-NTsDzB-2025/</w:t>
      </w:r>
      <w:r w:rsidR="007D6B26" w:rsidRPr="002C04C9">
        <w:rPr>
          <w:rFonts w:ascii="GHEA Grapalat" w:hAnsi="GHEA Grapalat"/>
          <w:b/>
          <w:i/>
        </w:rPr>
        <w:t>5</w:t>
      </w:r>
      <w:r w:rsidRPr="002C04C9">
        <w:rPr>
          <w:rStyle w:val="FootnoteReference"/>
          <w:rFonts w:ascii="GHEA Grapalat" w:hAnsi="GHEA Grapalat"/>
          <w:i/>
          <w:sz w:val="36"/>
          <w:szCs w:val="36"/>
        </w:rPr>
        <w:footnoteReference w:customMarkFollows="1" w:id="13"/>
        <w:t>*</w:t>
      </w:r>
    </w:p>
    <w:p w14:paraId="53043288" w14:textId="77777777" w:rsidR="00AF4211" w:rsidRPr="002C04C9" w:rsidRDefault="00AF4211" w:rsidP="000A214C">
      <w:pPr>
        <w:widowControl w:val="0"/>
        <w:spacing w:after="160"/>
        <w:jc w:val="center"/>
        <w:rPr>
          <w:rFonts w:ascii="GHEA Grapalat" w:hAnsi="GHEA Grapalat"/>
          <w:b/>
        </w:rPr>
      </w:pPr>
    </w:p>
    <w:p w14:paraId="63137FD8" w14:textId="77777777" w:rsidR="000A214C" w:rsidRPr="002C04C9" w:rsidRDefault="000A214C" w:rsidP="000A214C">
      <w:pPr>
        <w:widowControl w:val="0"/>
        <w:spacing w:after="160"/>
        <w:jc w:val="center"/>
        <w:rPr>
          <w:rFonts w:ascii="GHEA Grapalat" w:hAnsi="GHEA Grapalat" w:cs="GHEA Grapalat"/>
          <w:b/>
        </w:rPr>
      </w:pPr>
      <w:r w:rsidRPr="002C04C9">
        <w:rPr>
          <w:rFonts w:ascii="GHEA Grapalat" w:hAnsi="GHEA Grapalat"/>
          <w:b/>
        </w:rPr>
        <w:t xml:space="preserve">СОГЛАШЕНИЕ О НЕУСТОЙКЕ </w:t>
      </w:r>
    </w:p>
    <w:p w14:paraId="7E1C65A5" w14:textId="77777777" w:rsidR="000A214C" w:rsidRPr="002C04C9" w:rsidRDefault="000A214C" w:rsidP="000A214C">
      <w:pPr>
        <w:widowControl w:val="0"/>
        <w:spacing w:after="160"/>
        <w:jc w:val="center"/>
        <w:rPr>
          <w:rFonts w:ascii="GHEA Grapalat" w:hAnsi="GHEA Grapalat" w:cs="GHEA Grapalat"/>
          <w:b/>
        </w:rPr>
      </w:pPr>
      <w:r w:rsidRPr="002C04C9">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2C04C9" w14:paraId="3150F820" w14:textId="77777777" w:rsidTr="000745BE">
        <w:tc>
          <w:tcPr>
            <w:tcW w:w="4786" w:type="dxa"/>
          </w:tcPr>
          <w:p w14:paraId="22746587" w14:textId="77777777" w:rsidR="000A214C" w:rsidRPr="002C04C9" w:rsidRDefault="000A214C" w:rsidP="000745BE">
            <w:pPr>
              <w:widowControl w:val="0"/>
              <w:spacing w:after="160"/>
              <w:rPr>
                <w:rFonts w:ascii="GHEA Grapalat" w:hAnsi="GHEA Grapalat" w:cs="GHEA Grapalat"/>
                <w:b/>
              </w:rPr>
            </w:pPr>
            <w:r w:rsidRPr="002C04C9">
              <w:rPr>
                <w:rFonts w:ascii="GHEA Grapalat" w:hAnsi="GHEA Grapalat"/>
              </w:rPr>
              <w:t>г. Ереван</w:t>
            </w:r>
          </w:p>
        </w:tc>
        <w:tc>
          <w:tcPr>
            <w:tcW w:w="4500" w:type="dxa"/>
          </w:tcPr>
          <w:p w14:paraId="6667A5D0" w14:textId="77777777" w:rsidR="000A214C" w:rsidRPr="002C04C9" w:rsidRDefault="000A214C" w:rsidP="000745BE">
            <w:pPr>
              <w:widowControl w:val="0"/>
              <w:spacing w:after="160"/>
              <w:jc w:val="right"/>
              <w:rPr>
                <w:rFonts w:ascii="GHEA Grapalat" w:hAnsi="GHEA Grapalat" w:cs="GHEA Grapalat"/>
                <w:b/>
              </w:rPr>
            </w:pPr>
            <w:r w:rsidRPr="002C04C9">
              <w:rPr>
                <w:rFonts w:ascii="GHEA Grapalat" w:hAnsi="GHEA Grapalat"/>
              </w:rPr>
              <w:t>"</w:t>
            </w:r>
            <w:r w:rsidRPr="002C04C9">
              <w:rPr>
                <w:rFonts w:ascii="GHEA Grapalat" w:hAnsi="GHEA Grapalat"/>
              </w:rPr>
              <w:tab/>
              <w:t xml:space="preserve">" </w:t>
            </w:r>
            <w:r w:rsidRPr="002C04C9">
              <w:rPr>
                <w:rFonts w:ascii="GHEA Grapalat" w:hAnsi="GHEA Grapalat"/>
              </w:rPr>
              <w:tab/>
              <w:t>20</w:t>
            </w:r>
            <w:r w:rsidRPr="002C04C9">
              <w:rPr>
                <w:rFonts w:ascii="GHEA Grapalat" w:hAnsi="GHEA Grapalat"/>
              </w:rPr>
              <w:tab/>
              <w:t>г.</w:t>
            </w:r>
            <w:r w:rsidRPr="002C04C9">
              <w:rPr>
                <w:rStyle w:val="FootnoteReference"/>
                <w:rFonts w:ascii="GHEA Grapalat" w:hAnsi="GHEA Grapalat"/>
              </w:rPr>
              <w:footnoteReference w:customMarkFollows="1" w:id="14"/>
              <w:t>**</w:t>
            </w:r>
          </w:p>
        </w:tc>
      </w:tr>
    </w:tbl>
    <w:p w14:paraId="0A4BBC1E" w14:textId="77777777" w:rsidR="000A214C" w:rsidRPr="002C04C9" w:rsidRDefault="000A214C" w:rsidP="000A214C">
      <w:pPr>
        <w:widowControl w:val="0"/>
        <w:spacing w:after="160"/>
        <w:rPr>
          <w:rFonts w:ascii="GHEA Grapalat" w:hAnsi="GHEA Grapalat" w:cs="GHEA Grapalat"/>
          <w:b/>
        </w:rPr>
      </w:pPr>
    </w:p>
    <w:p w14:paraId="167C923C" w14:textId="77777777" w:rsidR="000A214C" w:rsidRPr="002C04C9" w:rsidRDefault="000A214C" w:rsidP="000A214C">
      <w:pPr>
        <w:widowControl w:val="0"/>
        <w:jc w:val="both"/>
        <w:rPr>
          <w:rFonts w:ascii="GHEA Grapalat" w:hAnsi="GHEA Grapalat" w:cs="GHEA Grapalat"/>
          <w:u w:val="single"/>
          <w:vertAlign w:val="subscript"/>
        </w:rPr>
      </w:pPr>
      <w:r w:rsidRPr="002C04C9">
        <w:rPr>
          <w:rFonts w:ascii="GHEA Grapalat" w:hAnsi="GHEA Grapalat"/>
        </w:rPr>
        <w:t>_______________________________________________, в лице директора Компании,</w:t>
      </w:r>
    </w:p>
    <w:p w14:paraId="4402B847" w14:textId="77777777" w:rsidR="000A214C" w:rsidRPr="002C04C9" w:rsidRDefault="000A214C" w:rsidP="000A214C">
      <w:pPr>
        <w:widowControl w:val="0"/>
        <w:spacing w:after="160"/>
        <w:ind w:left="1843"/>
        <w:jc w:val="both"/>
        <w:rPr>
          <w:rFonts w:ascii="GHEA Grapalat" w:hAnsi="GHEA Grapalat"/>
          <w:vertAlign w:val="superscript"/>
        </w:rPr>
      </w:pPr>
      <w:r w:rsidRPr="002C04C9">
        <w:rPr>
          <w:rFonts w:ascii="GHEA Grapalat" w:hAnsi="GHEA Grapalat"/>
          <w:vertAlign w:val="superscript"/>
        </w:rPr>
        <w:t>наименование Компании</w:t>
      </w:r>
    </w:p>
    <w:p w14:paraId="37644347" w14:textId="77777777" w:rsidR="000A214C" w:rsidRPr="002C04C9" w:rsidRDefault="000A214C" w:rsidP="000A214C">
      <w:pPr>
        <w:widowControl w:val="0"/>
        <w:jc w:val="both"/>
        <w:rPr>
          <w:rFonts w:ascii="GHEA Grapalat" w:hAnsi="GHEA Grapalat"/>
        </w:rPr>
      </w:pPr>
      <w:r w:rsidRPr="002C04C9">
        <w:rPr>
          <w:rFonts w:ascii="GHEA Grapalat" w:hAnsi="GHEA Grapalat"/>
        </w:rPr>
        <w:t>_________________________________________________________________________</w:t>
      </w:r>
    </w:p>
    <w:p w14:paraId="1C75B936" w14:textId="77777777" w:rsidR="000A214C" w:rsidRPr="002C04C9" w:rsidRDefault="000A214C" w:rsidP="000A214C">
      <w:pPr>
        <w:widowControl w:val="0"/>
        <w:spacing w:after="160"/>
        <w:jc w:val="center"/>
        <w:rPr>
          <w:rFonts w:ascii="GHEA Grapalat" w:hAnsi="GHEA Grapalat"/>
          <w:vertAlign w:val="superscript"/>
        </w:rPr>
      </w:pPr>
      <w:r w:rsidRPr="002C04C9">
        <w:rPr>
          <w:rFonts w:ascii="GHEA Grapalat" w:hAnsi="GHEA Grapalat"/>
          <w:vertAlign w:val="superscript"/>
        </w:rPr>
        <w:t>имя, фамилия, паспортные данные директора компании</w:t>
      </w:r>
    </w:p>
    <w:p w14:paraId="6B4F0BDB" w14:textId="77777777" w:rsidR="000A214C" w:rsidRPr="002C04C9" w:rsidRDefault="000A214C" w:rsidP="000A214C">
      <w:pPr>
        <w:widowControl w:val="0"/>
        <w:spacing w:after="160"/>
        <w:jc w:val="both"/>
        <w:rPr>
          <w:rFonts w:ascii="GHEA Grapalat" w:hAnsi="GHEA Grapalat" w:cs="GHEA Grapalat"/>
        </w:rPr>
      </w:pPr>
      <w:r w:rsidRPr="002C04C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5286B616" w14:textId="77777777" w:rsidR="000A214C" w:rsidRPr="002C04C9" w:rsidRDefault="000A214C" w:rsidP="000A214C">
      <w:pPr>
        <w:widowControl w:val="0"/>
        <w:spacing w:after="160"/>
        <w:jc w:val="center"/>
        <w:rPr>
          <w:rFonts w:ascii="GHEA Grapalat" w:hAnsi="GHEA Grapalat" w:cs="GHEA Grapalat"/>
          <w:b/>
          <w:bCs/>
        </w:rPr>
      </w:pPr>
      <w:r w:rsidRPr="002C04C9">
        <w:rPr>
          <w:rFonts w:ascii="GHEA Grapalat" w:hAnsi="GHEA Grapalat"/>
          <w:b/>
        </w:rPr>
        <w:t>1. Предмет соглашения</w:t>
      </w:r>
    </w:p>
    <w:p w14:paraId="150448A1" w14:textId="77777777" w:rsidR="000A214C" w:rsidRPr="002C04C9" w:rsidRDefault="000A214C" w:rsidP="000A214C">
      <w:pPr>
        <w:widowControl w:val="0"/>
        <w:tabs>
          <w:tab w:val="left" w:pos="567"/>
        </w:tabs>
        <w:jc w:val="both"/>
        <w:rPr>
          <w:rFonts w:ascii="GHEA Grapalat" w:hAnsi="GHEA Grapalat" w:cs="GHEA Grapalat"/>
          <w:spacing w:val="-6"/>
        </w:rPr>
      </w:pPr>
      <w:r w:rsidRPr="002C04C9">
        <w:rPr>
          <w:rFonts w:ascii="GHEA Grapalat" w:hAnsi="GHEA Grapalat"/>
        </w:rPr>
        <w:t>1</w:t>
      </w:r>
      <w:r w:rsidRPr="002C04C9">
        <w:rPr>
          <w:rFonts w:ascii="GHEA Grapalat" w:hAnsi="GHEA Grapalat"/>
          <w:spacing w:val="-6"/>
        </w:rPr>
        <w:t>.1.</w:t>
      </w:r>
      <w:r w:rsidRPr="002C04C9">
        <w:rPr>
          <w:rFonts w:ascii="GHEA Grapalat" w:hAnsi="GHEA Grapalat"/>
          <w:spacing w:val="-6"/>
        </w:rPr>
        <w:tab/>
        <w:t xml:space="preserve">Компания участвует в организованной ___________________ *(далее — Заказчик) </w:t>
      </w:r>
    </w:p>
    <w:p w14:paraId="60630BC6" w14:textId="77777777" w:rsidR="000A214C" w:rsidRPr="002C04C9" w:rsidRDefault="000A214C" w:rsidP="000A214C">
      <w:pPr>
        <w:widowControl w:val="0"/>
        <w:tabs>
          <w:tab w:val="left" w:pos="284"/>
        </w:tabs>
        <w:spacing w:after="160"/>
        <w:ind w:left="5245"/>
        <w:jc w:val="both"/>
        <w:rPr>
          <w:rFonts w:ascii="GHEA Grapalat" w:hAnsi="GHEA Grapalat" w:cs="GHEA Grapalat"/>
        </w:rPr>
      </w:pPr>
      <w:r w:rsidRPr="002C04C9">
        <w:rPr>
          <w:rFonts w:ascii="GHEA Grapalat" w:hAnsi="GHEA Grapalat"/>
          <w:vertAlign w:val="superscript"/>
        </w:rPr>
        <w:t>наименование заказчика</w:t>
      </w:r>
    </w:p>
    <w:p w14:paraId="52C7891D" w14:textId="77777777" w:rsidR="000A214C" w:rsidRPr="002C04C9" w:rsidRDefault="000A214C" w:rsidP="000A214C">
      <w:pPr>
        <w:widowControl w:val="0"/>
        <w:jc w:val="both"/>
        <w:rPr>
          <w:rFonts w:ascii="GHEA Grapalat" w:hAnsi="GHEA Grapalat" w:cs="GHEA Grapalat"/>
        </w:rPr>
      </w:pPr>
      <w:r w:rsidRPr="002C04C9">
        <w:rPr>
          <w:rFonts w:ascii="GHEA Grapalat" w:hAnsi="GHEA Grapalat"/>
        </w:rPr>
        <w:t>процедуре закупок под кодом ____________________________________________ *.</w:t>
      </w:r>
    </w:p>
    <w:p w14:paraId="4BE403BD" w14:textId="77777777" w:rsidR="000A214C" w:rsidRPr="002C04C9" w:rsidRDefault="000A214C" w:rsidP="000A214C">
      <w:pPr>
        <w:widowControl w:val="0"/>
        <w:spacing w:after="160"/>
        <w:ind w:left="5245"/>
        <w:jc w:val="both"/>
        <w:rPr>
          <w:rFonts w:ascii="GHEA Grapalat" w:hAnsi="GHEA Grapalat" w:cs="GHEA Grapalat"/>
        </w:rPr>
      </w:pPr>
      <w:r w:rsidRPr="002C04C9">
        <w:rPr>
          <w:rFonts w:ascii="GHEA Grapalat" w:hAnsi="GHEA Grapalat"/>
          <w:vertAlign w:val="superscript"/>
        </w:rPr>
        <w:t>код процедуры</w:t>
      </w:r>
    </w:p>
    <w:p w14:paraId="05703A36" w14:textId="77777777" w:rsidR="000A214C" w:rsidRPr="002C04C9" w:rsidRDefault="000A214C" w:rsidP="000A214C">
      <w:pPr>
        <w:rPr>
          <w:rFonts w:ascii="GHEA Grapalat" w:hAnsi="GHEA Grapalat"/>
        </w:rPr>
      </w:pPr>
      <w:r w:rsidRPr="002C04C9">
        <w:rPr>
          <w:rFonts w:ascii="GHEA Grapalat" w:hAnsi="GHEA Grapalat"/>
        </w:rPr>
        <w:br w:type="page"/>
      </w:r>
    </w:p>
    <w:p w14:paraId="3D75E735" w14:textId="77777777" w:rsidR="000A214C" w:rsidRPr="002C04C9" w:rsidRDefault="000A214C" w:rsidP="000A214C">
      <w:pPr>
        <w:widowControl w:val="0"/>
        <w:tabs>
          <w:tab w:val="left" w:pos="1134"/>
        </w:tabs>
        <w:spacing w:after="160"/>
        <w:ind w:firstLine="567"/>
        <w:jc w:val="both"/>
        <w:rPr>
          <w:rFonts w:ascii="GHEA Grapalat" w:hAnsi="GHEA Grapalat" w:cs="GHEA Grapalat"/>
        </w:rPr>
      </w:pPr>
      <w:r w:rsidRPr="002C04C9">
        <w:rPr>
          <w:rFonts w:ascii="GHEA Grapalat" w:hAnsi="GHEA Grapalat"/>
        </w:rPr>
        <w:lastRenderedPageBreak/>
        <w:t>1.2.</w:t>
      </w:r>
      <w:r w:rsidRPr="002C04C9">
        <w:rPr>
          <w:rFonts w:ascii="GHEA Grapalat" w:hAnsi="GHEA Grapalat"/>
        </w:rPr>
        <w:tab/>
        <w:t>В качестве обеспечения исполнения договора, заключаемого в</w:t>
      </w:r>
      <w:r w:rsidRPr="002C04C9">
        <w:rPr>
          <w:rFonts w:ascii="Courier New" w:hAnsi="Courier New" w:cs="Courier New"/>
        </w:rPr>
        <w:t> </w:t>
      </w:r>
      <w:r w:rsidRPr="002C04C9">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6F33C1EE" w14:textId="77777777" w:rsidR="000A214C" w:rsidRPr="002C04C9" w:rsidRDefault="000A214C" w:rsidP="000A214C">
      <w:pPr>
        <w:widowControl w:val="0"/>
        <w:tabs>
          <w:tab w:val="left" w:pos="1134"/>
        </w:tabs>
        <w:spacing w:after="160"/>
        <w:ind w:firstLine="567"/>
        <w:jc w:val="both"/>
        <w:rPr>
          <w:rFonts w:ascii="GHEA Grapalat" w:hAnsi="GHEA Grapalat" w:cs="GHEA Grapalat"/>
        </w:rPr>
      </w:pPr>
      <w:r w:rsidRPr="002C04C9">
        <w:rPr>
          <w:rFonts w:ascii="GHEA Grapalat" w:hAnsi="GHEA Grapalat"/>
        </w:rPr>
        <w:t>1.3.</w:t>
      </w:r>
      <w:r w:rsidRPr="002C04C9">
        <w:rPr>
          <w:rFonts w:ascii="GHEA Grapalat" w:hAnsi="GHEA Grapalat"/>
        </w:rPr>
        <w:tab/>
        <w:t>Подписав платежное требование (далее — Требование), прилагаемое к</w:t>
      </w:r>
      <w:r w:rsidRPr="002C04C9">
        <w:t> </w:t>
      </w:r>
      <w:r w:rsidRPr="002C04C9">
        <w:rPr>
          <w:rFonts w:ascii="GHEA Grapalat" w:hAnsi="GHEA Grapalat"/>
        </w:rPr>
        <w:t xml:space="preserve">настоящему Соглашению о неустойке, Компания безотзывно соглашается, что: </w:t>
      </w:r>
    </w:p>
    <w:p w14:paraId="2FA3B3F5" w14:textId="77777777" w:rsidR="000A214C" w:rsidRPr="002C04C9" w:rsidRDefault="000A214C" w:rsidP="000A214C">
      <w:pPr>
        <w:widowControl w:val="0"/>
        <w:tabs>
          <w:tab w:val="left" w:pos="1134"/>
        </w:tabs>
        <w:spacing w:after="160"/>
        <w:ind w:firstLine="567"/>
        <w:jc w:val="both"/>
        <w:rPr>
          <w:rFonts w:ascii="GHEA Grapalat" w:hAnsi="GHEA Grapalat" w:cs="GHEA Grapalat"/>
        </w:rPr>
      </w:pPr>
      <w:r w:rsidRPr="002C04C9">
        <w:rPr>
          <w:rFonts w:ascii="GHEA Grapalat" w:hAnsi="GHEA Grapalat"/>
        </w:rPr>
        <w:t>а)</w:t>
      </w:r>
      <w:r w:rsidRPr="002C04C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63B9871" w14:textId="77777777" w:rsidR="000A214C" w:rsidRPr="002C04C9" w:rsidRDefault="000A214C" w:rsidP="000A214C">
      <w:pPr>
        <w:widowControl w:val="0"/>
        <w:tabs>
          <w:tab w:val="left" w:pos="1134"/>
        </w:tabs>
        <w:spacing w:after="160"/>
        <w:ind w:firstLine="567"/>
        <w:jc w:val="both"/>
        <w:rPr>
          <w:rFonts w:ascii="GHEA Grapalat" w:hAnsi="GHEA Grapalat" w:cs="GHEA Grapalat"/>
        </w:rPr>
      </w:pPr>
      <w:r w:rsidRPr="002C04C9">
        <w:rPr>
          <w:rFonts w:ascii="GHEA Grapalat" w:hAnsi="GHEA Grapalat"/>
        </w:rPr>
        <w:t>б)</w:t>
      </w:r>
      <w:r w:rsidRPr="002C04C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27540A1C" w14:textId="77777777" w:rsidR="000A214C" w:rsidRPr="002C04C9" w:rsidRDefault="000A214C" w:rsidP="000A214C">
      <w:pPr>
        <w:widowControl w:val="0"/>
        <w:tabs>
          <w:tab w:val="left" w:pos="1134"/>
        </w:tabs>
        <w:spacing w:after="160"/>
        <w:ind w:firstLine="567"/>
        <w:jc w:val="both"/>
        <w:rPr>
          <w:rFonts w:ascii="GHEA Grapalat" w:hAnsi="GHEA Grapalat" w:cs="GHEA Grapalat"/>
        </w:rPr>
      </w:pPr>
      <w:r w:rsidRPr="002C04C9">
        <w:rPr>
          <w:rFonts w:ascii="GHEA Grapalat" w:hAnsi="GHEA Grapalat"/>
        </w:rPr>
        <w:t>в)</w:t>
      </w:r>
      <w:r w:rsidRPr="002C04C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5E148C97" w14:textId="77777777" w:rsidR="000A214C" w:rsidRPr="002C04C9" w:rsidRDefault="000A214C" w:rsidP="000A214C">
      <w:pPr>
        <w:widowControl w:val="0"/>
        <w:tabs>
          <w:tab w:val="left" w:pos="1134"/>
        </w:tabs>
        <w:spacing w:after="160"/>
        <w:ind w:firstLine="567"/>
        <w:jc w:val="both"/>
        <w:rPr>
          <w:rFonts w:ascii="GHEA Grapalat" w:hAnsi="GHEA Grapalat" w:cs="GHEA Grapalat"/>
        </w:rPr>
      </w:pPr>
      <w:r w:rsidRPr="002C04C9">
        <w:rPr>
          <w:rFonts w:ascii="GHEA Grapalat" w:hAnsi="GHEA Grapalat"/>
        </w:rPr>
        <w:t>г)</w:t>
      </w:r>
      <w:r w:rsidRPr="002C04C9">
        <w:rPr>
          <w:rFonts w:ascii="GHEA Grapalat" w:hAnsi="GHEA Grapalat"/>
        </w:rPr>
        <w:tab/>
        <w:t>Компания подтверждает, что акцептовала Требование в полном размере суммы неустойки.</w:t>
      </w:r>
    </w:p>
    <w:p w14:paraId="55627471" w14:textId="77777777" w:rsidR="000A214C" w:rsidRPr="002C04C9" w:rsidRDefault="000A214C" w:rsidP="000A214C">
      <w:pPr>
        <w:widowControl w:val="0"/>
        <w:tabs>
          <w:tab w:val="left" w:pos="1134"/>
        </w:tabs>
        <w:spacing w:after="160"/>
        <w:ind w:firstLine="567"/>
        <w:jc w:val="both"/>
        <w:rPr>
          <w:rFonts w:ascii="GHEA Grapalat" w:hAnsi="GHEA Grapalat" w:cs="GHEA Grapalat"/>
        </w:rPr>
      </w:pPr>
      <w:r w:rsidRPr="002C04C9">
        <w:rPr>
          <w:rFonts w:ascii="GHEA Grapalat" w:hAnsi="GHEA Grapalat"/>
        </w:rPr>
        <w:t>д)</w:t>
      </w:r>
      <w:r w:rsidRPr="002C04C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D19E8FE" w14:textId="77777777" w:rsidR="000A214C" w:rsidRPr="002C04C9" w:rsidRDefault="000A214C" w:rsidP="000A214C">
      <w:pPr>
        <w:widowControl w:val="0"/>
        <w:tabs>
          <w:tab w:val="left" w:pos="1134"/>
        </w:tabs>
        <w:spacing w:after="160"/>
        <w:ind w:firstLine="567"/>
        <w:jc w:val="both"/>
        <w:rPr>
          <w:rFonts w:ascii="GHEA Grapalat" w:hAnsi="GHEA Grapalat" w:cs="GHEA Grapalat"/>
        </w:rPr>
      </w:pPr>
      <w:r w:rsidRPr="002C04C9">
        <w:rPr>
          <w:rFonts w:ascii="GHEA Grapalat" w:hAnsi="GHEA Grapalat"/>
        </w:rPr>
        <w:t>1.</w:t>
      </w:r>
      <w:r w:rsidR="00E15531" w:rsidRPr="002C04C9">
        <w:rPr>
          <w:rFonts w:ascii="GHEA Grapalat" w:hAnsi="GHEA Grapalat"/>
        </w:rPr>
        <w:t>4</w:t>
      </w:r>
      <w:r w:rsidRPr="002C04C9">
        <w:rPr>
          <w:rFonts w:ascii="GHEA Grapalat" w:hAnsi="GHEA Grapalat"/>
        </w:rPr>
        <w:t>.</w:t>
      </w:r>
      <w:r w:rsidRPr="002C04C9">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2C04C9">
        <w:rPr>
          <w:rFonts w:ascii="Courier New" w:hAnsi="Courier New" w:cs="Courier New"/>
        </w:rPr>
        <w:t> </w:t>
      </w:r>
      <w:r w:rsidRPr="002C04C9">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60C3F3A" w14:textId="77777777" w:rsidR="000A214C" w:rsidRPr="002C04C9" w:rsidRDefault="000A214C" w:rsidP="000A214C">
      <w:pPr>
        <w:widowControl w:val="0"/>
        <w:tabs>
          <w:tab w:val="left" w:pos="1134"/>
        </w:tabs>
        <w:spacing w:after="160"/>
        <w:ind w:firstLine="567"/>
        <w:jc w:val="both"/>
        <w:rPr>
          <w:rFonts w:ascii="GHEA Grapalat" w:hAnsi="GHEA Grapalat" w:cs="GHEA Grapalat"/>
        </w:rPr>
      </w:pPr>
      <w:r w:rsidRPr="002C04C9">
        <w:rPr>
          <w:rFonts w:ascii="GHEA Grapalat" w:hAnsi="GHEA Grapalat"/>
        </w:rPr>
        <w:t>1.</w:t>
      </w:r>
      <w:r w:rsidR="00E15531" w:rsidRPr="002C04C9">
        <w:rPr>
          <w:rFonts w:ascii="GHEA Grapalat" w:hAnsi="GHEA Grapalat"/>
        </w:rPr>
        <w:t>5</w:t>
      </w:r>
      <w:r w:rsidRPr="002C04C9">
        <w:rPr>
          <w:rFonts w:ascii="GHEA Grapalat" w:hAnsi="GHEA Grapalat"/>
        </w:rPr>
        <w:t>.</w:t>
      </w:r>
      <w:r w:rsidRPr="002C04C9">
        <w:rPr>
          <w:rFonts w:ascii="GHEA Grapalat" w:hAnsi="GHEA Grapalat"/>
        </w:rPr>
        <w:tab/>
        <w:t>Заказчик может представить в Банк-плательщик иные дополнительные документы.</w:t>
      </w:r>
    </w:p>
    <w:p w14:paraId="3EE25D93" w14:textId="77777777" w:rsidR="000A214C" w:rsidRPr="002C04C9" w:rsidRDefault="000A214C" w:rsidP="000A214C">
      <w:pPr>
        <w:widowControl w:val="0"/>
        <w:tabs>
          <w:tab w:val="left" w:pos="1134"/>
        </w:tabs>
        <w:spacing w:after="160"/>
        <w:ind w:firstLine="567"/>
        <w:jc w:val="both"/>
        <w:rPr>
          <w:rFonts w:ascii="GHEA Grapalat" w:hAnsi="GHEA Grapalat" w:cs="GHEA Grapalat"/>
        </w:rPr>
      </w:pPr>
      <w:r w:rsidRPr="002C04C9">
        <w:rPr>
          <w:rFonts w:ascii="GHEA Grapalat" w:hAnsi="GHEA Grapalat"/>
        </w:rPr>
        <w:t>1.</w:t>
      </w:r>
      <w:r w:rsidR="009F3736" w:rsidRPr="002C04C9">
        <w:rPr>
          <w:rFonts w:ascii="GHEA Grapalat" w:hAnsi="GHEA Grapalat"/>
        </w:rPr>
        <w:t>6</w:t>
      </w:r>
      <w:r w:rsidRPr="002C04C9">
        <w:rPr>
          <w:rFonts w:ascii="GHEA Grapalat" w:hAnsi="GHEA Grapalat"/>
        </w:rPr>
        <w:t>. Банк не несет какой-либо ответственности за риски (понесенные</w:t>
      </w:r>
      <w:r w:rsidRPr="002C04C9">
        <w:rPr>
          <w:rFonts w:ascii="Courier New" w:hAnsi="Courier New" w:cs="Courier New"/>
        </w:rPr>
        <w:t> </w:t>
      </w:r>
      <w:r w:rsidRPr="002C04C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2C04C9">
        <w:rPr>
          <w:rFonts w:ascii="Courier New" w:hAnsi="Courier New" w:cs="Courier New"/>
        </w:rPr>
        <w:t> </w:t>
      </w:r>
      <w:r w:rsidRPr="002C04C9">
        <w:rPr>
          <w:rFonts w:ascii="GHEA Grapalat" w:hAnsi="GHEA Grapalat"/>
        </w:rPr>
        <w:t>Требовании. Банк не обязан проверять факты нарушения Компанией условий договора.</w:t>
      </w:r>
    </w:p>
    <w:p w14:paraId="0D2CB183" w14:textId="77777777" w:rsidR="000A214C" w:rsidRPr="002C04C9" w:rsidRDefault="000A214C" w:rsidP="000A214C">
      <w:pPr>
        <w:widowControl w:val="0"/>
        <w:tabs>
          <w:tab w:val="left" w:pos="1134"/>
        </w:tabs>
        <w:spacing w:after="160"/>
        <w:ind w:firstLine="567"/>
        <w:jc w:val="both"/>
        <w:rPr>
          <w:rFonts w:ascii="GHEA Grapalat" w:hAnsi="GHEA Grapalat" w:cs="GHEA Grapalat"/>
        </w:rPr>
      </w:pPr>
      <w:r w:rsidRPr="002C04C9">
        <w:rPr>
          <w:rFonts w:ascii="GHEA Grapalat" w:hAnsi="GHEA Grapalat"/>
        </w:rPr>
        <w:t>1.</w:t>
      </w:r>
      <w:r w:rsidR="009F3736" w:rsidRPr="002C04C9">
        <w:rPr>
          <w:rFonts w:ascii="GHEA Grapalat" w:hAnsi="GHEA Grapalat"/>
        </w:rPr>
        <w:t>7</w:t>
      </w:r>
      <w:r w:rsidRPr="002C04C9">
        <w:rPr>
          <w:rFonts w:ascii="GHEA Grapalat" w:hAnsi="GHEA Grapalat"/>
        </w:rPr>
        <w:t>.</w:t>
      </w:r>
      <w:r w:rsidRPr="002C04C9">
        <w:rPr>
          <w:rFonts w:ascii="GHEA Grapalat" w:hAnsi="GHEA Grapalat"/>
        </w:rPr>
        <w:tab/>
        <w:t xml:space="preserve">В случае если имеющихся на счете Компании средств недостаточно, Банк-плательщик в течение 2 (двух) рабочих дней после получения платежного </w:t>
      </w:r>
      <w:r w:rsidRPr="002C04C9">
        <w:rPr>
          <w:rFonts w:ascii="GHEA Grapalat" w:hAnsi="GHEA Grapalat"/>
        </w:rPr>
        <w:lastRenderedPageBreak/>
        <w:t>требования должен в письменной форме уведомить Заказчика.</w:t>
      </w:r>
    </w:p>
    <w:p w14:paraId="06A2B1A8" w14:textId="77777777" w:rsidR="000A214C" w:rsidRPr="002C04C9" w:rsidRDefault="000A214C" w:rsidP="000A214C">
      <w:pPr>
        <w:widowControl w:val="0"/>
        <w:tabs>
          <w:tab w:val="left" w:pos="1134"/>
        </w:tabs>
        <w:spacing w:after="160"/>
        <w:ind w:firstLine="567"/>
        <w:jc w:val="both"/>
        <w:rPr>
          <w:rFonts w:ascii="GHEA Grapalat" w:hAnsi="GHEA Grapalat" w:cs="GHEA Grapalat"/>
        </w:rPr>
      </w:pPr>
      <w:r w:rsidRPr="002C04C9">
        <w:rPr>
          <w:rFonts w:ascii="GHEA Grapalat" w:hAnsi="GHEA Grapalat"/>
        </w:rPr>
        <w:t>1.</w:t>
      </w:r>
      <w:r w:rsidR="009F3736" w:rsidRPr="002C04C9">
        <w:rPr>
          <w:rFonts w:ascii="GHEA Grapalat" w:hAnsi="GHEA Grapalat"/>
        </w:rPr>
        <w:t>8</w:t>
      </w:r>
      <w:r w:rsidRPr="002C04C9">
        <w:rPr>
          <w:rFonts w:ascii="GHEA Grapalat" w:hAnsi="GHEA Grapalat"/>
        </w:rPr>
        <w:t>.</w:t>
      </w:r>
      <w:r w:rsidRPr="002C04C9">
        <w:rPr>
          <w:rFonts w:ascii="GHEA Grapalat" w:hAnsi="GHEA Grapalat"/>
        </w:rPr>
        <w:tab/>
        <w:t>В случае если в течение десяти рабочих дней после представления в</w:t>
      </w:r>
      <w:r w:rsidRPr="002C04C9">
        <w:rPr>
          <w:rFonts w:ascii="Courier New" w:hAnsi="Courier New" w:cs="Courier New"/>
        </w:rPr>
        <w:t> </w:t>
      </w:r>
      <w:r w:rsidRPr="002C04C9">
        <w:rPr>
          <w:rFonts w:ascii="GHEA Grapalat" w:hAnsi="GHEA Grapalat"/>
        </w:rPr>
        <w:t>Банк настоящего Соглашения и прилагаемого Требования по независящим от</w:t>
      </w:r>
      <w:r w:rsidRPr="002C04C9">
        <w:rPr>
          <w:rFonts w:ascii="Courier New" w:hAnsi="Courier New" w:cs="Courier New"/>
        </w:rPr>
        <w:t> </w:t>
      </w:r>
      <w:r w:rsidRPr="002C04C9">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2C04C9">
        <w:rPr>
          <w:rFonts w:ascii="Courier New" w:hAnsi="Courier New" w:cs="Courier New"/>
        </w:rPr>
        <w:t> </w:t>
      </w:r>
      <w:r w:rsidRPr="002C04C9">
        <w:rPr>
          <w:rFonts w:ascii="GHEA Grapalat" w:hAnsi="GHEA Grapalat"/>
        </w:rPr>
        <w:t>неуплатой.</w:t>
      </w:r>
    </w:p>
    <w:p w14:paraId="2A861CF3" w14:textId="77777777" w:rsidR="000A214C" w:rsidRPr="002C04C9" w:rsidRDefault="000A214C" w:rsidP="000A214C">
      <w:pPr>
        <w:widowControl w:val="0"/>
        <w:spacing w:after="160"/>
        <w:jc w:val="center"/>
        <w:rPr>
          <w:rFonts w:ascii="GHEA Grapalat" w:hAnsi="GHEA Grapalat" w:cs="GHEA Grapalat"/>
          <w:b/>
          <w:bCs/>
        </w:rPr>
      </w:pPr>
      <w:r w:rsidRPr="002C04C9">
        <w:rPr>
          <w:rFonts w:ascii="GHEA Grapalat" w:hAnsi="GHEA Grapalat"/>
          <w:b/>
        </w:rPr>
        <w:t>2. Иные условия</w:t>
      </w:r>
    </w:p>
    <w:p w14:paraId="7611627A" w14:textId="77777777" w:rsidR="001D4AC7" w:rsidRPr="002C04C9" w:rsidRDefault="000A214C" w:rsidP="00684FF3">
      <w:pPr>
        <w:widowControl w:val="0"/>
        <w:tabs>
          <w:tab w:val="left" w:pos="1134"/>
        </w:tabs>
        <w:spacing w:after="160"/>
        <w:ind w:firstLine="567"/>
        <w:jc w:val="both"/>
        <w:rPr>
          <w:rFonts w:ascii="GHEA Grapalat" w:hAnsi="GHEA Grapalat"/>
        </w:rPr>
      </w:pPr>
      <w:r w:rsidRPr="002C04C9">
        <w:rPr>
          <w:rFonts w:ascii="GHEA Grapalat" w:hAnsi="GHEA Grapalat"/>
        </w:rPr>
        <w:t>2.1.</w:t>
      </w:r>
      <w:r w:rsidRPr="002C04C9">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2C04C9">
        <w:rPr>
          <w:rFonts w:ascii="GHEA Grapalat" w:hAnsi="GHEA Grapalat"/>
        </w:rPr>
        <w:t>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13FBD81C" w14:textId="77777777" w:rsidR="000A214C" w:rsidRPr="002C04C9" w:rsidRDefault="000A214C" w:rsidP="00684FF3">
      <w:pPr>
        <w:widowControl w:val="0"/>
        <w:tabs>
          <w:tab w:val="left" w:pos="1134"/>
        </w:tabs>
        <w:spacing w:after="160"/>
        <w:ind w:firstLine="567"/>
        <w:jc w:val="both"/>
        <w:rPr>
          <w:rFonts w:ascii="GHEA Grapalat" w:hAnsi="GHEA Grapalat" w:cs="GHEA Grapalat"/>
        </w:rPr>
      </w:pPr>
      <w:r w:rsidRPr="002C04C9">
        <w:rPr>
          <w:rFonts w:ascii="GHEA Grapalat" w:hAnsi="GHEA Grapalat"/>
        </w:rPr>
        <w:t>2.2.</w:t>
      </w:r>
      <w:r w:rsidRPr="002C04C9">
        <w:rPr>
          <w:rFonts w:ascii="GHEA Grapalat" w:hAnsi="GHEA Grapalat"/>
        </w:rPr>
        <w:tab/>
        <w:t xml:space="preserve">Представив настоящее Соглашение и прилагаемое Требование в Банк-плательщик: </w:t>
      </w:r>
    </w:p>
    <w:p w14:paraId="3F9E7254" w14:textId="77777777" w:rsidR="000A214C" w:rsidRPr="002C04C9" w:rsidRDefault="000A214C" w:rsidP="000A214C">
      <w:pPr>
        <w:widowControl w:val="0"/>
        <w:tabs>
          <w:tab w:val="left" w:pos="1134"/>
        </w:tabs>
        <w:spacing w:after="160"/>
        <w:ind w:firstLine="567"/>
        <w:jc w:val="both"/>
        <w:rPr>
          <w:rFonts w:ascii="GHEA Grapalat" w:hAnsi="GHEA Grapalat" w:cs="GHEA Grapalat"/>
        </w:rPr>
      </w:pPr>
      <w:r w:rsidRPr="002C04C9">
        <w:rPr>
          <w:rFonts w:ascii="GHEA Grapalat" w:hAnsi="GHEA Grapalat"/>
        </w:rPr>
        <w:t>2.2.1.</w:t>
      </w:r>
      <w:r w:rsidRPr="002C04C9">
        <w:rPr>
          <w:rFonts w:ascii="GHEA Grapalat" w:hAnsi="GHEA Grapalat"/>
        </w:rPr>
        <w:tab/>
        <w:t>Заказчик подтверждает, что Компания допустила нарушение договорных обязательств, а</w:t>
      </w:r>
    </w:p>
    <w:p w14:paraId="3C94D748" w14:textId="77777777" w:rsidR="000A214C" w:rsidRPr="002C04C9" w:rsidDel="00A13215" w:rsidRDefault="000A214C" w:rsidP="000A214C">
      <w:pPr>
        <w:widowControl w:val="0"/>
        <w:tabs>
          <w:tab w:val="left" w:pos="1134"/>
        </w:tabs>
        <w:spacing w:after="160"/>
        <w:ind w:firstLine="567"/>
        <w:jc w:val="both"/>
        <w:rPr>
          <w:rFonts w:ascii="GHEA Grapalat" w:hAnsi="GHEA Grapalat" w:cs="GHEA Grapalat"/>
        </w:rPr>
      </w:pPr>
      <w:r w:rsidRPr="002C04C9">
        <w:rPr>
          <w:rFonts w:ascii="GHEA Grapalat" w:hAnsi="GHEA Grapalat"/>
        </w:rPr>
        <w:t>2.2.2.</w:t>
      </w:r>
      <w:r w:rsidRPr="002C04C9">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3513CC09" w14:textId="77777777" w:rsidR="000A214C" w:rsidRPr="002C04C9" w:rsidRDefault="000A214C" w:rsidP="000A214C">
      <w:pPr>
        <w:widowControl w:val="0"/>
        <w:tabs>
          <w:tab w:val="left" w:pos="1134"/>
        </w:tabs>
        <w:spacing w:after="160"/>
        <w:ind w:firstLine="567"/>
        <w:jc w:val="both"/>
        <w:rPr>
          <w:rFonts w:ascii="GHEA Grapalat" w:hAnsi="GHEA Grapalat"/>
        </w:rPr>
      </w:pPr>
      <w:r w:rsidRPr="002C04C9">
        <w:rPr>
          <w:rFonts w:ascii="GHEA Grapalat" w:hAnsi="GHEA Grapalat"/>
        </w:rPr>
        <w:t>2.3.</w:t>
      </w:r>
      <w:r w:rsidRPr="002C04C9">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38737CE" w14:textId="77777777" w:rsidR="000A214C" w:rsidRPr="002C04C9" w:rsidRDefault="000A214C" w:rsidP="000A214C">
      <w:pPr>
        <w:widowControl w:val="0"/>
        <w:spacing w:after="160"/>
        <w:ind w:firstLine="567"/>
        <w:jc w:val="center"/>
        <w:rPr>
          <w:rFonts w:ascii="GHEA Grapalat" w:hAnsi="GHEA Grapalat"/>
          <w:b/>
        </w:rPr>
      </w:pPr>
      <w:r w:rsidRPr="002C04C9">
        <w:rPr>
          <w:rFonts w:ascii="GHEA Grapalat" w:hAnsi="GHEA Grapalat"/>
          <w:b/>
        </w:rPr>
        <w:t>3. Адрес, банковские реквизиты Компании</w:t>
      </w:r>
    </w:p>
    <w:p w14:paraId="0574BF11" w14:textId="77777777" w:rsidR="000A214C" w:rsidRPr="002C04C9" w:rsidRDefault="000A214C" w:rsidP="000A214C">
      <w:pPr>
        <w:widowControl w:val="0"/>
        <w:jc w:val="both"/>
        <w:rPr>
          <w:rFonts w:ascii="GHEA Grapalat" w:hAnsi="GHEA Grapalat"/>
        </w:rPr>
      </w:pPr>
      <w:r w:rsidRPr="002C04C9">
        <w:rPr>
          <w:rFonts w:ascii="GHEA Grapalat" w:hAnsi="GHEA Grapalat"/>
        </w:rPr>
        <w:t>_______________________________________</w:t>
      </w:r>
    </w:p>
    <w:p w14:paraId="6AD2B1DC" w14:textId="77777777" w:rsidR="000A214C" w:rsidRPr="002C04C9" w:rsidRDefault="000A214C" w:rsidP="000A214C">
      <w:pPr>
        <w:widowControl w:val="0"/>
        <w:spacing w:after="160"/>
        <w:ind w:right="4250"/>
        <w:jc w:val="center"/>
        <w:rPr>
          <w:rFonts w:ascii="GHEA Grapalat" w:hAnsi="GHEA Grapalat"/>
          <w:vertAlign w:val="superscript"/>
        </w:rPr>
      </w:pPr>
      <w:r w:rsidRPr="002C04C9">
        <w:rPr>
          <w:rFonts w:ascii="GHEA Grapalat" w:hAnsi="GHEA Grapalat"/>
          <w:vertAlign w:val="superscript"/>
        </w:rPr>
        <w:t>наименование компании</w:t>
      </w:r>
    </w:p>
    <w:p w14:paraId="2FFE3817" w14:textId="77777777" w:rsidR="000A214C" w:rsidRPr="002C04C9" w:rsidRDefault="000A214C" w:rsidP="000A214C">
      <w:pPr>
        <w:widowControl w:val="0"/>
        <w:jc w:val="both"/>
        <w:rPr>
          <w:rFonts w:ascii="GHEA Grapalat" w:hAnsi="GHEA Grapalat"/>
        </w:rPr>
      </w:pPr>
      <w:r w:rsidRPr="002C04C9">
        <w:rPr>
          <w:rFonts w:ascii="GHEA Grapalat" w:hAnsi="GHEA Grapalat"/>
        </w:rPr>
        <w:t>_______________________________________</w:t>
      </w:r>
    </w:p>
    <w:p w14:paraId="46BA84E0" w14:textId="77777777" w:rsidR="000A214C" w:rsidRPr="002C04C9" w:rsidRDefault="000A214C" w:rsidP="000A214C">
      <w:pPr>
        <w:widowControl w:val="0"/>
        <w:spacing w:after="160"/>
        <w:ind w:right="4250"/>
        <w:jc w:val="center"/>
        <w:rPr>
          <w:rFonts w:ascii="GHEA Grapalat" w:hAnsi="GHEA Grapalat"/>
          <w:vertAlign w:val="superscript"/>
        </w:rPr>
      </w:pPr>
      <w:r w:rsidRPr="002C04C9">
        <w:rPr>
          <w:rFonts w:ascii="GHEA Grapalat" w:hAnsi="GHEA Grapalat"/>
          <w:vertAlign w:val="superscript"/>
        </w:rPr>
        <w:t>адрес компании</w:t>
      </w:r>
    </w:p>
    <w:p w14:paraId="7C8859E4" w14:textId="77777777" w:rsidR="000A214C" w:rsidRPr="002C04C9" w:rsidRDefault="000A214C" w:rsidP="000A214C">
      <w:pPr>
        <w:widowControl w:val="0"/>
        <w:jc w:val="both"/>
        <w:rPr>
          <w:rFonts w:ascii="GHEA Grapalat" w:hAnsi="GHEA Grapalat"/>
        </w:rPr>
      </w:pPr>
      <w:r w:rsidRPr="002C04C9">
        <w:rPr>
          <w:rFonts w:ascii="GHEA Grapalat" w:hAnsi="GHEA Grapalat"/>
        </w:rPr>
        <w:t>_______________________________________</w:t>
      </w:r>
    </w:p>
    <w:p w14:paraId="15ED7BD6" w14:textId="77777777" w:rsidR="000A214C" w:rsidRPr="002C04C9" w:rsidRDefault="000A214C" w:rsidP="000A214C">
      <w:pPr>
        <w:widowControl w:val="0"/>
        <w:spacing w:after="160"/>
        <w:ind w:right="4250"/>
        <w:jc w:val="center"/>
        <w:rPr>
          <w:rFonts w:ascii="GHEA Grapalat" w:hAnsi="GHEA Grapalat"/>
          <w:vertAlign w:val="superscript"/>
        </w:rPr>
      </w:pPr>
      <w:r w:rsidRPr="002C04C9">
        <w:rPr>
          <w:rFonts w:ascii="GHEA Grapalat" w:hAnsi="GHEA Grapalat"/>
          <w:vertAlign w:val="superscript"/>
        </w:rPr>
        <w:t>наименование обслуживающего компанию банка</w:t>
      </w:r>
    </w:p>
    <w:p w14:paraId="52B48BE5" w14:textId="77777777" w:rsidR="000A214C" w:rsidRPr="002C04C9" w:rsidRDefault="000A214C" w:rsidP="000A214C">
      <w:pPr>
        <w:widowControl w:val="0"/>
        <w:jc w:val="both"/>
        <w:rPr>
          <w:rFonts w:ascii="GHEA Grapalat" w:hAnsi="GHEA Grapalat"/>
        </w:rPr>
      </w:pPr>
      <w:r w:rsidRPr="002C04C9">
        <w:rPr>
          <w:rFonts w:ascii="GHEA Grapalat" w:hAnsi="GHEA Grapalat"/>
        </w:rPr>
        <w:t>_______________________________________</w:t>
      </w:r>
    </w:p>
    <w:p w14:paraId="7367B125" w14:textId="77777777" w:rsidR="000A214C" w:rsidRPr="002C04C9" w:rsidRDefault="000A214C" w:rsidP="000A214C">
      <w:pPr>
        <w:widowControl w:val="0"/>
        <w:spacing w:after="160"/>
        <w:ind w:right="4250"/>
        <w:jc w:val="center"/>
        <w:rPr>
          <w:rFonts w:ascii="GHEA Grapalat" w:hAnsi="GHEA Grapalat"/>
          <w:vertAlign w:val="superscript"/>
        </w:rPr>
      </w:pPr>
      <w:r w:rsidRPr="002C04C9">
        <w:rPr>
          <w:rFonts w:ascii="GHEA Grapalat" w:hAnsi="GHEA Grapalat"/>
          <w:vertAlign w:val="superscript"/>
        </w:rPr>
        <w:t>номер банковского счета компании</w:t>
      </w:r>
    </w:p>
    <w:p w14:paraId="6C03DA4A" w14:textId="77777777" w:rsidR="000A214C" w:rsidRPr="002C04C9" w:rsidRDefault="000A214C" w:rsidP="000A214C">
      <w:pPr>
        <w:widowControl w:val="0"/>
        <w:jc w:val="both"/>
        <w:rPr>
          <w:rFonts w:ascii="GHEA Grapalat" w:hAnsi="GHEA Grapalat"/>
        </w:rPr>
      </w:pPr>
      <w:r w:rsidRPr="002C04C9">
        <w:rPr>
          <w:rFonts w:ascii="GHEA Grapalat" w:hAnsi="GHEA Grapalat"/>
        </w:rPr>
        <w:t>_______________________________________</w:t>
      </w:r>
    </w:p>
    <w:p w14:paraId="6ADA40D7" w14:textId="77777777" w:rsidR="000A214C" w:rsidRPr="002C04C9" w:rsidRDefault="000A214C" w:rsidP="000A214C">
      <w:pPr>
        <w:widowControl w:val="0"/>
        <w:spacing w:after="160"/>
        <w:ind w:right="4250"/>
        <w:jc w:val="center"/>
        <w:rPr>
          <w:rFonts w:ascii="GHEA Grapalat" w:hAnsi="GHEA Grapalat"/>
          <w:vertAlign w:val="superscript"/>
        </w:rPr>
      </w:pPr>
      <w:r w:rsidRPr="002C04C9">
        <w:rPr>
          <w:rFonts w:ascii="GHEA Grapalat" w:hAnsi="GHEA Grapalat"/>
          <w:vertAlign w:val="superscript"/>
        </w:rPr>
        <w:t>учетный номер налогоплательщика компании</w:t>
      </w:r>
    </w:p>
    <w:p w14:paraId="51F670F7" w14:textId="77777777" w:rsidR="000A214C" w:rsidRPr="002C04C9" w:rsidRDefault="000A214C" w:rsidP="000A214C">
      <w:pPr>
        <w:widowControl w:val="0"/>
        <w:jc w:val="both"/>
        <w:rPr>
          <w:rFonts w:ascii="GHEA Grapalat" w:hAnsi="GHEA Grapalat"/>
        </w:rPr>
      </w:pPr>
      <w:r w:rsidRPr="002C04C9">
        <w:rPr>
          <w:rFonts w:ascii="GHEA Grapalat" w:hAnsi="GHEA Grapalat"/>
        </w:rPr>
        <w:t>_______________________________________</w:t>
      </w:r>
    </w:p>
    <w:p w14:paraId="76588D1E" w14:textId="77777777" w:rsidR="000A214C" w:rsidRPr="002C04C9" w:rsidRDefault="000A214C" w:rsidP="00632AC2">
      <w:pPr>
        <w:widowControl w:val="0"/>
        <w:spacing w:after="160"/>
        <w:ind w:right="4250"/>
        <w:jc w:val="center"/>
        <w:rPr>
          <w:rFonts w:ascii="GHEA Grapalat" w:hAnsi="GHEA Grapalat"/>
          <w:vertAlign w:val="superscript"/>
        </w:rPr>
      </w:pPr>
      <w:r w:rsidRPr="002C04C9">
        <w:rPr>
          <w:rFonts w:ascii="GHEA Grapalat" w:hAnsi="GHEA Grapalat"/>
          <w:vertAlign w:val="superscript"/>
        </w:rPr>
        <w:t>имя, фамилия и подпись директора компании</w:t>
      </w:r>
    </w:p>
    <w:p w14:paraId="3E2AAC7D" w14:textId="77777777" w:rsidR="000A214C" w:rsidRPr="002C04C9" w:rsidRDefault="00632AC2" w:rsidP="00632AC2">
      <w:pPr>
        <w:widowControl w:val="0"/>
        <w:spacing w:after="160"/>
        <w:rPr>
          <w:rFonts w:ascii="GHEA Grapalat" w:hAnsi="GHEA Grapalat"/>
        </w:rPr>
      </w:pPr>
      <w:r w:rsidRPr="002C04C9">
        <w:rPr>
          <w:rFonts w:ascii="GHEA Grapalat" w:hAnsi="GHEA Grapalat"/>
        </w:rPr>
        <w:t xml:space="preserve">День/месяц/год                                                                                    </w:t>
      </w:r>
      <w:r w:rsidR="000A214C" w:rsidRPr="002C04C9">
        <w:rPr>
          <w:rFonts w:ascii="GHEA Grapalat" w:hAnsi="GHEA Grapalat"/>
        </w:rPr>
        <w:t>М. П.</w:t>
      </w:r>
    </w:p>
    <w:p w14:paraId="0628032B" w14:textId="77777777" w:rsidR="00BE2572" w:rsidRPr="002C04C9" w:rsidRDefault="00BE2572" w:rsidP="00BE2572">
      <w:pPr>
        <w:widowControl w:val="0"/>
        <w:spacing w:after="160"/>
        <w:jc w:val="center"/>
        <w:rPr>
          <w:rFonts w:ascii="GHEA Grapalat" w:hAnsi="GHEA Grapalat" w:cs="Sylfaen"/>
        </w:rPr>
      </w:pPr>
    </w:p>
    <w:p w14:paraId="480E2E3C" w14:textId="77777777" w:rsidR="00E752B6" w:rsidRPr="002C04C9" w:rsidRDefault="00E752B6" w:rsidP="00BE2572">
      <w:pPr>
        <w:rPr>
          <w:rFonts w:ascii="GHEA Grapalat" w:hAnsi="GHEA Grapalat" w:cs="Sylfaen"/>
        </w:rPr>
      </w:pPr>
    </w:p>
    <w:p w14:paraId="631094AD" w14:textId="77777777" w:rsidR="00E752B6" w:rsidRPr="002C04C9" w:rsidRDefault="00E752B6" w:rsidP="00BE2572">
      <w:pPr>
        <w:rPr>
          <w:rFonts w:ascii="GHEA Grapalat" w:hAnsi="GHEA Grapalat" w:cs="Sylfaen"/>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2C04C9" w14:paraId="2FDCFA94"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24ABBC" w14:textId="77777777" w:rsidR="00E752B6" w:rsidRPr="002C04C9" w:rsidRDefault="00E752B6" w:rsidP="009216D6">
            <w:pPr>
              <w:widowControl w:val="0"/>
              <w:tabs>
                <w:tab w:val="left" w:pos="3402"/>
              </w:tabs>
              <w:spacing w:after="160"/>
              <w:ind w:left="360"/>
              <w:rPr>
                <w:rFonts w:ascii="GHEA Grapalat" w:hAnsi="GHEA Grapalat" w:cs="Sylfaen"/>
                <w:b/>
                <w:bCs/>
              </w:rPr>
            </w:pPr>
            <w:r w:rsidRPr="002C04C9">
              <w:rPr>
                <w:rFonts w:ascii="GHEA Grapalat" w:hAnsi="GHEA Grapalat"/>
                <w:b/>
              </w:rPr>
              <w:t>1.</w:t>
            </w:r>
            <w:r w:rsidRPr="002C04C9">
              <w:rPr>
                <w:rFonts w:ascii="GHEA Grapalat" w:hAnsi="GHEA Grapalat"/>
                <w:b/>
              </w:rPr>
              <w:tab/>
              <w:t>ПЛАТЕЖНОЕ ТРЕБОВАНИЕ *</w:t>
            </w:r>
          </w:p>
        </w:tc>
      </w:tr>
      <w:tr w:rsidR="00E752B6" w:rsidRPr="002C04C9" w14:paraId="66C39A75"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85CAD8" w14:textId="77777777" w:rsidR="00E752B6" w:rsidRPr="002C04C9" w:rsidRDefault="00E752B6" w:rsidP="009216D6">
            <w:pPr>
              <w:widowControl w:val="0"/>
              <w:tabs>
                <w:tab w:val="left" w:pos="855"/>
              </w:tabs>
              <w:spacing w:after="160"/>
              <w:ind w:left="360"/>
              <w:rPr>
                <w:rFonts w:ascii="GHEA Grapalat" w:hAnsi="GHEA Grapalat" w:cs="Sylfaen"/>
              </w:rPr>
            </w:pPr>
            <w:r w:rsidRPr="002C04C9">
              <w:rPr>
                <w:rFonts w:ascii="GHEA Grapalat" w:hAnsi="GHEA Grapalat"/>
              </w:rPr>
              <w:lastRenderedPageBreak/>
              <w:t>2.</w:t>
            </w:r>
            <w:r w:rsidRPr="002C04C9">
              <w:rPr>
                <w:rFonts w:ascii="GHEA Grapalat" w:hAnsi="GHEA Grapalat"/>
              </w:rPr>
              <w:tab/>
              <w:t xml:space="preserve">Номер </w:t>
            </w:r>
          </w:p>
        </w:tc>
      </w:tr>
      <w:tr w:rsidR="00E752B6" w:rsidRPr="002C04C9" w14:paraId="76D2DBAE" w14:textId="7777777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095A1C" w14:textId="77777777" w:rsidR="00E752B6" w:rsidRPr="002C04C9" w:rsidRDefault="00E752B6" w:rsidP="009216D6">
            <w:pPr>
              <w:widowControl w:val="0"/>
              <w:tabs>
                <w:tab w:val="left" w:pos="3390"/>
              </w:tabs>
              <w:spacing w:after="160"/>
              <w:ind w:left="322"/>
              <w:rPr>
                <w:rFonts w:ascii="GHEA Grapalat" w:hAnsi="GHEA Grapalat" w:cs="Sylfaen"/>
              </w:rPr>
            </w:pPr>
            <w:r w:rsidRPr="002C04C9">
              <w:rPr>
                <w:rFonts w:ascii="GHEA Grapalat" w:hAnsi="GHEA Grapalat"/>
              </w:rPr>
              <w:t>3</w:t>
            </w:r>
            <w:r w:rsidRPr="002C04C9">
              <w:rPr>
                <w:rFonts w:ascii="GHEA Grapalat" w:hAnsi="GHEA Grapalat"/>
              </w:rPr>
              <w:tab/>
              <w:t>Дата представления: "___" ___ 20___г.</w:t>
            </w:r>
          </w:p>
        </w:tc>
      </w:tr>
      <w:tr w:rsidR="00E752B6" w:rsidRPr="002C04C9" w14:paraId="1FBFA0E1" w14:textId="7777777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4297A0" w14:textId="77777777" w:rsidR="00E752B6" w:rsidRPr="002C04C9" w:rsidRDefault="00E752B6" w:rsidP="009216D6">
            <w:pPr>
              <w:widowControl w:val="0"/>
              <w:tabs>
                <w:tab w:val="left" w:pos="855"/>
              </w:tabs>
              <w:spacing w:after="160"/>
              <w:ind w:left="360"/>
              <w:rPr>
                <w:rFonts w:ascii="GHEA Grapalat" w:hAnsi="GHEA Grapalat"/>
              </w:rPr>
            </w:pPr>
            <w:r w:rsidRPr="002C04C9">
              <w:rPr>
                <w:rFonts w:ascii="GHEA Grapalat" w:hAnsi="GHEA Grapalat"/>
              </w:rPr>
              <w:t>4.</w:t>
            </w:r>
            <w:r w:rsidRPr="002C04C9">
              <w:rPr>
                <w:rFonts w:ascii="GHEA Grapalat" w:hAnsi="GHEA Grapalat"/>
              </w:rPr>
              <w:tab/>
              <w:t>Наименование, или имя, фамилия плательщика (Компания:</w:t>
            </w:r>
          </w:p>
        </w:tc>
      </w:tr>
      <w:tr w:rsidR="00E752B6" w:rsidRPr="002C04C9" w14:paraId="2914845D"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8BA3B8" w14:textId="77777777" w:rsidR="00E752B6" w:rsidRPr="002C04C9" w:rsidRDefault="00E752B6" w:rsidP="009216D6">
            <w:pPr>
              <w:widowControl w:val="0"/>
              <w:tabs>
                <w:tab w:val="left" w:pos="855"/>
              </w:tabs>
              <w:spacing w:after="160"/>
              <w:ind w:left="360"/>
              <w:rPr>
                <w:rFonts w:ascii="GHEA Grapalat" w:hAnsi="GHEA Grapalat"/>
              </w:rPr>
            </w:pPr>
            <w:r w:rsidRPr="002C04C9">
              <w:rPr>
                <w:rFonts w:ascii="GHEA Grapalat" w:hAnsi="GHEA Grapalat"/>
              </w:rPr>
              <w:t>5.</w:t>
            </w:r>
            <w:r w:rsidRPr="002C04C9">
              <w:rPr>
                <w:rFonts w:ascii="GHEA Grapalat" w:hAnsi="GHEA Grapalat"/>
              </w:rPr>
              <w:tab/>
              <w:t>Обслуживающая плательщика Финансовая организация (банк):</w:t>
            </w:r>
          </w:p>
        </w:tc>
      </w:tr>
      <w:tr w:rsidR="00E752B6" w:rsidRPr="002C04C9" w14:paraId="4F795DFA"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26B84F" w14:textId="77777777" w:rsidR="00E752B6" w:rsidRPr="002C04C9" w:rsidRDefault="00E752B6" w:rsidP="009216D6">
            <w:pPr>
              <w:widowControl w:val="0"/>
              <w:tabs>
                <w:tab w:val="left" w:pos="855"/>
              </w:tabs>
              <w:spacing w:after="160"/>
              <w:ind w:left="360"/>
              <w:rPr>
                <w:rFonts w:ascii="GHEA Grapalat" w:hAnsi="GHEA Grapalat"/>
              </w:rPr>
            </w:pPr>
            <w:r w:rsidRPr="002C04C9">
              <w:rPr>
                <w:rFonts w:ascii="GHEA Grapalat" w:hAnsi="GHEA Grapalat"/>
              </w:rPr>
              <w:t>6.</w:t>
            </w:r>
            <w:r w:rsidRPr="002C04C9">
              <w:rPr>
                <w:rFonts w:ascii="GHEA Grapalat" w:hAnsi="GHEA Grapalat"/>
              </w:rPr>
              <w:tab/>
              <w:t>Номер счета плательщика:</w:t>
            </w:r>
          </w:p>
        </w:tc>
      </w:tr>
      <w:tr w:rsidR="00E752B6" w:rsidRPr="002C04C9" w14:paraId="5AC9B154"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173142" w14:textId="77777777" w:rsidR="00E752B6" w:rsidRPr="002C04C9" w:rsidRDefault="00E752B6" w:rsidP="009216D6">
            <w:pPr>
              <w:widowControl w:val="0"/>
              <w:tabs>
                <w:tab w:val="left" w:pos="855"/>
              </w:tabs>
              <w:spacing w:after="160"/>
              <w:ind w:left="360"/>
              <w:rPr>
                <w:rFonts w:ascii="GHEA Grapalat" w:hAnsi="GHEA Grapalat"/>
              </w:rPr>
            </w:pPr>
            <w:r w:rsidRPr="002C04C9">
              <w:rPr>
                <w:rFonts w:ascii="GHEA Grapalat" w:hAnsi="GHEA Grapalat"/>
              </w:rPr>
              <w:t>7.</w:t>
            </w:r>
            <w:r w:rsidRPr="002C04C9">
              <w:rPr>
                <w:rFonts w:ascii="GHEA Grapalat" w:hAnsi="GHEA Grapalat"/>
              </w:rPr>
              <w:tab/>
              <w:t>УНН плательщика:</w:t>
            </w:r>
          </w:p>
        </w:tc>
      </w:tr>
      <w:tr w:rsidR="00E752B6" w:rsidRPr="002C04C9" w14:paraId="79E153A4"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A4C334" w14:textId="77777777" w:rsidR="00E752B6" w:rsidRPr="002C04C9" w:rsidRDefault="00E752B6" w:rsidP="009216D6">
            <w:pPr>
              <w:widowControl w:val="0"/>
              <w:tabs>
                <w:tab w:val="left" w:pos="855"/>
              </w:tabs>
              <w:spacing w:after="160"/>
              <w:ind w:left="360"/>
              <w:rPr>
                <w:rFonts w:ascii="GHEA Grapalat" w:hAnsi="GHEA Grapalat"/>
              </w:rPr>
            </w:pPr>
            <w:r w:rsidRPr="002C04C9">
              <w:rPr>
                <w:rFonts w:ascii="GHEA Grapalat" w:hAnsi="GHEA Grapalat"/>
              </w:rPr>
              <w:t>8.</w:t>
            </w:r>
            <w:r w:rsidRPr="002C04C9">
              <w:rPr>
                <w:rFonts w:ascii="GHEA Grapalat" w:hAnsi="GHEA Grapalat"/>
              </w:rPr>
              <w:tab/>
              <w:t>НЗОУ плательщика:</w:t>
            </w:r>
          </w:p>
        </w:tc>
      </w:tr>
      <w:tr w:rsidR="00E752B6" w:rsidRPr="002C04C9" w14:paraId="02957646"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52ABCB" w14:textId="77777777" w:rsidR="00E752B6" w:rsidRPr="002C04C9" w:rsidRDefault="00E752B6" w:rsidP="009216D6">
            <w:pPr>
              <w:widowControl w:val="0"/>
              <w:tabs>
                <w:tab w:val="left" w:pos="855"/>
              </w:tabs>
              <w:spacing w:after="160"/>
              <w:ind w:left="360"/>
              <w:rPr>
                <w:rFonts w:ascii="GHEA Grapalat" w:hAnsi="GHEA Grapalat"/>
              </w:rPr>
            </w:pPr>
            <w:r w:rsidRPr="002C04C9">
              <w:rPr>
                <w:rFonts w:ascii="GHEA Grapalat" w:hAnsi="GHEA Grapalat"/>
              </w:rPr>
              <w:t>9.</w:t>
            </w:r>
            <w:r w:rsidRPr="002C04C9">
              <w:rPr>
                <w:rFonts w:ascii="GHEA Grapalat" w:hAnsi="GHEA Grapalat"/>
              </w:rPr>
              <w:tab/>
              <w:t>Наименование, или имя, фамилия бенефициара:</w:t>
            </w:r>
          </w:p>
        </w:tc>
      </w:tr>
      <w:tr w:rsidR="00E752B6" w:rsidRPr="002C04C9" w14:paraId="4B36E2D9"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E701A5" w14:textId="77777777" w:rsidR="00E752B6" w:rsidRPr="002C04C9" w:rsidRDefault="00E752B6" w:rsidP="009216D6">
            <w:pPr>
              <w:widowControl w:val="0"/>
              <w:tabs>
                <w:tab w:val="left" w:pos="855"/>
              </w:tabs>
              <w:spacing w:after="160"/>
              <w:ind w:left="360"/>
              <w:rPr>
                <w:rFonts w:ascii="GHEA Grapalat" w:hAnsi="GHEA Grapalat"/>
              </w:rPr>
            </w:pPr>
            <w:r w:rsidRPr="002C04C9">
              <w:rPr>
                <w:rFonts w:ascii="GHEA Grapalat" w:hAnsi="GHEA Grapalat"/>
              </w:rPr>
              <w:t>10.</w:t>
            </w:r>
            <w:r w:rsidRPr="002C04C9">
              <w:rPr>
                <w:rFonts w:ascii="GHEA Grapalat" w:hAnsi="GHEA Grapalat"/>
              </w:rPr>
              <w:tab/>
              <w:t>НЗОУ бенефициара (не заполняется)</w:t>
            </w:r>
          </w:p>
        </w:tc>
      </w:tr>
      <w:tr w:rsidR="00E752B6" w:rsidRPr="002C04C9" w14:paraId="653CCA89" w14:textId="7777777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A96964" w14:textId="77777777" w:rsidR="00E752B6" w:rsidRPr="002C04C9" w:rsidRDefault="00E752B6" w:rsidP="009216D6">
            <w:pPr>
              <w:widowControl w:val="0"/>
              <w:tabs>
                <w:tab w:val="left" w:pos="855"/>
              </w:tabs>
              <w:spacing w:after="160"/>
              <w:ind w:left="360"/>
              <w:rPr>
                <w:rFonts w:ascii="GHEA Grapalat" w:hAnsi="GHEA Grapalat"/>
              </w:rPr>
            </w:pPr>
            <w:r w:rsidRPr="002C04C9">
              <w:rPr>
                <w:rFonts w:ascii="GHEA Grapalat" w:hAnsi="GHEA Grapalat"/>
              </w:rPr>
              <w:t>11.</w:t>
            </w:r>
            <w:r w:rsidRPr="002C04C9">
              <w:rPr>
                <w:rFonts w:ascii="GHEA Grapalat" w:hAnsi="GHEA Grapalat"/>
              </w:rPr>
              <w:tab/>
              <w:t>УНН бенефициара:</w:t>
            </w:r>
          </w:p>
        </w:tc>
      </w:tr>
      <w:tr w:rsidR="00E752B6" w:rsidRPr="002C04C9" w14:paraId="03B70D99"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32E639" w14:textId="77777777" w:rsidR="00E752B6" w:rsidRPr="002C04C9" w:rsidRDefault="00E752B6" w:rsidP="009216D6">
            <w:pPr>
              <w:widowControl w:val="0"/>
              <w:tabs>
                <w:tab w:val="left" w:pos="855"/>
              </w:tabs>
              <w:spacing w:after="160"/>
              <w:ind w:left="360"/>
              <w:rPr>
                <w:rFonts w:ascii="GHEA Grapalat" w:hAnsi="GHEA Grapalat"/>
              </w:rPr>
            </w:pPr>
            <w:r w:rsidRPr="002C04C9">
              <w:rPr>
                <w:rFonts w:ascii="GHEA Grapalat" w:hAnsi="GHEA Grapalat"/>
              </w:rPr>
              <w:t>12.</w:t>
            </w:r>
            <w:r w:rsidRPr="002C04C9">
              <w:rPr>
                <w:rFonts w:ascii="GHEA Grapalat" w:hAnsi="GHEA Grapalat"/>
              </w:rPr>
              <w:tab/>
              <w:t>Обслуживающая бенефициара Финансовая организация (банк):</w:t>
            </w:r>
          </w:p>
        </w:tc>
      </w:tr>
      <w:tr w:rsidR="00E752B6" w:rsidRPr="002C04C9" w14:paraId="0549AB54"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9167D9" w14:textId="77777777" w:rsidR="00E752B6" w:rsidRPr="002C04C9" w:rsidRDefault="00E752B6" w:rsidP="009216D6">
            <w:pPr>
              <w:widowControl w:val="0"/>
              <w:tabs>
                <w:tab w:val="left" w:pos="855"/>
              </w:tabs>
              <w:spacing w:after="160"/>
              <w:ind w:left="360"/>
              <w:rPr>
                <w:rFonts w:ascii="GHEA Grapalat" w:hAnsi="GHEA Grapalat"/>
              </w:rPr>
            </w:pPr>
            <w:r w:rsidRPr="002C04C9">
              <w:rPr>
                <w:rFonts w:ascii="GHEA Grapalat" w:hAnsi="GHEA Grapalat"/>
              </w:rPr>
              <w:t>13.</w:t>
            </w:r>
            <w:r w:rsidRPr="002C04C9">
              <w:rPr>
                <w:rFonts w:ascii="GHEA Grapalat" w:hAnsi="GHEA Grapalat"/>
              </w:rPr>
              <w:tab/>
              <w:t>Номер счета бенефициара (сч.№)</w:t>
            </w:r>
          </w:p>
        </w:tc>
      </w:tr>
      <w:tr w:rsidR="00E752B6" w:rsidRPr="002C04C9" w14:paraId="54965B34"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3E7188" w14:textId="77777777" w:rsidR="00E752B6" w:rsidRPr="002C04C9" w:rsidRDefault="00E752B6" w:rsidP="009216D6">
            <w:pPr>
              <w:widowControl w:val="0"/>
              <w:tabs>
                <w:tab w:val="left" w:pos="855"/>
              </w:tabs>
              <w:spacing w:after="160"/>
              <w:ind w:left="360"/>
              <w:rPr>
                <w:rFonts w:ascii="GHEA Grapalat" w:hAnsi="GHEA Grapalat"/>
              </w:rPr>
            </w:pPr>
            <w:r w:rsidRPr="002C04C9">
              <w:rPr>
                <w:rFonts w:ascii="GHEA Grapalat" w:hAnsi="GHEA Grapalat"/>
              </w:rPr>
              <w:t>14.</w:t>
            </w:r>
            <w:r w:rsidRPr="002C04C9">
              <w:rPr>
                <w:rFonts w:ascii="GHEA Grapalat" w:hAnsi="GHEA Grapalat"/>
              </w:rPr>
              <w:tab/>
              <w:t>Сумма (цифрами и прописью):</w:t>
            </w:r>
          </w:p>
        </w:tc>
      </w:tr>
      <w:tr w:rsidR="00E752B6" w:rsidRPr="002C04C9" w14:paraId="50C16FAD"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5A9D7" w14:textId="77777777" w:rsidR="00E752B6" w:rsidRPr="002C04C9" w:rsidRDefault="00E752B6" w:rsidP="009216D6">
            <w:pPr>
              <w:widowControl w:val="0"/>
              <w:tabs>
                <w:tab w:val="left" w:pos="855"/>
              </w:tabs>
              <w:spacing w:after="160"/>
              <w:ind w:left="360"/>
              <w:rPr>
                <w:rFonts w:ascii="GHEA Grapalat" w:hAnsi="GHEA Grapalat"/>
              </w:rPr>
            </w:pPr>
            <w:r w:rsidRPr="002C04C9">
              <w:rPr>
                <w:rFonts w:ascii="GHEA Grapalat" w:hAnsi="GHEA Grapalat"/>
              </w:rPr>
              <w:t>15.</w:t>
            </w:r>
            <w:r w:rsidRPr="002C04C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2C04C9" w14:paraId="426B7B7D"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E62022" w14:textId="77777777" w:rsidR="00E752B6" w:rsidRPr="002C04C9" w:rsidRDefault="00E752B6" w:rsidP="009216D6">
            <w:pPr>
              <w:widowControl w:val="0"/>
              <w:tabs>
                <w:tab w:val="left" w:pos="855"/>
              </w:tabs>
              <w:spacing w:after="160"/>
              <w:ind w:left="360"/>
              <w:rPr>
                <w:rFonts w:ascii="GHEA Grapalat" w:hAnsi="GHEA Grapalat"/>
              </w:rPr>
            </w:pPr>
            <w:r w:rsidRPr="002C04C9">
              <w:rPr>
                <w:rFonts w:ascii="GHEA Grapalat" w:hAnsi="GHEA Grapalat"/>
              </w:rPr>
              <w:t>16.</w:t>
            </w:r>
            <w:r w:rsidRPr="002C04C9">
              <w:rPr>
                <w:rFonts w:ascii="GHEA Grapalat" w:hAnsi="GHEA Grapalat"/>
              </w:rPr>
              <w:tab/>
              <w:t>Валюта (прописью и по коду):</w:t>
            </w:r>
          </w:p>
        </w:tc>
      </w:tr>
      <w:tr w:rsidR="00E752B6" w:rsidRPr="002C04C9" w14:paraId="69702D79"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6D3AA9" w14:textId="77777777" w:rsidR="00E752B6" w:rsidRPr="002C04C9" w:rsidRDefault="00E752B6" w:rsidP="009216D6">
            <w:pPr>
              <w:widowControl w:val="0"/>
              <w:tabs>
                <w:tab w:val="left" w:pos="855"/>
              </w:tabs>
              <w:spacing w:after="160"/>
              <w:ind w:left="360"/>
              <w:rPr>
                <w:rFonts w:ascii="GHEA Grapalat" w:hAnsi="GHEA Grapalat"/>
              </w:rPr>
            </w:pPr>
            <w:r w:rsidRPr="002C04C9">
              <w:rPr>
                <w:rFonts w:ascii="GHEA Grapalat" w:hAnsi="GHEA Grapalat"/>
              </w:rPr>
              <w:t>17.</w:t>
            </w:r>
            <w:r w:rsidRPr="002C04C9">
              <w:rPr>
                <w:rFonts w:ascii="GHEA Grapalat" w:hAnsi="GHEA Grapalat"/>
              </w:rPr>
              <w:tab/>
              <w:t>Цель сделки (уплаты): (для обеспечения исполнения договора)</w:t>
            </w:r>
          </w:p>
        </w:tc>
      </w:tr>
      <w:tr w:rsidR="00E752B6" w:rsidRPr="002C04C9" w14:paraId="403976E5" w14:textId="7777777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14:paraId="0F8D711F" w14:textId="77777777" w:rsidR="00E752B6" w:rsidRPr="002C04C9" w:rsidRDefault="00E752B6" w:rsidP="009216D6">
            <w:pPr>
              <w:widowControl w:val="0"/>
              <w:tabs>
                <w:tab w:val="left" w:pos="855"/>
              </w:tabs>
              <w:spacing w:after="160"/>
              <w:ind w:left="360"/>
              <w:rPr>
                <w:rFonts w:ascii="GHEA Grapalat" w:hAnsi="GHEA Grapalat"/>
              </w:rPr>
            </w:pPr>
            <w:r w:rsidRPr="002C04C9">
              <w:rPr>
                <w:rFonts w:ascii="GHEA Grapalat" w:hAnsi="GHEA Grapalat"/>
              </w:rPr>
              <w:t>18.</w:t>
            </w:r>
            <w:r w:rsidRPr="002C04C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2C04C9" w14:paraId="6101B03B"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9317B7" w14:textId="77777777" w:rsidR="00E752B6" w:rsidRPr="002C04C9" w:rsidRDefault="00E752B6" w:rsidP="009216D6">
            <w:pPr>
              <w:widowControl w:val="0"/>
              <w:tabs>
                <w:tab w:val="left" w:pos="855"/>
              </w:tabs>
              <w:spacing w:after="160"/>
              <w:ind w:left="360"/>
              <w:rPr>
                <w:rFonts w:ascii="GHEA Grapalat" w:hAnsi="GHEA Grapalat"/>
              </w:rPr>
            </w:pPr>
            <w:r w:rsidRPr="002C04C9">
              <w:rPr>
                <w:rFonts w:ascii="GHEA Grapalat" w:hAnsi="GHEA Grapalat"/>
              </w:rPr>
              <w:t>19.</w:t>
            </w:r>
            <w:r w:rsidRPr="002C04C9">
              <w:rPr>
                <w:rFonts w:ascii="GHEA Grapalat" w:hAnsi="GHEA Grapalat"/>
              </w:rPr>
              <w:tab/>
              <w:t>Условия оплаты: &lt;акцептованный платеж&gt;</w:t>
            </w:r>
          </w:p>
        </w:tc>
      </w:tr>
      <w:tr w:rsidR="00E752B6" w:rsidRPr="002C04C9" w14:paraId="6325D03D"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D29EE1" w14:textId="77777777" w:rsidR="00E752B6" w:rsidRPr="002C04C9" w:rsidRDefault="00E752B6" w:rsidP="009216D6">
            <w:pPr>
              <w:widowControl w:val="0"/>
              <w:tabs>
                <w:tab w:val="left" w:pos="855"/>
              </w:tabs>
              <w:spacing w:after="160"/>
              <w:ind w:left="360"/>
              <w:rPr>
                <w:rFonts w:ascii="GHEA Grapalat" w:hAnsi="GHEA Grapalat"/>
              </w:rPr>
            </w:pPr>
            <w:r w:rsidRPr="002C04C9">
              <w:rPr>
                <w:rFonts w:ascii="GHEA Grapalat" w:hAnsi="GHEA Grapalat"/>
              </w:rPr>
              <w:t>20.</w:t>
            </w:r>
            <w:r w:rsidRPr="002C04C9">
              <w:rPr>
                <w:rFonts w:ascii="GHEA Grapalat" w:hAnsi="GHEA Grapalat"/>
              </w:rPr>
              <w:tab/>
              <w:t>Количество прилагаемых страниц: --- страниц</w:t>
            </w:r>
          </w:p>
        </w:tc>
      </w:tr>
      <w:tr w:rsidR="00E752B6" w:rsidRPr="002C04C9" w14:paraId="16579061"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3CB29E56" w14:textId="77777777" w:rsidR="00E752B6" w:rsidRPr="002C04C9" w:rsidRDefault="00E752B6" w:rsidP="009216D6">
            <w:pPr>
              <w:widowControl w:val="0"/>
              <w:tabs>
                <w:tab w:val="left" w:pos="851"/>
              </w:tabs>
              <w:spacing w:after="160"/>
              <w:rPr>
                <w:rFonts w:ascii="GHEA Grapalat" w:hAnsi="GHEA Grapalat" w:cs="Sylfaen"/>
              </w:rPr>
            </w:pPr>
            <w:r w:rsidRPr="002C04C9">
              <w:rPr>
                <w:rFonts w:ascii="GHEA Grapalat" w:hAnsi="GHEA Grapalat"/>
              </w:rPr>
              <w:t>22.а.</w:t>
            </w:r>
            <w:r w:rsidRPr="002C04C9">
              <w:rPr>
                <w:rFonts w:ascii="GHEA Grapalat" w:hAnsi="GHEA Grapalat"/>
              </w:rPr>
              <w:tab/>
              <w:t>Подписи бенефициара</w:t>
            </w:r>
          </w:p>
          <w:p w14:paraId="2B710B7B" w14:textId="77777777" w:rsidR="00E752B6" w:rsidRPr="002C04C9" w:rsidRDefault="00E752B6" w:rsidP="009216D6">
            <w:pPr>
              <w:widowControl w:val="0"/>
              <w:spacing w:after="160"/>
              <w:rPr>
                <w:rFonts w:ascii="GHEA Grapalat" w:hAnsi="GHEA Grapalat" w:cs="Sylfaen"/>
              </w:rPr>
            </w:pPr>
          </w:p>
          <w:p w14:paraId="2AD2370A" w14:textId="77777777" w:rsidR="00E752B6" w:rsidRPr="002C04C9" w:rsidRDefault="00E752B6" w:rsidP="009216D6">
            <w:pPr>
              <w:widowControl w:val="0"/>
              <w:spacing w:after="160"/>
              <w:jc w:val="right"/>
              <w:rPr>
                <w:rFonts w:ascii="GHEA Grapalat" w:hAnsi="GHEA Grapalat" w:cs="Tahoma"/>
              </w:rPr>
            </w:pPr>
            <w:r w:rsidRPr="002C04C9">
              <w:rPr>
                <w:rFonts w:ascii="GHEA Grapalat" w:hAnsi="GHEA Grapalat"/>
              </w:rPr>
              <w:t>/____________________/</w:t>
            </w:r>
          </w:p>
          <w:p w14:paraId="5D964DCD" w14:textId="77777777" w:rsidR="00E752B6" w:rsidRPr="002C04C9" w:rsidRDefault="00E752B6" w:rsidP="009216D6">
            <w:pPr>
              <w:widowControl w:val="0"/>
              <w:spacing w:after="160"/>
              <w:rPr>
                <w:rFonts w:ascii="GHEA Grapalat" w:hAnsi="GHEA Grapalat" w:cs="Sylfaen"/>
              </w:rPr>
            </w:pPr>
          </w:p>
          <w:p w14:paraId="6A33A323" w14:textId="77777777" w:rsidR="00E752B6" w:rsidRPr="002C04C9" w:rsidRDefault="00E752B6" w:rsidP="009216D6">
            <w:pPr>
              <w:widowControl w:val="0"/>
              <w:spacing w:after="160"/>
              <w:jc w:val="right"/>
              <w:rPr>
                <w:rFonts w:ascii="GHEA Grapalat" w:hAnsi="GHEA Grapalat" w:cs="Sylfaen"/>
              </w:rPr>
            </w:pPr>
            <w:r w:rsidRPr="002C04C9">
              <w:rPr>
                <w:rFonts w:ascii="GHEA Grapalat" w:hAnsi="GHEA Grapalat"/>
              </w:rPr>
              <w:t>/____________________/</w:t>
            </w:r>
          </w:p>
          <w:p w14:paraId="5A06649C" w14:textId="77777777" w:rsidR="00E752B6" w:rsidRPr="002C04C9" w:rsidRDefault="00E752B6" w:rsidP="009216D6">
            <w:pPr>
              <w:widowControl w:val="0"/>
              <w:spacing w:after="160"/>
              <w:rPr>
                <w:rFonts w:ascii="GHEA Grapalat" w:hAnsi="GHEA Grapalat" w:cs="Sylfaen"/>
              </w:rPr>
            </w:pPr>
          </w:p>
          <w:p w14:paraId="424E87EB" w14:textId="77777777" w:rsidR="00E752B6" w:rsidRPr="002C04C9" w:rsidRDefault="00E752B6" w:rsidP="009216D6">
            <w:pPr>
              <w:widowControl w:val="0"/>
              <w:tabs>
                <w:tab w:val="left" w:pos="4545"/>
              </w:tabs>
              <w:spacing w:after="160"/>
              <w:rPr>
                <w:rFonts w:ascii="GHEA Grapalat" w:hAnsi="GHEA Grapalat" w:cs="Sylfaen"/>
              </w:rPr>
            </w:pPr>
            <w:r w:rsidRPr="002C04C9">
              <w:rPr>
                <w:rFonts w:ascii="GHEA Grapalat" w:hAnsi="GHEA Grapalat"/>
              </w:rPr>
              <w:t>22.б.</w:t>
            </w:r>
            <w:r w:rsidRPr="002C04C9">
              <w:rPr>
                <w:rFonts w:ascii="GHEA Grapalat" w:hAnsi="GHEA Grapalat"/>
              </w:rPr>
              <w:tab/>
              <w:t>М. П.</w:t>
            </w:r>
          </w:p>
          <w:p w14:paraId="59C114A4" w14:textId="77777777" w:rsidR="00E752B6" w:rsidRPr="002C04C9"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5F41C259" w14:textId="77777777" w:rsidR="00E752B6" w:rsidRPr="002C04C9" w:rsidRDefault="00E752B6" w:rsidP="009216D6">
            <w:pPr>
              <w:widowControl w:val="0"/>
              <w:tabs>
                <w:tab w:val="left" w:pos="905"/>
              </w:tabs>
              <w:spacing w:after="160"/>
              <w:rPr>
                <w:rFonts w:ascii="GHEA Grapalat" w:hAnsi="GHEA Grapalat" w:cs="Sylfaen"/>
              </w:rPr>
            </w:pPr>
            <w:r w:rsidRPr="002C04C9">
              <w:rPr>
                <w:rFonts w:ascii="GHEA Grapalat" w:hAnsi="GHEA Grapalat"/>
              </w:rPr>
              <w:lastRenderedPageBreak/>
              <w:t>21.а.</w:t>
            </w:r>
            <w:r w:rsidRPr="002C04C9">
              <w:rPr>
                <w:rFonts w:ascii="GHEA Grapalat" w:hAnsi="GHEA Grapalat"/>
              </w:rPr>
              <w:tab/>
            </w:r>
            <w:r w:rsidRPr="002C04C9">
              <w:rPr>
                <w:rFonts w:ascii="Courier New" w:hAnsi="Courier New"/>
              </w:rPr>
              <w:t> </w:t>
            </w:r>
            <w:r w:rsidRPr="002C04C9">
              <w:rPr>
                <w:rFonts w:ascii="GHEA Grapalat" w:hAnsi="GHEA Grapalat"/>
              </w:rPr>
              <w:t>Подписи плательщика:</w:t>
            </w:r>
          </w:p>
          <w:p w14:paraId="78C9CA50" w14:textId="77777777" w:rsidR="00E752B6" w:rsidRPr="002C04C9" w:rsidRDefault="00E752B6" w:rsidP="009216D6">
            <w:pPr>
              <w:widowControl w:val="0"/>
              <w:spacing w:after="160"/>
              <w:rPr>
                <w:rFonts w:ascii="GHEA Grapalat" w:hAnsi="GHEA Grapalat" w:cs="Sylfaen"/>
              </w:rPr>
            </w:pPr>
          </w:p>
          <w:p w14:paraId="7063542C" w14:textId="77777777" w:rsidR="00E752B6" w:rsidRPr="002C04C9" w:rsidRDefault="00E752B6" w:rsidP="009216D6">
            <w:pPr>
              <w:widowControl w:val="0"/>
              <w:spacing w:after="160"/>
              <w:jc w:val="right"/>
              <w:rPr>
                <w:rFonts w:ascii="GHEA Grapalat" w:hAnsi="GHEA Grapalat" w:cs="Sylfaen"/>
              </w:rPr>
            </w:pPr>
            <w:r w:rsidRPr="002C04C9">
              <w:rPr>
                <w:rFonts w:ascii="GHEA Grapalat" w:hAnsi="GHEA Grapalat"/>
              </w:rPr>
              <w:t>/____________________/</w:t>
            </w:r>
          </w:p>
          <w:p w14:paraId="2DA11897" w14:textId="77777777" w:rsidR="00E752B6" w:rsidRPr="002C04C9" w:rsidRDefault="00E752B6" w:rsidP="009216D6">
            <w:pPr>
              <w:widowControl w:val="0"/>
              <w:spacing w:after="160"/>
              <w:jc w:val="right"/>
              <w:rPr>
                <w:rFonts w:ascii="GHEA Grapalat" w:hAnsi="GHEA Grapalat" w:cs="Tahoma"/>
              </w:rPr>
            </w:pPr>
          </w:p>
          <w:p w14:paraId="18393565" w14:textId="77777777" w:rsidR="00E752B6" w:rsidRPr="002C04C9" w:rsidRDefault="00E752B6" w:rsidP="009216D6">
            <w:pPr>
              <w:widowControl w:val="0"/>
              <w:spacing w:after="160"/>
              <w:jc w:val="right"/>
              <w:rPr>
                <w:rFonts w:ascii="GHEA Grapalat" w:hAnsi="GHEA Grapalat" w:cs="Sylfaen"/>
              </w:rPr>
            </w:pPr>
            <w:r w:rsidRPr="002C04C9">
              <w:rPr>
                <w:rFonts w:ascii="GHEA Grapalat" w:hAnsi="GHEA Grapalat"/>
              </w:rPr>
              <w:t>/____________________/</w:t>
            </w:r>
          </w:p>
          <w:p w14:paraId="65C223AE" w14:textId="77777777" w:rsidR="00E752B6" w:rsidRPr="002C04C9" w:rsidRDefault="00E752B6" w:rsidP="009216D6">
            <w:pPr>
              <w:widowControl w:val="0"/>
              <w:spacing w:after="160"/>
              <w:rPr>
                <w:rFonts w:ascii="GHEA Grapalat" w:hAnsi="GHEA Grapalat" w:cs="Sylfaen"/>
              </w:rPr>
            </w:pPr>
          </w:p>
          <w:p w14:paraId="63DFA8B2" w14:textId="77777777" w:rsidR="00E752B6" w:rsidRPr="002C04C9" w:rsidRDefault="00E752B6" w:rsidP="009216D6">
            <w:pPr>
              <w:widowControl w:val="0"/>
              <w:tabs>
                <w:tab w:val="left" w:pos="4539"/>
              </w:tabs>
              <w:spacing w:after="160"/>
              <w:rPr>
                <w:rFonts w:ascii="GHEA Grapalat" w:hAnsi="GHEA Grapalat" w:cs="Sylfaen"/>
              </w:rPr>
            </w:pPr>
            <w:r w:rsidRPr="002C04C9">
              <w:rPr>
                <w:rFonts w:ascii="GHEA Grapalat" w:hAnsi="GHEA Grapalat"/>
              </w:rPr>
              <w:t>21.б.</w:t>
            </w:r>
            <w:r w:rsidRPr="002C04C9">
              <w:rPr>
                <w:rFonts w:ascii="GHEA Grapalat" w:hAnsi="GHEA Grapalat"/>
              </w:rPr>
              <w:tab/>
              <w:t>М. П.</w:t>
            </w:r>
          </w:p>
        </w:tc>
      </w:tr>
      <w:tr w:rsidR="00E752B6" w:rsidRPr="002C04C9" w14:paraId="348CAC1A" w14:textId="77777777" w:rsidTr="009216D6">
        <w:trPr>
          <w:trHeight w:val="2194"/>
        </w:trPr>
        <w:tc>
          <w:tcPr>
            <w:tcW w:w="5616" w:type="dxa"/>
            <w:tcBorders>
              <w:top w:val="single" w:sz="4" w:space="0" w:color="auto"/>
              <w:left w:val="single" w:sz="4" w:space="0" w:color="auto"/>
              <w:right w:val="single" w:sz="4" w:space="0" w:color="auto"/>
            </w:tcBorders>
            <w:noWrap/>
            <w:vAlign w:val="bottom"/>
          </w:tcPr>
          <w:p w14:paraId="384A994E" w14:textId="77777777" w:rsidR="00E752B6" w:rsidRPr="002C04C9" w:rsidRDefault="00E752B6" w:rsidP="009216D6">
            <w:pPr>
              <w:widowControl w:val="0"/>
              <w:spacing w:after="160"/>
              <w:rPr>
                <w:rFonts w:ascii="GHEA Grapalat" w:hAnsi="GHEA Grapalat" w:cs="Tahoma"/>
              </w:rPr>
            </w:pPr>
            <w:r w:rsidRPr="002C04C9">
              <w:rPr>
                <w:rFonts w:ascii="GHEA Grapalat" w:hAnsi="GHEA Grapalat"/>
              </w:rPr>
              <w:t>24.а.</w:t>
            </w:r>
            <w:r w:rsidRPr="002C04C9">
              <w:rPr>
                <w:rFonts w:ascii="GHEA Grapalat" w:hAnsi="GHEA Grapalat"/>
              </w:rPr>
              <w:tab/>
              <w:t xml:space="preserve"> Обслуживающая бенефициара финансовая организация </w:t>
            </w:r>
          </w:p>
          <w:p w14:paraId="20E8046E" w14:textId="77777777" w:rsidR="00E752B6" w:rsidRPr="002C04C9" w:rsidRDefault="00E752B6" w:rsidP="009216D6">
            <w:pPr>
              <w:widowControl w:val="0"/>
              <w:spacing w:after="160"/>
              <w:rPr>
                <w:rFonts w:ascii="GHEA Grapalat" w:hAnsi="GHEA Grapalat"/>
              </w:rPr>
            </w:pPr>
          </w:p>
          <w:p w14:paraId="7FFEA12F" w14:textId="77777777" w:rsidR="00E752B6" w:rsidRPr="002C04C9" w:rsidRDefault="00E752B6" w:rsidP="009216D6">
            <w:pPr>
              <w:widowControl w:val="0"/>
              <w:jc w:val="right"/>
              <w:rPr>
                <w:rFonts w:ascii="GHEA Grapalat" w:hAnsi="GHEA Grapalat" w:cs="Tahoma"/>
              </w:rPr>
            </w:pPr>
            <w:r w:rsidRPr="002C04C9">
              <w:rPr>
                <w:rFonts w:ascii="GHEA Grapalat" w:hAnsi="GHEA Grapalat"/>
              </w:rPr>
              <w:t>/____________________/</w:t>
            </w:r>
          </w:p>
          <w:p w14:paraId="667A953D" w14:textId="77777777" w:rsidR="00E752B6" w:rsidRPr="002C04C9" w:rsidRDefault="00E752B6" w:rsidP="009216D6">
            <w:pPr>
              <w:widowControl w:val="0"/>
              <w:spacing w:after="160"/>
              <w:ind w:left="3828" w:right="13"/>
              <w:jc w:val="both"/>
              <w:rPr>
                <w:rFonts w:ascii="GHEA Grapalat" w:hAnsi="GHEA Grapalat" w:cs="Sylfaen"/>
                <w:vertAlign w:val="superscript"/>
              </w:rPr>
            </w:pPr>
            <w:r w:rsidRPr="002C04C9">
              <w:rPr>
                <w:rFonts w:ascii="GHEA Grapalat" w:hAnsi="GHEA Grapalat"/>
                <w:vertAlign w:val="superscript"/>
              </w:rPr>
              <w:t>подпись/</w:t>
            </w:r>
          </w:p>
          <w:p w14:paraId="07BC2718" w14:textId="77777777" w:rsidR="00E752B6" w:rsidRPr="002C04C9" w:rsidRDefault="00E752B6" w:rsidP="009216D6">
            <w:pPr>
              <w:widowControl w:val="0"/>
              <w:spacing w:after="160"/>
              <w:rPr>
                <w:rFonts w:ascii="GHEA Grapalat" w:hAnsi="GHEA Grapalat" w:cs="Tahoma"/>
              </w:rPr>
            </w:pPr>
          </w:p>
          <w:p w14:paraId="583486B4" w14:textId="77777777" w:rsidR="00E752B6" w:rsidRPr="002C04C9"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72209010" w14:textId="77777777" w:rsidR="00E752B6" w:rsidRPr="002C04C9" w:rsidRDefault="00E752B6" w:rsidP="009216D6">
            <w:pPr>
              <w:widowControl w:val="0"/>
              <w:spacing w:after="160"/>
              <w:rPr>
                <w:rFonts w:ascii="GHEA Grapalat" w:hAnsi="GHEA Grapalat" w:cs="Tahoma"/>
              </w:rPr>
            </w:pPr>
            <w:r w:rsidRPr="002C04C9">
              <w:rPr>
                <w:rFonts w:ascii="GHEA Grapalat" w:hAnsi="GHEA Grapalat"/>
              </w:rPr>
              <w:t>23.а.</w:t>
            </w:r>
            <w:r w:rsidRPr="002C04C9">
              <w:rPr>
                <w:rFonts w:ascii="GHEA Grapalat" w:hAnsi="GHEA Grapalat"/>
              </w:rPr>
              <w:tab/>
              <w:t xml:space="preserve"> Обслуживающая плательщика финансовая организация </w:t>
            </w:r>
          </w:p>
          <w:p w14:paraId="6643AC7F" w14:textId="77777777" w:rsidR="00E752B6" w:rsidRPr="002C04C9" w:rsidRDefault="00E752B6" w:rsidP="009216D6">
            <w:pPr>
              <w:widowControl w:val="0"/>
              <w:spacing w:after="160"/>
              <w:rPr>
                <w:rFonts w:ascii="GHEA Grapalat" w:hAnsi="GHEA Grapalat" w:cs="Tahoma"/>
              </w:rPr>
            </w:pPr>
          </w:p>
          <w:p w14:paraId="4D3D798D" w14:textId="77777777" w:rsidR="00E752B6" w:rsidRPr="002C04C9" w:rsidRDefault="00E752B6" w:rsidP="009216D6">
            <w:pPr>
              <w:widowControl w:val="0"/>
              <w:jc w:val="right"/>
              <w:rPr>
                <w:rFonts w:ascii="GHEA Grapalat" w:hAnsi="GHEA Grapalat" w:cs="Tahoma"/>
              </w:rPr>
            </w:pPr>
            <w:r w:rsidRPr="002C04C9">
              <w:rPr>
                <w:rFonts w:ascii="GHEA Grapalat" w:hAnsi="GHEA Grapalat"/>
              </w:rPr>
              <w:t>/____________________/</w:t>
            </w:r>
          </w:p>
          <w:p w14:paraId="4A6CE1E6" w14:textId="77777777" w:rsidR="00E752B6" w:rsidRPr="002C04C9" w:rsidRDefault="00E752B6" w:rsidP="009216D6">
            <w:pPr>
              <w:widowControl w:val="0"/>
              <w:spacing w:after="160"/>
              <w:ind w:right="983"/>
              <w:jc w:val="right"/>
              <w:rPr>
                <w:rFonts w:ascii="GHEA Grapalat" w:hAnsi="GHEA Grapalat" w:cs="Sylfaen"/>
                <w:vertAlign w:val="superscript"/>
              </w:rPr>
            </w:pPr>
            <w:r w:rsidRPr="002C04C9">
              <w:rPr>
                <w:rFonts w:ascii="GHEA Grapalat" w:hAnsi="GHEA Grapalat"/>
                <w:vertAlign w:val="superscript"/>
              </w:rPr>
              <w:t>/подпись/</w:t>
            </w:r>
          </w:p>
          <w:p w14:paraId="4E231FED" w14:textId="77777777" w:rsidR="00E752B6" w:rsidRPr="002C04C9" w:rsidRDefault="00E752B6" w:rsidP="009216D6">
            <w:pPr>
              <w:widowControl w:val="0"/>
              <w:spacing w:after="160"/>
              <w:rPr>
                <w:rFonts w:ascii="GHEA Grapalat" w:hAnsi="GHEA Grapalat" w:cs="Arial"/>
              </w:rPr>
            </w:pPr>
          </w:p>
        </w:tc>
      </w:tr>
      <w:tr w:rsidR="00E752B6" w:rsidRPr="002C04C9" w14:paraId="274316A3"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13B33598" w14:textId="77777777" w:rsidR="00E752B6" w:rsidRPr="002C04C9" w:rsidRDefault="00E752B6" w:rsidP="009216D6">
            <w:pPr>
              <w:widowControl w:val="0"/>
              <w:tabs>
                <w:tab w:val="left" w:pos="4678"/>
              </w:tabs>
              <w:spacing w:after="160"/>
              <w:rPr>
                <w:rFonts w:ascii="GHEA Grapalat" w:hAnsi="GHEA Grapalat" w:cs="Sylfaen"/>
              </w:rPr>
            </w:pPr>
            <w:r w:rsidRPr="002C04C9">
              <w:rPr>
                <w:rFonts w:ascii="GHEA Grapalat" w:hAnsi="GHEA Grapalat"/>
              </w:rPr>
              <w:t>24.б.</w:t>
            </w:r>
            <w:r w:rsidRPr="002C04C9">
              <w:rPr>
                <w:rFonts w:ascii="GHEA Grapalat" w:hAnsi="GHEA Grapalat"/>
              </w:rPr>
              <w:tab/>
              <w:t>М. П.</w:t>
            </w:r>
          </w:p>
          <w:p w14:paraId="5D1BBB05" w14:textId="77777777" w:rsidR="00E752B6" w:rsidRPr="002C04C9" w:rsidRDefault="00E752B6" w:rsidP="009216D6">
            <w:pPr>
              <w:widowControl w:val="0"/>
              <w:spacing w:after="160"/>
              <w:rPr>
                <w:rFonts w:ascii="GHEA Grapalat" w:hAnsi="GHEA Grapalat" w:cs="Sylfaen"/>
              </w:rPr>
            </w:pPr>
          </w:p>
          <w:p w14:paraId="0BE28E81" w14:textId="77777777" w:rsidR="00E752B6" w:rsidRPr="002C04C9" w:rsidRDefault="00E752B6" w:rsidP="009216D6">
            <w:pPr>
              <w:widowControl w:val="0"/>
              <w:spacing w:after="160"/>
              <w:ind w:right="155"/>
              <w:jc w:val="right"/>
              <w:rPr>
                <w:rFonts w:ascii="GHEA Grapalat" w:hAnsi="GHEA Grapalat" w:cs="Sylfaen"/>
              </w:rPr>
            </w:pPr>
            <w:r w:rsidRPr="002C04C9">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0D819C9E" w14:textId="77777777" w:rsidR="00E752B6" w:rsidRPr="002C04C9" w:rsidRDefault="00E752B6" w:rsidP="009216D6">
            <w:pPr>
              <w:widowControl w:val="0"/>
              <w:tabs>
                <w:tab w:val="left" w:pos="4554"/>
              </w:tabs>
              <w:spacing w:after="160"/>
              <w:rPr>
                <w:rFonts w:ascii="GHEA Grapalat" w:hAnsi="GHEA Grapalat" w:cs="Sylfaen"/>
              </w:rPr>
            </w:pPr>
            <w:r w:rsidRPr="002C04C9">
              <w:rPr>
                <w:rFonts w:ascii="GHEA Grapalat" w:hAnsi="GHEA Grapalat"/>
              </w:rPr>
              <w:t>23.б.</w:t>
            </w:r>
            <w:r w:rsidRPr="002C04C9">
              <w:rPr>
                <w:rFonts w:ascii="GHEA Grapalat" w:hAnsi="GHEA Grapalat"/>
              </w:rPr>
              <w:tab/>
              <w:t>М. П.</w:t>
            </w:r>
          </w:p>
          <w:p w14:paraId="40622441" w14:textId="77777777" w:rsidR="00E752B6" w:rsidRPr="002C04C9" w:rsidRDefault="00E752B6" w:rsidP="009216D6">
            <w:pPr>
              <w:widowControl w:val="0"/>
              <w:spacing w:after="160"/>
              <w:rPr>
                <w:rFonts w:ascii="GHEA Grapalat" w:hAnsi="GHEA Grapalat"/>
              </w:rPr>
            </w:pPr>
          </w:p>
          <w:p w14:paraId="101596B3" w14:textId="77777777" w:rsidR="00E752B6" w:rsidRPr="002C04C9" w:rsidRDefault="00E752B6" w:rsidP="009216D6">
            <w:pPr>
              <w:widowControl w:val="0"/>
              <w:spacing w:after="160"/>
              <w:jc w:val="right"/>
              <w:rPr>
                <w:rFonts w:ascii="GHEA Grapalat" w:hAnsi="GHEA Grapalat" w:cs="Sylfaen"/>
              </w:rPr>
            </w:pPr>
            <w:r w:rsidRPr="002C04C9">
              <w:rPr>
                <w:rFonts w:ascii="GHEA Grapalat" w:hAnsi="GHEA Grapalat"/>
              </w:rPr>
              <w:t>23.в Дата исполнения: "___" ___ 20___г.</w:t>
            </w:r>
          </w:p>
        </w:tc>
      </w:tr>
    </w:tbl>
    <w:p w14:paraId="53C83B3D" w14:textId="77777777" w:rsidR="00E752B6" w:rsidRPr="002C04C9" w:rsidRDefault="00E752B6" w:rsidP="00E752B6">
      <w:pPr>
        <w:widowControl w:val="0"/>
        <w:spacing w:after="160"/>
        <w:jc w:val="center"/>
        <w:rPr>
          <w:rFonts w:ascii="GHEA Grapalat" w:hAnsi="GHEA Grapalat" w:cs="Sylfaen"/>
        </w:rPr>
      </w:pPr>
    </w:p>
    <w:p w14:paraId="43956CB3" w14:textId="77777777" w:rsidR="00E752B6" w:rsidRPr="002C04C9" w:rsidRDefault="00E752B6" w:rsidP="00BE2572">
      <w:pPr>
        <w:rPr>
          <w:rFonts w:ascii="GHEA Grapalat" w:hAnsi="GHEA Grapalat" w:cs="Sylfaen"/>
        </w:rPr>
      </w:pPr>
    </w:p>
    <w:p w14:paraId="5677EB30" w14:textId="77777777" w:rsidR="00E752B6" w:rsidRPr="002C04C9" w:rsidRDefault="00E752B6" w:rsidP="00BE2572">
      <w:pPr>
        <w:rPr>
          <w:rFonts w:ascii="GHEA Grapalat" w:hAnsi="GHEA Grapalat" w:cs="Sylfaen"/>
        </w:rPr>
      </w:pPr>
    </w:p>
    <w:p w14:paraId="51867A4F" w14:textId="77777777" w:rsidR="00E752B6" w:rsidRPr="002C04C9" w:rsidRDefault="00E752B6" w:rsidP="00BE2572">
      <w:pPr>
        <w:rPr>
          <w:rFonts w:ascii="GHEA Grapalat" w:hAnsi="GHEA Grapalat" w:cs="Sylfaen"/>
        </w:rPr>
      </w:pPr>
    </w:p>
    <w:p w14:paraId="2F0F1BCA" w14:textId="77777777" w:rsidR="00E752B6" w:rsidRPr="002C04C9" w:rsidRDefault="00E752B6" w:rsidP="00BE2572">
      <w:pPr>
        <w:rPr>
          <w:rFonts w:ascii="GHEA Grapalat" w:hAnsi="GHEA Grapalat" w:cs="Sylfaen"/>
        </w:rPr>
      </w:pPr>
    </w:p>
    <w:p w14:paraId="71A9EE38" w14:textId="77777777" w:rsidR="00E752B6" w:rsidRPr="002C04C9" w:rsidRDefault="00E752B6" w:rsidP="00BE2572">
      <w:pPr>
        <w:rPr>
          <w:rFonts w:ascii="GHEA Grapalat" w:hAnsi="GHEA Grapalat" w:cs="Sylfaen"/>
        </w:rPr>
      </w:pPr>
    </w:p>
    <w:p w14:paraId="1F24D262" w14:textId="77777777" w:rsidR="00E752B6" w:rsidRPr="002C04C9" w:rsidRDefault="00E752B6" w:rsidP="00BE2572">
      <w:pPr>
        <w:rPr>
          <w:rFonts w:ascii="GHEA Grapalat" w:hAnsi="GHEA Grapalat" w:cs="Sylfaen"/>
        </w:rPr>
      </w:pPr>
    </w:p>
    <w:p w14:paraId="62A7ACC7" w14:textId="77777777" w:rsidR="00E752B6" w:rsidRPr="002C04C9" w:rsidRDefault="00E752B6" w:rsidP="00BE2572">
      <w:pPr>
        <w:rPr>
          <w:rFonts w:ascii="GHEA Grapalat" w:hAnsi="GHEA Grapalat" w:cs="Sylfaen"/>
        </w:rPr>
      </w:pPr>
    </w:p>
    <w:p w14:paraId="559C2A74" w14:textId="77777777" w:rsidR="00E752B6" w:rsidRPr="002C04C9" w:rsidRDefault="00E752B6" w:rsidP="00BE2572">
      <w:pPr>
        <w:rPr>
          <w:rFonts w:ascii="GHEA Grapalat" w:hAnsi="GHEA Grapalat" w:cs="Sylfaen"/>
        </w:rPr>
      </w:pPr>
    </w:p>
    <w:p w14:paraId="63158E03" w14:textId="77777777" w:rsidR="00E752B6" w:rsidRPr="002C04C9" w:rsidRDefault="00E752B6" w:rsidP="00BE2572">
      <w:pPr>
        <w:rPr>
          <w:rFonts w:ascii="GHEA Grapalat" w:hAnsi="GHEA Grapalat" w:cs="Sylfaen"/>
        </w:rPr>
      </w:pPr>
    </w:p>
    <w:p w14:paraId="4CF5FC2E" w14:textId="77777777" w:rsidR="00E752B6" w:rsidRPr="002C04C9" w:rsidRDefault="00E752B6" w:rsidP="00BE2572">
      <w:pPr>
        <w:rPr>
          <w:rFonts w:ascii="GHEA Grapalat" w:hAnsi="GHEA Grapalat" w:cs="Sylfaen"/>
        </w:rPr>
      </w:pPr>
    </w:p>
    <w:p w14:paraId="13D84A8E" w14:textId="77777777" w:rsidR="00E752B6" w:rsidRPr="002C04C9" w:rsidRDefault="00E752B6" w:rsidP="00BE2572">
      <w:pPr>
        <w:rPr>
          <w:rFonts w:ascii="GHEA Grapalat" w:hAnsi="GHEA Grapalat" w:cs="Sylfaen"/>
        </w:rPr>
      </w:pPr>
    </w:p>
    <w:p w14:paraId="6BB0D4E4" w14:textId="77777777" w:rsidR="00BE2572" w:rsidRPr="002C04C9" w:rsidRDefault="00BE2572" w:rsidP="00BE2572">
      <w:pPr>
        <w:rPr>
          <w:rFonts w:ascii="GHEA Grapalat" w:hAnsi="GHEA Grapalat" w:cs="Sylfaen"/>
        </w:rPr>
      </w:pPr>
      <w:r w:rsidRPr="002C04C9">
        <w:rPr>
          <w:rFonts w:ascii="GHEA Grapalat" w:hAnsi="GHEA Grapalat" w:cs="Sylfaen"/>
        </w:rPr>
        <w:t xml:space="preserve">*  </w:t>
      </w:r>
      <w:r w:rsidRPr="002C04C9">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79E42E94" w14:textId="77777777" w:rsidR="00BE2572" w:rsidRPr="002C04C9" w:rsidRDefault="00BE2572" w:rsidP="00BE2572">
      <w:pPr>
        <w:rPr>
          <w:rFonts w:ascii="GHEA Grapalat" w:hAnsi="GHEA Grapalat" w:cs="Sylfaen"/>
        </w:rPr>
      </w:pPr>
      <w:r w:rsidRPr="002C04C9">
        <w:rPr>
          <w:rFonts w:ascii="GHEA Grapalat" w:hAnsi="GHEA Grapalat" w:cs="Sylfaen"/>
        </w:rPr>
        <w:br w:type="page"/>
      </w:r>
    </w:p>
    <w:p w14:paraId="41DBD86E" w14:textId="77777777" w:rsidR="00BE2572" w:rsidRPr="002C04C9" w:rsidRDefault="00BE2572" w:rsidP="00BE2572">
      <w:pPr>
        <w:widowControl w:val="0"/>
        <w:spacing w:after="160"/>
        <w:ind w:left="567" w:right="565"/>
        <w:jc w:val="center"/>
        <w:rPr>
          <w:rFonts w:ascii="GHEA Grapalat" w:hAnsi="GHEA Grapalat"/>
          <w:b/>
        </w:rPr>
      </w:pPr>
      <w:r w:rsidRPr="002C04C9">
        <w:rPr>
          <w:rFonts w:ascii="GHEA Grapalat" w:hAnsi="GHEA Grapalat"/>
          <w:b/>
        </w:rPr>
        <w:lastRenderedPageBreak/>
        <w:t xml:space="preserve">Обязательные реквизиты платежного требования </w:t>
      </w:r>
      <w:r w:rsidRPr="002C04C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2C04C9" w14:paraId="7F584943"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0AC6C2"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7A77CF4C" w14:textId="77777777" w:rsidR="00BE2572" w:rsidRPr="002C04C9" w:rsidRDefault="00BE2572" w:rsidP="000745BE">
            <w:pPr>
              <w:widowControl w:val="0"/>
              <w:spacing w:after="120"/>
              <w:jc w:val="center"/>
              <w:rPr>
                <w:rFonts w:ascii="GHEA Grapalat" w:hAnsi="GHEA Grapalat"/>
                <w:b/>
                <w:sz w:val="18"/>
                <w:szCs w:val="18"/>
              </w:rPr>
            </w:pPr>
            <w:r w:rsidRPr="002C04C9">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1589A1B" w14:textId="77777777" w:rsidR="00BE2572" w:rsidRPr="002C04C9" w:rsidRDefault="00BE2572" w:rsidP="000745BE">
            <w:pPr>
              <w:widowControl w:val="0"/>
              <w:spacing w:after="120"/>
              <w:jc w:val="center"/>
              <w:rPr>
                <w:rFonts w:ascii="GHEA Grapalat" w:hAnsi="GHEA Grapalat"/>
                <w:b/>
                <w:sz w:val="18"/>
                <w:szCs w:val="18"/>
              </w:rPr>
            </w:pPr>
            <w:r w:rsidRPr="002C04C9">
              <w:rPr>
                <w:rFonts w:ascii="GHEA Grapalat" w:hAnsi="GHEA Grapalat"/>
                <w:b/>
                <w:sz w:val="18"/>
                <w:szCs w:val="18"/>
              </w:rPr>
              <w:t>Наличие указанного поля/</w:t>
            </w:r>
          </w:p>
          <w:p w14:paraId="1F1CF59F" w14:textId="77777777" w:rsidR="00BE2572" w:rsidRPr="002C04C9" w:rsidRDefault="00BE2572" w:rsidP="000745BE">
            <w:pPr>
              <w:widowControl w:val="0"/>
              <w:spacing w:after="120"/>
              <w:jc w:val="center"/>
              <w:rPr>
                <w:rFonts w:ascii="GHEA Grapalat" w:hAnsi="GHEA Grapalat"/>
                <w:b/>
                <w:sz w:val="18"/>
                <w:szCs w:val="18"/>
              </w:rPr>
            </w:pPr>
            <w:r w:rsidRPr="002C04C9">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3507993F" w14:textId="77777777" w:rsidR="00BE2572" w:rsidRPr="002C04C9" w:rsidRDefault="00BE2572" w:rsidP="000745BE">
            <w:pPr>
              <w:widowControl w:val="0"/>
              <w:spacing w:after="120"/>
              <w:jc w:val="center"/>
              <w:rPr>
                <w:rFonts w:ascii="GHEA Grapalat" w:hAnsi="GHEA Grapalat"/>
                <w:b/>
                <w:sz w:val="18"/>
                <w:szCs w:val="18"/>
              </w:rPr>
            </w:pPr>
            <w:r w:rsidRPr="002C04C9">
              <w:rPr>
                <w:rFonts w:ascii="GHEA Grapalat" w:hAnsi="GHEA Grapalat"/>
                <w:b/>
                <w:sz w:val="18"/>
                <w:szCs w:val="18"/>
              </w:rPr>
              <w:t xml:space="preserve">Требование о заполнении реквизита </w:t>
            </w:r>
          </w:p>
          <w:p w14:paraId="7F8EE079" w14:textId="77777777" w:rsidR="00BE2572" w:rsidRPr="002C04C9" w:rsidRDefault="00BE2572" w:rsidP="000745BE">
            <w:pPr>
              <w:widowControl w:val="0"/>
              <w:spacing w:after="120"/>
              <w:jc w:val="center"/>
              <w:rPr>
                <w:rFonts w:ascii="GHEA Grapalat" w:hAnsi="GHEA Grapalat"/>
                <w:b/>
                <w:sz w:val="18"/>
                <w:szCs w:val="18"/>
              </w:rPr>
            </w:pPr>
            <w:r w:rsidRPr="002C04C9">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274672F3" w14:textId="77777777" w:rsidR="00BE2572" w:rsidRPr="002C04C9" w:rsidRDefault="00BE2572" w:rsidP="000745BE">
            <w:pPr>
              <w:widowControl w:val="0"/>
              <w:spacing w:after="120"/>
              <w:jc w:val="center"/>
              <w:rPr>
                <w:rFonts w:ascii="GHEA Grapalat" w:hAnsi="GHEA Grapalat"/>
                <w:b/>
                <w:sz w:val="18"/>
                <w:szCs w:val="18"/>
              </w:rPr>
            </w:pPr>
            <w:r w:rsidRPr="002C04C9">
              <w:rPr>
                <w:rFonts w:ascii="GHEA Grapalat" w:hAnsi="GHEA Grapalat"/>
                <w:b/>
                <w:sz w:val="18"/>
                <w:szCs w:val="18"/>
              </w:rPr>
              <w:t>Сторона,</w:t>
            </w:r>
          </w:p>
          <w:p w14:paraId="54B4AAD2" w14:textId="77777777" w:rsidR="00BE2572" w:rsidRPr="002C04C9" w:rsidRDefault="00BE2572" w:rsidP="000745BE">
            <w:pPr>
              <w:widowControl w:val="0"/>
              <w:spacing w:after="120"/>
              <w:jc w:val="center"/>
              <w:rPr>
                <w:rFonts w:ascii="GHEA Grapalat" w:hAnsi="GHEA Grapalat"/>
                <w:b/>
                <w:sz w:val="18"/>
                <w:szCs w:val="18"/>
              </w:rPr>
            </w:pPr>
            <w:r w:rsidRPr="002C04C9">
              <w:rPr>
                <w:rFonts w:ascii="GHEA Grapalat" w:hAnsi="GHEA Grapalat"/>
                <w:b/>
                <w:sz w:val="18"/>
                <w:szCs w:val="18"/>
              </w:rPr>
              <w:t xml:space="preserve">заполняющая реквизит </w:t>
            </w:r>
          </w:p>
          <w:p w14:paraId="320A0C43" w14:textId="77777777" w:rsidR="00BE2572" w:rsidRPr="002C04C9" w:rsidRDefault="00BE2572" w:rsidP="000745BE">
            <w:pPr>
              <w:widowControl w:val="0"/>
              <w:spacing w:after="120"/>
              <w:jc w:val="center"/>
              <w:rPr>
                <w:rFonts w:ascii="GHEA Grapalat" w:hAnsi="GHEA Grapalat"/>
                <w:b/>
                <w:sz w:val="18"/>
                <w:szCs w:val="18"/>
              </w:rPr>
            </w:pPr>
            <w:r w:rsidRPr="002C04C9">
              <w:rPr>
                <w:rFonts w:ascii="GHEA Grapalat" w:hAnsi="GHEA Grapalat"/>
                <w:b/>
                <w:sz w:val="18"/>
                <w:szCs w:val="18"/>
              </w:rPr>
              <w:t>бенефициар или плательщик</w:t>
            </w:r>
          </w:p>
          <w:p w14:paraId="4685353D" w14:textId="77777777" w:rsidR="00BE2572" w:rsidRPr="002C04C9" w:rsidRDefault="00BE2572" w:rsidP="000745BE">
            <w:pPr>
              <w:widowControl w:val="0"/>
              <w:spacing w:after="120"/>
              <w:jc w:val="center"/>
              <w:rPr>
                <w:rFonts w:ascii="GHEA Grapalat" w:hAnsi="GHEA Grapalat"/>
                <w:b/>
                <w:sz w:val="18"/>
                <w:szCs w:val="18"/>
              </w:rPr>
            </w:pPr>
            <w:r w:rsidRPr="002C04C9">
              <w:rPr>
                <w:rFonts w:ascii="GHEA Grapalat" w:hAnsi="GHEA Grapalat"/>
                <w:b/>
                <w:sz w:val="18"/>
                <w:szCs w:val="18"/>
              </w:rPr>
              <w:t>(в связи с процессом закупки)</w:t>
            </w:r>
          </w:p>
        </w:tc>
      </w:tr>
      <w:tr w:rsidR="00B138F3" w:rsidRPr="002C04C9" w14:paraId="5FF275D0"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FF82F3" w14:textId="77777777" w:rsidR="00BE2572" w:rsidRPr="002C04C9" w:rsidRDefault="00BE2572" w:rsidP="000745BE">
            <w:pPr>
              <w:widowControl w:val="0"/>
              <w:spacing w:after="120"/>
              <w:jc w:val="center"/>
              <w:rPr>
                <w:rFonts w:ascii="GHEA Grapalat" w:hAnsi="GHEA Grapalat"/>
                <w:b/>
                <w:sz w:val="18"/>
                <w:szCs w:val="18"/>
              </w:rPr>
            </w:pPr>
            <w:r w:rsidRPr="002C04C9">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D4FAEF7" w14:textId="77777777" w:rsidR="00BE2572" w:rsidRPr="002C04C9" w:rsidRDefault="00BE2572" w:rsidP="000745BE">
            <w:pPr>
              <w:widowControl w:val="0"/>
              <w:spacing w:after="120"/>
              <w:jc w:val="center"/>
              <w:rPr>
                <w:rFonts w:ascii="GHEA Grapalat" w:hAnsi="GHEA Grapalat"/>
                <w:b/>
                <w:sz w:val="18"/>
                <w:szCs w:val="18"/>
              </w:rPr>
            </w:pPr>
            <w:r w:rsidRPr="002C04C9">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74F84252" w14:textId="77777777" w:rsidR="00BE2572" w:rsidRPr="002C04C9" w:rsidRDefault="00BE2572" w:rsidP="000745BE">
            <w:pPr>
              <w:widowControl w:val="0"/>
              <w:spacing w:after="120"/>
              <w:jc w:val="center"/>
              <w:rPr>
                <w:rFonts w:ascii="GHEA Grapalat" w:hAnsi="GHEA Grapalat"/>
                <w:b/>
                <w:sz w:val="18"/>
                <w:szCs w:val="18"/>
              </w:rPr>
            </w:pPr>
            <w:r w:rsidRPr="002C04C9">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73154915" w14:textId="77777777" w:rsidR="00BE2572" w:rsidRPr="002C04C9" w:rsidRDefault="00BE2572" w:rsidP="000745BE">
            <w:pPr>
              <w:widowControl w:val="0"/>
              <w:spacing w:after="120"/>
              <w:jc w:val="center"/>
              <w:rPr>
                <w:rFonts w:ascii="GHEA Grapalat" w:hAnsi="GHEA Grapalat"/>
                <w:b/>
                <w:sz w:val="18"/>
                <w:szCs w:val="18"/>
              </w:rPr>
            </w:pPr>
            <w:r w:rsidRPr="002C04C9">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12A1B03B" w14:textId="77777777" w:rsidR="00BE2572" w:rsidRPr="002C04C9" w:rsidRDefault="00BE2572" w:rsidP="000745BE">
            <w:pPr>
              <w:widowControl w:val="0"/>
              <w:spacing w:after="120"/>
              <w:jc w:val="center"/>
              <w:rPr>
                <w:rFonts w:ascii="GHEA Grapalat" w:hAnsi="GHEA Grapalat"/>
                <w:b/>
                <w:sz w:val="18"/>
                <w:szCs w:val="18"/>
              </w:rPr>
            </w:pPr>
            <w:r w:rsidRPr="002C04C9">
              <w:rPr>
                <w:rFonts w:ascii="GHEA Grapalat" w:hAnsi="GHEA Grapalat"/>
                <w:b/>
                <w:sz w:val="18"/>
                <w:szCs w:val="18"/>
              </w:rPr>
              <w:t>5</w:t>
            </w:r>
          </w:p>
        </w:tc>
      </w:tr>
      <w:tr w:rsidR="00B138F3" w:rsidRPr="002C04C9" w14:paraId="67349EC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9E971C"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617F241"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FB55C6F"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A810B2"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9957EF7"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на документе заранее заполнено "Платежное требование"</w:t>
            </w:r>
          </w:p>
        </w:tc>
      </w:tr>
      <w:tr w:rsidR="00B138F3" w:rsidRPr="002C04C9" w14:paraId="1287979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BBF1FC"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0D3F4B82" w14:textId="77777777" w:rsidR="00BE2572" w:rsidRPr="002C04C9" w:rsidRDefault="00BE2572" w:rsidP="000745BE">
            <w:pPr>
              <w:widowControl w:val="0"/>
              <w:spacing w:after="120"/>
              <w:jc w:val="both"/>
              <w:rPr>
                <w:rFonts w:ascii="GHEA Grapalat" w:hAnsi="GHEA Grapalat"/>
                <w:sz w:val="18"/>
                <w:szCs w:val="18"/>
              </w:rPr>
            </w:pPr>
            <w:r w:rsidRPr="002C04C9">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50407079"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27BF47"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6E1E128"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2C04C9" w14:paraId="6F1EDA4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D06B4D"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34B1602F" w14:textId="77777777" w:rsidR="00BE2572" w:rsidRPr="002C04C9" w:rsidRDefault="00BE2572" w:rsidP="000745BE">
            <w:pPr>
              <w:widowControl w:val="0"/>
              <w:spacing w:after="120"/>
              <w:jc w:val="both"/>
              <w:rPr>
                <w:rFonts w:ascii="GHEA Grapalat" w:hAnsi="GHEA Grapalat"/>
                <w:sz w:val="18"/>
                <w:szCs w:val="18"/>
              </w:rPr>
            </w:pPr>
            <w:r w:rsidRPr="002C04C9">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13C3C49E"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5A9732"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обязательно</w:t>
            </w:r>
          </w:p>
          <w:p w14:paraId="2667430A" w14:textId="77777777" w:rsidR="00BE2572" w:rsidRPr="002C04C9"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283A35C"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2C04C9" w14:paraId="2890442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A80E04"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032E62A2" w14:textId="77777777" w:rsidR="00BE2572" w:rsidRPr="002C04C9" w:rsidRDefault="00BE2572" w:rsidP="000745BE">
            <w:pPr>
              <w:widowControl w:val="0"/>
              <w:spacing w:after="120"/>
              <w:jc w:val="both"/>
              <w:rPr>
                <w:rFonts w:ascii="GHEA Grapalat" w:hAnsi="GHEA Grapalat"/>
                <w:sz w:val="18"/>
                <w:szCs w:val="18"/>
              </w:rPr>
            </w:pPr>
            <w:r w:rsidRPr="002C04C9">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258A96A7"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C2482E"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обязательно</w:t>
            </w:r>
          </w:p>
          <w:p w14:paraId="4857F071"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70AFEFD2"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заполняется плательщиком</w:t>
            </w:r>
          </w:p>
        </w:tc>
      </w:tr>
      <w:tr w:rsidR="00B138F3" w:rsidRPr="002C04C9" w14:paraId="2A2B7B5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933F32"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48EC2F64"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27E2DB15"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FB809B"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F819B30"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заполняется плательщиком</w:t>
            </w:r>
          </w:p>
        </w:tc>
      </w:tr>
      <w:tr w:rsidR="00B138F3" w:rsidRPr="002C04C9" w14:paraId="00DE413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26CE6E"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28CA4367"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288A067"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7E9563"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обязательно</w:t>
            </w:r>
          </w:p>
          <w:p w14:paraId="5935EE79"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050A8D60"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заполняется плательщиком</w:t>
            </w:r>
          </w:p>
        </w:tc>
      </w:tr>
      <w:tr w:rsidR="00B138F3" w:rsidRPr="002C04C9" w14:paraId="293D428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77B9CF"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31201F34"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859ED80"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F918A5"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необязательно</w:t>
            </w:r>
          </w:p>
          <w:p w14:paraId="2B336748"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6E0DFA03"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заполняется плательщиком</w:t>
            </w:r>
          </w:p>
        </w:tc>
      </w:tr>
      <w:tr w:rsidR="00B138F3" w:rsidRPr="002C04C9" w14:paraId="69BE83B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2DC4DB"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2CE5C58D"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05D86A59"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748DAE"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необязательно</w:t>
            </w:r>
          </w:p>
          <w:p w14:paraId="446C32A3"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5DF7CAC"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заполняется плательщиком</w:t>
            </w:r>
          </w:p>
        </w:tc>
      </w:tr>
      <w:tr w:rsidR="00B138F3" w:rsidRPr="002C04C9" w14:paraId="6711D0E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CFC3EB"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99BF04D"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4E5EA352"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AC6977"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обязательно</w:t>
            </w:r>
          </w:p>
          <w:p w14:paraId="3456CA8E"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0A578A4"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заранее заполняется бенефициаром — по приглашению</w:t>
            </w:r>
          </w:p>
        </w:tc>
      </w:tr>
      <w:tr w:rsidR="00B138F3" w:rsidRPr="002C04C9" w14:paraId="71C81DC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87A634"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3BFFE2FF"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62B41CC3"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C053A9"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необязательно</w:t>
            </w:r>
          </w:p>
          <w:p w14:paraId="175646AD"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3E20AE0"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(не заполняется)</w:t>
            </w:r>
          </w:p>
        </w:tc>
      </w:tr>
      <w:tr w:rsidR="00B138F3" w:rsidRPr="002C04C9" w14:paraId="7174673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2B0C13"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7F7AF1F7"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2AA1925C"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789031"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необязательно</w:t>
            </w:r>
          </w:p>
          <w:p w14:paraId="13406731"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8C38FE7"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заранее заполняется бенефициаром — по приглашению</w:t>
            </w:r>
          </w:p>
        </w:tc>
      </w:tr>
      <w:tr w:rsidR="00B138F3" w:rsidRPr="002C04C9" w14:paraId="538D852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A94C3B"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0EDE2869"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BC107BA"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5264A1"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EEB4A47"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заранее заполняется бенефициаром — по приглашению</w:t>
            </w:r>
          </w:p>
        </w:tc>
      </w:tr>
      <w:tr w:rsidR="00B138F3" w:rsidRPr="002C04C9" w14:paraId="0AFB1CE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3ABABA"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31A784B"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49859F80"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44CB91"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обязательно</w:t>
            </w:r>
          </w:p>
          <w:p w14:paraId="384239E4"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FB3ACDA"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заранее заполняется бенефициаром — по приглашению</w:t>
            </w:r>
          </w:p>
        </w:tc>
      </w:tr>
      <w:tr w:rsidR="00B138F3" w:rsidRPr="002C04C9" w14:paraId="3E20518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90D7D5"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75B4E144"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732D435"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03BB50"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обязательно</w:t>
            </w:r>
          </w:p>
          <w:p w14:paraId="0E35BF89"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F01AB95"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 xml:space="preserve">заполняется плательщиком </w:t>
            </w:r>
          </w:p>
        </w:tc>
      </w:tr>
      <w:tr w:rsidR="00B138F3" w:rsidRPr="002C04C9" w14:paraId="4CC5E54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E4EFE0"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01D34EED"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228798F7"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03FE6B"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необязательно</w:t>
            </w:r>
          </w:p>
          <w:p w14:paraId="7F4432AC"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658EE96"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(не заполняется и не применяется)</w:t>
            </w:r>
          </w:p>
        </w:tc>
      </w:tr>
      <w:tr w:rsidR="00B138F3" w:rsidRPr="002C04C9" w14:paraId="1746550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FAC211"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4F3F31F"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2DC2CA26"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D1DE23"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2439F63"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заполняется плательщиком</w:t>
            </w:r>
          </w:p>
        </w:tc>
      </w:tr>
      <w:tr w:rsidR="00B138F3" w:rsidRPr="002C04C9" w14:paraId="51A8CBC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39EDDB"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49669006"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EB00920"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5AFBC6"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 xml:space="preserve">В обязательном порядке заполняются слова "для обеспечения исполнения </w:t>
            </w:r>
            <w:r w:rsidRPr="002C04C9">
              <w:rPr>
                <w:rFonts w:ascii="GHEA Grapalat" w:hAnsi="GHEA Grapalat"/>
                <w:sz w:val="18"/>
                <w:szCs w:val="18"/>
              </w:rPr>
              <w:lastRenderedPageBreak/>
              <w:t>договора"</w:t>
            </w:r>
          </w:p>
        </w:tc>
        <w:tc>
          <w:tcPr>
            <w:tcW w:w="2640" w:type="dxa"/>
            <w:tcBorders>
              <w:top w:val="single" w:sz="4" w:space="0" w:color="auto"/>
              <w:left w:val="single" w:sz="4" w:space="0" w:color="auto"/>
              <w:bottom w:val="single" w:sz="4" w:space="0" w:color="auto"/>
              <w:right w:val="single" w:sz="4" w:space="0" w:color="auto"/>
            </w:tcBorders>
          </w:tcPr>
          <w:p w14:paraId="3779AB2E"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lastRenderedPageBreak/>
              <w:t xml:space="preserve">заранее заполняется бенефициаром — по </w:t>
            </w:r>
            <w:r w:rsidRPr="002C04C9">
              <w:rPr>
                <w:rFonts w:ascii="GHEA Grapalat" w:hAnsi="GHEA Grapalat"/>
                <w:sz w:val="18"/>
                <w:szCs w:val="18"/>
              </w:rPr>
              <w:lastRenderedPageBreak/>
              <w:t>приглашению</w:t>
            </w:r>
          </w:p>
        </w:tc>
      </w:tr>
      <w:tr w:rsidR="00B138F3" w:rsidRPr="002C04C9" w14:paraId="0725C63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9EFA8B"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14FE917F"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520774D"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8D875C"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обязательно</w:t>
            </w:r>
          </w:p>
          <w:p w14:paraId="558EABB6"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D5E5668"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заполняется бенефициаром</w:t>
            </w:r>
          </w:p>
        </w:tc>
      </w:tr>
      <w:tr w:rsidR="00B138F3" w:rsidRPr="002C04C9" w14:paraId="0B888B1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315404" w14:textId="77777777" w:rsidR="00BE2572" w:rsidRPr="002C04C9" w:rsidDel="0010680B"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3270EDDA"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31619A37"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65F78A" w14:textId="77777777" w:rsidR="00BE2572" w:rsidRPr="002C04C9" w:rsidRDefault="00BE2572" w:rsidP="000745BE">
            <w:pPr>
              <w:widowControl w:val="0"/>
              <w:spacing w:after="120"/>
              <w:jc w:val="center"/>
              <w:rPr>
                <w:rFonts w:ascii="GHEA Grapalat" w:hAnsi="GHEA Grapalat" w:cs="Sylfaen"/>
                <w:sz w:val="18"/>
                <w:szCs w:val="18"/>
              </w:rPr>
            </w:pPr>
            <w:r w:rsidRPr="002C04C9">
              <w:rPr>
                <w:rFonts w:ascii="GHEA Grapalat" w:hAnsi="GHEA Grapalat"/>
                <w:sz w:val="18"/>
                <w:szCs w:val="18"/>
              </w:rPr>
              <w:t xml:space="preserve">обязательно </w:t>
            </w:r>
          </w:p>
          <w:p w14:paraId="4AD62E84" w14:textId="77777777" w:rsidR="00BE2572" w:rsidRPr="002C04C9" w:rsidRDefault="00BE2572" w:rsidP="000745BE">
            <w:pPr>
              <w:widowControl w:val="0"/>
              <w:spacing w:after="120"/>
              <w:jc w:val="center"/>
              <w:rPr>
                <w:rFonts w:ascii="GHEA Grapalat" w:hAnsi="GHEA Grapalat" w:cs="Sylfaen"/>
                <w:sz w:val="18"/>
                <w:szCs w:val="18"/>
              </w:rPr>
            </w:pPr>
            <w:r w:rsidRPr="002C04C9">
              <w:rPr>
                <w:rFonts w:ascii="GHEA Grapalat" w:hAnsi="GHEA Grapalat"/>
                <w:sz w:val="18"/>
                <w:szCs w:val="18"/>
              </w:rPr>
              <w:t xml:space="preserve">заполняются слова "акцептованный платеж", </w:t>
            </w:r>
          </w:p>
          <w:p w14:paraId="15C35F70"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3310B3B"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 xml:space="preserve">заранее заполняется бенефициаром </w:t>
            </w:r>
          </w:p>
        </w:tc>
      </w:tr>
      <w:tr w:rsidR="00B138F3" w:rsidRPr="002C04C9" w14:paraId="05A6644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4D7F41"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08178F10"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0AD814B9"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9FA602"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необязательно</w:t>
            </w:r>
          </w:p>
          <w:p w14:paraId="6DB05DAC"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220687DC"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6F96C23C"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заполняется бенефициаром</w:t>
            </w:r>
          </w:p>
        </w:tc>
      </w:tr>
      <w:tr w:rsidR="00B138F3" w:rsidRPr="002C04C9" w14:paraId="218C279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626BAF"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69C9FBA1"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4C72E47"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4704A6"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обязательно</w:t>
            </w:r>
          </w:p>
          <w:p w14:paraId="078A509D"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043579F"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 xml:space="preserve">подписывается плательщиком или </w:t>
            </w:r>
          </w:p>
          <w:p w14:paraId="12855EA2"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проставляется электронная подпись плательщика</w:t>
            </w:r>
          </w:p>
        </w:tc>
      </w:tr>
      <w:tr w:rsidR="00B138F3" w:rsidRPr="002C04C9" w14:paraId="32ECC80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D7DBA5"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2C121239"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C51E0E9"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2E1A11"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 xml:space="preserve">обязательно: </w:t>
            </w:r>
          </w:p>
          <w:p w14:paraId="0FAAECB3"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 xml:space="preserve">при наличии печати, когда </w:t>
            </w:r>
            <w:r w:rsidRPr="002C04C9">
              <w:rPr>
                <w:rFonts w:ascii="GHEA Grapalat" w:hAnsi="GHEA Grapalat"/>
                <w:sz w:val="18"/>
                <w:szCs w:val="18"/>
              </w:rPr>
              <w:lastRenderedPageBreak/>
              <w:t>плательщик представляет Требование в бумажной форме</w:t>
            </w:r>
          </w:p>
          <w:p w14:paraId="2B473F82" w14:textId="77777777" w:rsidR="00BE2572" w:rsidRPr="002C04C9"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75C25B5"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lastRenderedPageBreak/>
              <w:t xml:space="preserve">скрепляется печатью плательщика </w:t>
            </w:r>
          </w:p>
          <w:p w14:paraId="551F7588"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lastRenderedPageBreak/>
              <w:t>при представлении в бумажной форме</w:t>
            </w:r>
          </w:p>
        </w:tc>
      </w:tr>
      <w:tr w:rsidR="00B138F3" w:rsidRPr="002C04C9" w14:paraId="54901C8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C1DA41"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7DECE2C"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99850AA"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5B6C11"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 xml:space="preserve">обязательно: </w:t>
            </w:r>
          </w:p>
          <w:p w14:paraId="354D87A4"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7A5972A5"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подписывается бенефициаром</w:t>
            </w:r>
          </w:p>
        </w:tc>
      </w:tr>
      <w:tr w:rsidR="00B138F3" w:rsidRPr="002C04C9" w14:paraId="5D19D53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A23E61"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663FEDF2"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D984D88"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E33479"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 xml:space="preserve">обязательно: </w:t>
            </w:r>
          </w:p>
          <w:p w14:paraId="2560C62C"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C9F5304"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 xml:space="preserve">скрепляется печатью бенефициара </w:t>
            </w:r>
          </w:p>
          <w:p w14:paraId="57406970"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при представлении в банк в бумажной форме</w:t>
            </w:r>
          </w:p>
        </w:tc>
      </w:tr>
      <w:tr w:rsidR="00B138F3" w:rsidRPr="002C04C9" w14:paraId="58E1A53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16600C"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4C6F92DC"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F61EE57"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017971"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обязательно</w:t>
            </w:r>
          </w:p>
          <w:p w14:paraId="229CA504"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E73506F" w14:textId="77777777" w:rsidR="00BE2572" w:rsidRPr="002C04C9" w:rsidRDefault="00BE2572" w:rsidP="000745BE">
            <w:pPr>
              <w:widowControl w:val="0"/>
              <w:spacing w:after="120"/>
              <w:jc w:val="center"/>
              <w:rPr>
                <w:rFonts w:ascii="GHEA Grapalat" w:hAnsi="GHEA Grapalat"/>
                <w:sz w:val="18"/>
                <w:szCs w:val="18"/>
              </w:rPr>
            </w:pPr>
          </w:p>
        </w:tc>
      </w:tr>
      <w:tr w:rsidR="00B138F3" w:rsidRPr="002C04C9" w14:paraId="7AAC779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8B0DCF"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89DA333"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28AD60A"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41F070"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обязательно</w:t>
            </w:r>
          </w:p>
          <w:p w14:paraId="33B1B203"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306E5D8" w14:textId="77777777" w:rsidR="00BE2572" w:rsidRPr="002C04C9" w:rsidRDefault="00BE2572" w:rsidP="000745BE">
            <w:pPr>
              <w:widowControl w:val="0"/>
              <w:spacing w:after="120"/>
              <w:jc w:val="center"/>
              <w:rPr>
                <w:rFonts w:ascii="GHEA Grapalat" w:hAnsi="GHEA Grapalat"/>
                <w:sz w:val="18"/>
                <w:szCs w:val="18"/>
              </w:rPr>
            </w:pPr>
          </w:p>
        </w:tc>
      </w:tr>
      <w:tr w:rsidR="00B138F3" w:rsidRPr="002C04C9" w14:paraId="362C791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75D4AB"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546C9018"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63E0B8BE"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1C2A90"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обязательно</w:t>
            </w:r>
          </w:p>
          <w:p w14:paraId="3699B27A"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160B5D5" w14:textId="77777777" w:rsidR="00BE2572" w:rsidRPr="002C04C9" w:rsidRDefault="00BE2572" w:rsidP="000745BE">
            <w:pPr>
              <w:widowControl w:val="0"/>
              <w:spacing w:after="120"/>
              <w:jc w:val="center"/>
              <w:rPr>
                <w:rFonts w:ascii="GHEA Grapalat" w:hAnsi="GHEA Grapalat"/>
                <w:sz w:val="18"/>
                <w:szCs w:val="18"/>
              </w:rPr>
            </w:pPr>
          </w:p>
        </w:tc>
      </w:tr>
      <w:tr w:rsidR="00B138F3" w:rsidRPr="002C04C9" w14:paraId="4D4B427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2EDAA5"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1786E3FB"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CE4C736"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BB30D7"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необязательно</w:t>
            </w:r>
          </w:p>
          <w:p w14:paraId="2B4D9A39"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B2248AF" w14:textId="77777777" w:rsidR="00BE2572" w:rsidRPr="002C04C9" w:rsidRDefault="00BE2572" w:rsidP="000745BE">
            <w:pPr>
              <w:widowControl w:val="0"/>
              <w:spacing w:after="120"/>
              <w:jc w:val="center"/>
              <w:rPr>
                <w:rFonts w:ascii="GHEA Grapalat" w:hAnsi="GHEA Grapalat"/>
                <w:sz w:val="18"/>
                <w:szCs w:val="18"/>
              </w:rPr>
            </w:pPr>
          </w:p>
        </w:tc>
      </w:tr>
      <w:tr w:rsidR="00B138F3" w:rsidRPr="002C04C9" w14:paraId="2DCBEDC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415706"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4B456D2"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573A7BB"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F68B14"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необязательно</w:t>
            </w:r>
          </w:p>
          <w:p w14:paraId="0D421F16"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CAF57E6" w14:textId="77777777" w:rsidR="00BE2572" w:rsidRPr="002C04C9" w:rsidRDefault="00BE2572" w:rsidP="000745BE">
            <w:pPr>
              <w:widowControl w:val="0"/>
              <w:spacing w:after="120"/>
              <w:jc w:val="center"/>
              <w:rPr>
                <w:rFonts w:ascii="GHEA Grapalat" w:hAnsi="GHEA Grapalat"/>
                <w:sz w:val="18"/>
                <w:szCs w:val="18"/>
              </w:rPr>
            </w:pPr>
          </w:p>
        </w:tc>
      </w:tr>
      <w:tr w:rsidR="00FF3DE9" w:rsidRPr="002C04C9" w14:paraId="5835695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6DDDF0"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28E7F038"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 xml:space="preserve">обслуживающей бенефициара </w:t>
            </w:r>
            <w:r w:rsidRPr="002C04C9">
              <w:rPr>
                <w:rFonts w:ascii="GHEA Grapalat" w:hAnsi="GHEA Grapalat"/>
                <w:sz w:val="18"/>
                <w:szCs w:val="18"/>
              </w:rPr>
              <w:lastRenderedPageBreak/>
              <w:t>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64F75860"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00065862"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t>необязательно</w:t>
            </w:r>
          </w:p>
          <w:p w14:paraId="0E796499" w14:textId="77777777" w:rsidR="00BE2572" w:rsidRPr="002C04C9" w:rsidRDefault="00BE2572" w:rsidP="000745BE">
            <w:pPr>
              <w:widowControl w:val="0"/>
              <w:spacing w:after="120"/>
              <w:jc w:val="center"/>
              <w:rPr>
                <w:rFonts w:ascii="GHEA Grapalat" w:hAnsi="GHEA Grapalat"/>
                <w:sz w:val="18"/>
                <w:szCs w:val="18"/>
              </w:rPr>
            </w:pPr>
            <w:r w:rsidRPr="002C04C9">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214EF83" w14:textId="77777777" w:rsidR="00BE2572" w:rsidRPr="002C04C9" w:rsidRDefault="00BE2572" w:rsidP="000745BE">
            <w:pPr>
              <w:widowControl w:val="0"/>
              <w:spacing w:after="120"/>
              <w:jc w:val="center"/>
              <w:rPr>
                <w:rFonts w:ascii="GHEA Grapalat" w:hAnsi="GHEA Grapalat"/>
                <w:sz w:val="18"/>
                <w:szCs w:val="18"/>
              </w:rPr>
            </w:pPr>
          </w:p>
        </w:tc>
      </w:tr>
    </w:tbl>
    <w:p w14:paraId="14174D28" w14:textId="77777777" w:rsidR="00BE2572" w:rsidRPr="002C04C9" w:rsidRDefault="00BE2572" w:rsidP="00BE2572">
      <w:pPr>
        <w:widowControl w:val="0"/>
        <w:spacing w:after="160"/>
        <w:ind w:left="567" w:right="565"/>
        <w:jc w:val="center"/>
        <w:rPr>
          <w:rFonts w:ascii="GHEA Grapalat" w:hAnsi="GHEA Grapalat"/>
          <w:b/>
        </w:rPr>
      </w:pPr>
    </w:p>
    <w:p w14:paraId="5CF7B87E" w14:textId="77777777" w:rsidR="00BE2572" w:rsidRPr="002C04C9" w:rsidRDefault="00BE2572" w:rsidP="00BE2572">
      <w:pPr>
        <w:widowControl w:val="0"/>
        <w:spacing w:after="160"/>
        <w:ind w:left="567" w:right="565"/>
        <w:jc w:val="center"/>
        <w:rPr>
          <w:rFonts w:ascii="GHEA Grapalat" w:hAnsi="GHEA Grapalat"/>
          <w:b/>
        </w:rPr>
      </w:pPr>
    </w:p>
    <w:p w14:paraId="266DA61F" w14:textId="77777777" w:rsidR="00BE2572" w:rsidRPr="002C04C9" w:rsidRDefault="00BE2572" w:rsidP="00BE2572">
      <w:pPr>
        <w:widowControl w:val="0"/>
        <w:spacing w:after="160"/>
        <w:ind w:left="567" w:right="565"/>
        <w:jc w:val="center"/>
        <w:rPr>
          <w:rFonts w:ascii="GHEA Grapalat" w:hAnsi="GHEA Grapalat"/>
          <w:b/>
        </w:rPr>
      </w:pPr>
    </w:p>
    <w:p w14:paraId="578ABFC3" w14:textId="77777777" w:rsidR="00BE2572" w:rsidRPr="002C04C9" w:rsidRDefault="00BE2572" w:rsidP="00BE2572">
      <w:pPr>
        <w:widowControl w:val="0"/>
        <w:spacing w:after="160"/>
        <w:ind w:left="567" w:right="565"/>
        <w:jc w:val="center"/>
        <w:rPr>
          <w:rFonts w:ascii="GHEA Grapalat" w:hAnsi="GHEA Grapalat"/>
          <w:b/>
        </w:rPr>
      </w:pPr>
    </w:p>
    <w:p w14:paraId="00EB8724" w14:textId="77777777" w:rsidR="00BE2572" w:rsidRPr="002C04C9" w:rsidRDefault="00BE2572" w:rsidP="00BE2572">
      <w:pPr>
        <w:widowControl w:val="0"/>
        <w:spacing w:after="160"/>
        <w:ind w:left="567" w:right="565"/>
        <w:jc w:val="center"/>
        <w:rPr>
          <w:rFonts w:ascii="GHEA Grapalat" w:hAnsi="GHEA Grapalat"/>
          <w:b/>
        </w:rPr>
      </w:pPr>
    </w:p>
    <w:p w14:paraId="66AC27BF" w14:textId="77777777" w:rsidR="00BE2572" w:rsidRPr="002C04C9" w:rsidRDefault="00BE2572" w:rsidP="00BE2572">
      <w:pPr>
        <w:widowControl w:val="0"/>
        <w:spacing w:after="160"/>
        <w:ind w:left="567" w:right="565"/>
        <w:jc w:val="center"/>
        <w:rPr>
          <w:rFonts w:ascii="GHEA Grapalat" w:hAnsi="GHEA Grapalat"/>
          <w:b/>
        </w:rPr>
      </w:pPr>
    </w:p>
    <w:p w14:paraId="757DC904" w14:textId="77777777" w:rsidR="00BE2572" w:rsidRPr="002C04C9" w:rsidRDefault="00BE2572" w:rsidP="00BE2572">
      <w:pPr>
        <w:widowControl w:val="0"/>
        <w:spacing w:after="160"/>
        <w:ind w:left="567" w:right="565"/>
        <w:jc w:val="center"/>
        <w:rPr>
          <w:rFonts w:ascii="GHEA Grapalat" w:hAnsi="GHEA Grapalat"/>
          <w:b/>
        </w:rPr>
      </w:pPr>
    </w:p>
    <w:p w14:paraId="759582B4" w14:textId="77777777" w:rsidR="00BE2572" w:rsidRPr="002C04C9" w:rsidRDefault="00BE2572" w:rsidP="00BE2572">
      <w:pPr>
        <w:widowControl w:val="0"/>
        <w:spacing w:after="160"/>
        <w:ind w:left="567" w:right="565"/>
        <w:jc w:val="center"/>
        <w:rPr>
          <w:rFonts w:ascii="GHEA Grapalat" w:hAnsi="GHEA Grapalat"/>
          <w:b/>
        </w:rPr>
      </w:pPr>
    </w:p>
    <w:p w14:paraId="03C43518" w14:textId="77777777" w:rsidR="00BE2572" w:rsidRPr="002C04C9" w:rsidRDefault="00BE2572" w:rsidP="00BE2572">
      <w:pPr>
        <w:widowControl w:val="0"/>
        <w:spacing w:after="160"/>
        <w:ind w:left="567" w:right="565"/>
        <w:jc w:val="center"/>
        <w:rPr>
          <w:rFonts w:ascii="GHEA Grapalat" w:hAnsi="GHEA Grapalat"/>
          <w:b/>
        </w:rPr>
      </w:pPr>
    </w:p>
    <w:p w14:paraId="19359D62" w14:textId="77777777" w:rsidR="00BE2572" w:rsidRPr="002C04C9" w:rsidRDefault="00BE2572" w:rsidP="00BE2572">
      <w:pPr>
        <w:widowControl w:val="0"/>
        <w:spacing w:after="160"/>
        <w:ind w:left="567" w:right="565"/>
        <w:jc w:val="center"/>
        <w:rPr>
          <w:rFonts w:ascii="GHEA Grapalat" w:hAnsi="GHEA Grapalat"/>
          <w:b/>
        </w:rPr>
      </w:pPr>
    </w:p>
    <w:p w14:paraId="38E36CE7" w14:textId="77777777" w:rsidR="000A214C" w:rsidRPr="002C04C9" w:rsidRDefault="000A214C" w:rsidP="000A214C">
      <w:pPr>
        <w:widowControl w:val="0"/>
        <w:spacing w:after="160"/>
        <w:jc w:val="both"/>
        <w:rPr>
          <w:rFonts w:ascii="GHEA Grapalat" w:hAnsi="GHEA Grapalat"/>
        </w:rPr>
      </w:pPr>
      <w:r w:rsidRPr="002C04C9">
        <w:rPr>
          <w:rFonts w:ascii="GHEA Grapalat" w:hAnsi="GHEA Grapalat"/>
        </w:rPr>
        <w:br w:type="page"/>
      </w:r>
    </w:p>
    <w:p w14:paraId="07D5AB85" w14:textId="77777777" w:rsidR="00131F0B" w:rsidRPr="002C04C9" w:rsidRDefault="00131F0B" w:rsidP="00131F0B">
      <w:pPr>
        <w:widowControl w:val="0"/>
        <w:spacing w:after="160"/>
        <w:ind w:firstLine="567"/>
        <w:jc w:val="right"/>
        <w:rPr>
          <w:rFonts w:ascii="GHEA Grapalat" w:hAnsi="GHEA Grapalat" w:cs="Arial"/>
          <w:b/>
        </w:rPr>
      </w:pPr>
      <w:r w:rsidRPr="002C04C9">
        <w:rPr>
          <w:rFonts w:ascii="GHEA Grapalat" w:hAnsi="GHEA Grapalat"/>
          <w:b/>
        </w:rPr>
        <w:lastRenderedPageBreak/>
        <w:br w:type="page"/>
      </w:r>
      <w:r w:rsidRPr="002C04C9">
        <w:rPr>
          <w:rFonts w:ascii="GHEA Grapalat" w:hAnsi="GHEA Grapalat"/>
          <w:b/>
        </w:rPr>
        <w:lastRenderedPageBreak/>
        <w:t>Приложение № 5.2</w:t>
      </w:r>
    </w:p>
    <w:p w14:paraId="2B21B960" w14:textId="17863574" w:rsidR="00131F0B" w:rsidRPr="002C04C9" w:rsidRDefault="00131F0B" w:rsidP="00131F0B">
      <w:pPr>
        <w:pStyle w:val="BodyTextIndent3"/>
        <w:widowControl w:val="0"/>
        <w:spacing w:after="160" w:line="240" w:lineRule="auto"/>
        <w:jc w:val="right"/>
        <w:rPr>
          <w:rFonts w:ascii="GHEA Grapalat" w:hAnsi="GHEA Grapalat" w:cs="Arial"/>
          <w:b/>
          <w:sz w:val="24"/>
          <w:szCs w:val="24"/>
        </w:rPr>
      </w:pPr>
      <w:r w:rsidRPr="002C04C9">
        <w:rPr>
          <w:rFonts w:ascii="GHEA Grapalat" w:hAnsi="GHEA Grapalat"/>
          <w:b/>
          <w:sz w:val="24"/>
          <w:szCs w:val="24"/>
        </w:rPr>
        <w:t xml:space="preserve">к Приглашению на под кодом </w:t>
      </w:r>
      <w:r w:rsidR="007D6B26" w:rsidRPr="002C04C9">
        <w:rPr>
          <w:rFonts w:ascii="GHEA Grapalat" w:hAnsi="GHEA Grapalat"/>
          <w:b/>
          <w:sz w:val="24"/>
          <w:szCs w:val="24"/>
        </w:rPr>
        <w:t>HFF-NTsDzB-2025/</w:t>
      </w:r>
      <w:r w:rsidR="007D6B26" w:rsidRPr="002C04C9">
        <w:rPr>
          <w:rFonts w:ascii="GHEA Grapalat" w:hAnsi="GHEA Grapalat"/>
          <w:b/>
          <w:i/>
          <w:sz w:val="24"/>
          <w:szCs w:val="24"/>
        </w:rPr>
        <w:t>5</w:t>
      </w:r>
    </w:p>
    <w:p w14:paraId="47D16A39" w14:textId="77777777" w:rsidR="00131F0B" w:rsidRPr="002C04C9" w:rsidRDefault="00131F0B" w:rsidP="00131F0B">
      <w:pPr>
        <w:widowControl w:val="0"/>
        <w:spacing w:after="160"/>
        <w:ind w:left="567" w:right="565"/>
        <w:jc w:val="center"/>
        <w:rPr>
          <w:rFonts w:ascii="GHEA Grapalat" w:hAnsi="GHEA Grapalat"/>
          <w:b/>
        </w:rPr>
      </w:pPr>
    </w:p>
    <w:p w14:paraId="47E4D816" w14:textId="77777777" w:rsidR="00131F0B" w:rsidRPr="002C04C9" w:rsidRDefault="00131F0B" w:rsidP="00131F0B">
      <w:pPr>
        <w:pStyle w:val="BodyTextIndent3"/>
        <w:widowControl w:val="0"/>
        <w:spacing w:after="160" w:line="240" w:lineRule="auto"/>
        <w:jc w:val="center"/>
        <w:rPr>
          <w:rFonts w:ascii="GHEA Grapalat" w:hAnsi="GHEA Grapalat"/>
          <w:sz w:val="24"/>
          <w:szCs w:val="24"/>
        </w:rPr>
      </w:pPr>
      <w:r w:rsidRPr="002C04C9">
        <w:rPr>
          <w:rFonts w:ascii="GHEA Grapalat" w:hAnsi="GHEA Grapalat"/>
          <w:sz w:val="24"/>
          <w:szCs w:val="24"/>
        </w:rPr>
        <w:t>ГАРАНТИЯ N________</w:t>
      </w:r>
    </w:p>
    <w:p w14:paraId="3142937E" w14:textId="77777777" w:rsidR="00131F0B" w:rsidRPr="002C04C9" w:rsidRDefault="00131F0B" w:rsidP="00131F0B">
      <w:pPr>
        <w:widowControl w:val="0"/>
        <w:spacing w:after="160"/>
        <w:ind w:left="567" w:right="565"/>
        <w:jc w:val="center"/>
        <w:rPr>
          <w:rFonts w:ascii="GHEA Grapalat" w:hAnsi="GHEA Grapalat"/>
          <w:b/>
        </w:rPr>
      </w:pPr>
      <w:r w:rsidRPr="002C04C9">
        <w:rPr>
          <w:rFonts w:ascii="GHEA Grapalat" w:hAnsi="GHEA Grapalat"/>
          <w:b/>
        </w:rPr>
        <w:t>(обеспечение предоплаты)</w:t>
      </w:r>
    </w:p>
    <w:p w14:paraId="622117E5" w14:textId="77777777" w:rsidR="00131F0B" w:rsidRPr="002C04C9" w:rsidRDefault="00131F0B" w:rsidP="00131F0B">
      <w:pPr>
        <w:widowControl w:val="0"/>
        <w:spacing w:after="160"/>
        <w:ind w:left="567" w:right="565"/>
        <w:jc w:val="center"/>
        <w:rPr>
          <w:rFonts w:ascii="GHEA Grapalat" w:hAnsi="GHEA Grapalat"/>
          <w:b/>
        </w:rPr>
      </w:pPr>
    </w:p>
    <w:p w14:paraId="2A9EA534" w14:textId="77777777" w:rsidR="00131F0B" w:rsidRPr="002C04C9" w:rsidRDefault="00131F0B" w:rsidP="00131F0B">
      <w:pPr>
        <w:pStyle w:val="NormalWeb"/>
        <w:shd w:val="clear" w:color="auto" w:fill="FFFFFF"/>
        <w:spacing w:before="0" w:beforeAutospacing="0" w:after="0" w:afterAutospacing="0"/>
        <w:jc w:val="both"/>
        <w:rPr>
          <w:rStyle w:val="Strong"/>
          <w:rFonts w:ascii="GHEA Grapalat" w:eastAsiaTheme="minorHAnsi" w:hAnsi="GHEA Grapalat" w:cstheme="minorBidi"/>
          <w:b w:val="0"/>
          <w:bCs w:val="0"/>
        </w:rPr>
      </w:pPr>
      <w:r w:rsidRPr="002C04C9">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2C04C9">
        <w:rPr>
          <w:rFonts w:eastAsiaTheme="minorHAnsi" w:cstheme="minorBidi"/>
        </w:rPr>
        <w:t xml:space="preserve">N  </w:t>
      </w:r>
      <w:r w:rsidRPr="002C04C9">
        <w:rPr>
          <w:rStyle w:val="Strong"/>
          <w:rFonts w:ascii="GHEA Grapalat" w:hAnsi="GHEA Grapalat"/>
          <w:sz w:val="20"/>
          <w:szCs w:val="20"/>
          <w:u w:val="single"/>
        </w:rPr>
        <w:tab/>
        <w:t>___________</w:t>
      </w:r>
      <w:r w:rsidRPr="002C04C9">
        <w:rPr>
          <w:rFonts w:ascii="GHEA Grapalat" w:eastAsiaTheme="minorHAnsi" w:hAnsi="GHEA Grapalat" w:cstheme="minorBidi"/>
        </w:rPr>
        <w:t>заключаемым между</w:t>
      </w:r>
    </w:p>
    <w:p w14:paraId="23347CC8" w14:textId="77777777" w:rsidR="00131F0B" w:rsidRPr="002C04C9" w:rsidRDefault="00131F0B" w:rsidP="00131F0B">
      <w:pPr>
        <w:pStyle w:val="NormalWeb"/>
        <w:shd w:val="clear" w:color="auto" w:fill="FFFFFF"/>
        <w:spacing w:before="0" w:beforeAutospacing="0" w:after="0" w:afterAutospacing="0"/>
        <w:jc w:val="both"/>
        <w:rPr>
          <w:rFonts w:ascii="GHEA Grapalat" w:eastAsiaTheme="minorHAnsi" w:hAnsi="GHEA Grapalat" w:cstheme="minorBidi"/>
        </w:rPr>
      </w:pPr>
      <w:r w:rsidRPr="002C04C9">
        <w:rPr>
          <w:rStyle w:val="Strong"/>
          <w:rFonts w:ascii="GHEA Grapalat" w:hAnsi="GHEA Grapalat"/>
          <w:sz w:val="20"/>
          <w:szCs w:val="20"/>
        </w:rPr>
        <w:t xml:space="preserve">                                                    </w:t>
      </w:r>
      <w:r w:rsidRPr="002C04C9">
        <w:rPr>
          <w:rStyle w:val="Strong"/>
          <w:rFonts w:ascii="GHEA Grapalat" w:hAnsi="GHEA Grapalat"/>
          <w:b w:val="0"/>
          <w:sz w:val="20"/>
          <w:szCs w:val="20"/>
        </w:rPr>
        <w:t xml:space="preserve">   </w:t>
      </w:r>
      <w:r w:rsidRPr="002C04C9">
        <w:rPr>
          <w:rStyle w:val="Strong"/>
          <w:rFonts w:ascii="GHEA Grapalat" w:hAnsi="GHEA Grapalat"/>
          <w:b w:val="0"/>
          <w:sz w:val="20"/>
          <w:szCs w:val="20"/>
        </w:rPr>
        <w:tab/>
      </w:r>
      <w:r w:rsidRPr="002C04C9">
        <w:rPr>
          <w:rStyle w:val="Strong"/>
          <w:rFonts w:ascii="GHEA Grapalat" w:hAnsi="GHEA Grapalat"/>
          <w:b w:val="0"/>
          <w:sz w:val="20"/>
          <w:szCs w:val="20"/>
        </w:rPr>
        <w:tab/>
        <w:t xml:space="preserve">           </w:t>
      </w:r>
      <w:r w:rsidRPr="002C04C9">
        <w:rPr>
          <w:rStyle w:val="Strong"/>
          <w:rFonts w:ascii="GHEA Grapalat" w:hAnsi="GHEA Grapalat"/>
          <w:b w:val="0"/>
          <w:sz w:val="16"/>
          <w:szCs w:val="16"/>
        </w:rPr>
        <w:t>номер заключаемого договора</w:t>
      </w:r>
      <w:r w:rsidRPr="002C04C9">
        <w:rPr>
          <w:rFonts w:ascii="GHEA Grapalat" w:eastAsiaTheme="minorHAnsi" w:hAnsi="GHEA Grapalat" w:cstheme="minorBidi"/>
        </w:rPr>
        <w:t xml:space="preserve"> </w:t>
      </w:r>
    </w:p>
    <w:p w14:paraId="2FA3C3AC" w14:textId="77777777" w:rsidR="00131F0B" w:rsidRPr="002C04C9" w:rsidRDefault="00131F0B" w:rsidP="00131F0B">
      <w:pPr>
        <w:pStyle w:val="NormalWeb"/>
        <w:shd w:val="clear" w:color="auto" w:fill="FFFFFF"/>
        <w:spacing w:before="0" w:beforeAutospacing="0" w:after="0" w:afterAutospacing="0"/>
        <w:ind w:left="-142"/>
        <w:rPr>
          <w:rStyle w:val="Strong"/>
          <w:rFonts w:ascii="GHEA Grapalat" w:hAnsi="GHEA Grapalat"/>
          <w:b w:val="0"/>
          <w:bCs w:val="0"/>
          <w:sz w:val="20"/>
          <w:szCs w:val="20"/>
        </w:rPr>
      </w:pPr>
      <w:r w:rsidRPr="002C04C9">
        <w:rPr>
          <w:rFonts w:ascii="GHEA Grapalat" w:hAnsi="GHEA Grapalat"/>
          <w:sz w:val="20"/>
          <w:szCs w:val="20"/>
          <w:u w:val="single"/>
        </w:rPr>
        <w:t>______________________</w:t>
      </w:r>
      <w:r w:rsidRPr="002C04C9">
        <w:rPr>
          <w:rFonts w:ascii="GHEA Grapalat" w:hAnsi="GHEA Grapalat"/>
          <w:sz w:val="20"/>
          <w:szCs w:val="20"/>
        </w:rPr>
        <w:t xml:space="preserve"> </w:t>
      </w:r>
      <w:r w:rsidRPr="002C04C9">
        <w:rPr>
          <w:rFonts w:ascii="GHEA Grapalat" w:eastAsiaTheme="minorHAnsi" w:hAnsi="GHEA Grapalat" w:cstheme="minorBidi"/>
        </w:rPr>
        <w:t xml:space="preserve">   (далее-бенефициар)   и</w:t>
      </w:r>
      <w:r w:rsidRPr="002C04C9">
        <w:rPr>
          <w:rStyle w:val="Strong"/>
          <w:rFonts w:ascii="GHEA Grapalat" w:hAnsi="GHEA Grapalat"/>
          <w:b w:val="0"/>
          <w:sz w:val="20"/>
          <w:szCs w:val="20"/>
        </w:rPr>
        <w:t xml:space="preserve">   </w:t>
      </w:r>
      <w:r w:rsidRPr="002C04C9">
        <w:rPr>
          <w:rStyle w:val="Strong"/>
          <w:rFonts w:ascii="GHEA Grapalat" w:hAnsi="GHEA Grapalat"/>
          <w:b w:val="0"/>
          <w:sz w:val="20"/>
          <w:szCs w:val="20"/>
          <w:u w:val="single"/>
        </w:rPr>
        <w:tab/>
      </w:r>
      <w:r w:rsidRPr="002C04C9">
        <w:rPr>
          <w:rStyle w:val="Strong"/>
          <w:rFonts w:ascii="GHEA Grapalat" w:hAnsi="GHEA Grapalat"/>
          <w:b w:val="0"/>
          <w:sz w:val="20"/>
          <w:szCs w:val="20"/>
          <w:u w:val="single"/>
        </w:rPr>
        <w:tab/>
      </w:r>
      <w:r w:rsidRPr="002C04C9">
        <w:rPr>
          <w:rStyle w:val="Strong"/>
          <w:rFonts w:ascii="GHEA Grapalat" w:hAnsi="GHEA Grapalat"/>
          <w:b w:val="0"/>
          <w:sz w:val="20"/>
          <w:szCs w:val="20"/>
          <w:u w:val="single"/>
        </w:rPr>
        <w:tab/>
      </w:r>
      <w:r w:rsidRPr="002C04C9">
        <w:rPr>
          <w:rStyle w:val="Strong"/>
          <w:rFonts w:ascii="GHEA Grapalat" w:hAnsi="GHEA Grapalat"/>
          <w:b w:val="0"/>
          <w:sz w:val="20"/>
          <w:szCs w:val="20"/>
          <w:u w:val="single"/>
        </w:rPr>
        <w:tab/>
      </w:r>
      <w:r w:rsidRPr="002C04C9">
        <w:rPr>
          <w:rFonts w:eastAsiaTheme="minorHAnsi" w:cstheme="minorBidi"/>
        </w:rPr>
        <w:t xml:space="preserve">    </w:t>
      </w:r>
    </w:p>
    <w:p w14:paraId="38966E1C" w14:textId="77777777" w:rsidR="00131F0B" w:rsidRPr="002C04C9" w:rsidRDefault="00131F0B" w:rsidP="00131F0B">
      <w:pPr>
        <w:pStyle w:val="NormalWeb"/>
        <w:shd w:val="clear" w:color="auto" w:fill="FFFFFF"/>
        <w:spacing w:before="0" w:beforeAutospacing="0" w:after="0" w:afterAutospacing="0"/>
        <w:ind w:left="-142"/>
        <w:rPr>
          <w:rStyle w:val="Strong"/>
          <w:rFonts w:ascii="GHEA Grapalat" w:hAnsi="GHEA Grapalat"/>
          <w:b w:val="0"/>
          <w:sz w:val="16"/>
          <w:szCs w:val="16"/>
        </w:rPr>
      </w:pPr>
      <w:r w:rsidRPr="002C04C9">
        <w:rPr>
          <w:rStyle w:val="Strong"/>
          <w:rFonts w:ascii="GHEA Grapalat" w:hAnsi="GHEA Grapalat"/>
          <w:b w:val="0"/>
          <w:sz w:val="18"/>
          <w:szCs w:val="18"/>
        </w:rPr>
        <w:t xml:space="preserve"> </w:t>
      </w:r>
      <w:r w:rsidRPr="002C04C9">
        <w:rPr>
          <w:rStyle w:val="Strong"/>
          <w:rFonts w:ascii="GHEA Grapalat" w:hAnsi="GHEA Grapalat"/>
          <w:b w:val="0"/>
          <w:sz w:val="16"/>
          <w:szCs w:val="16"/>
        </w:rPr>
        <w:t>наименование заказчика                                                                  наименование отобранного участника</w:t>
      </w:r>
    </w:p>
    <w:p w14:paraId="7E0AECBA" w14:textId="77777777" w:rsidR="00131F0B" w:rsidRPr="002C04C9" w:rsidRDefault="00131F0B" w:rsidP="00131F0B">
      <w:pPr>
        <w:pStyle w:val="NormalWeb"/>
        <w:shd w:val="clear" w:color="auto" w:fill="FFFFFF"/>
        <w:spacing w:before="0" w:beforeAutospacing="0" w:after="0" w:afterAutospacing="0"/>
        <w:ind w:left="-142"/>
        <w:rPr>
          <w:rFonts w:cs="Sylfaen"/>
          <w:sz w:val="16"/>
          <w:szCs w:val="16"/>
          <w:vertAlign w:val="superscript"/>
        </w:rPr>
      </w:pPr>
      <w:r w:rsidRPr="002C04C9">
        <w:rPr>
          <w:rStyle w:val="Strong"/>
          <w:rFonts w:ascii="GHEA Grapalat" w:hAnsi="GHEA Grapalat"/>
          <w:b w:val="0"/>
          <w:sz w:val="16"/>
          <w:szCs w:val="16"/>
        </w:rPr>
        <w:t xml:space="preserve">                                                                </w:t>
      </w:r>
      <w:r w:rsidRPr="002C04C9">
        <w:rPr>
          <w:rStyle w:val="Strong"/>
          <w:rFonts w:ascii="GHEA Grapalat" w:hAnsi="GHEA Grapalat"/>
          <w:b w:val="0"/>
          <w:sz w:val="16"/>
          <w:szCs w:val="16"/>
        </w:rPr>
        <w:tab/>
      </w:r>
    </w:p>
    <w:p w14:paraId="0428A37F" w14:textId="77777777" w:rsidR="00131F0B" w:rsidRPr="002C04C9" w:rsidRDefault="00131F0B" w:rsidP="00131F0B">
      <w:pPr>
        <w:pStyle w:val="NormalWeb"/>
        <w:shd w:val="clear" w:color="auto" w:fill="FFFFFF"/>
        <w:spacing w:before="0" w:beforeAutospacing="0" w:after="0" w:afterAutospacing="0"/>
        <w:jc w:val="both"/>
        <w:rPr>
          <w:rFonts w:ascii="GHEA Grapalat" w:hAnsi="GHEA Grapalat"/>
          <w:sz w:val="20"/>
          <w:szCs w:val="20"/>
        </w:rPr>
      </w:pPr>
      <w:r w:rsidRPr="002C04C9">
        <w:rPr>
          <w:rFonts w:eastAsiaTheme="minorHAnsi" w:cstheme="minorBidi"/>
        </w:rPr>
        <w:t>(</w:t>
      </w:r>
      <w:r w:rsidRPr="002C04C9">
        <w:rPr>
          <w:rFonts w:ascii="GHEA Grapalat" w:eastAsiaTheme="minorHAnsi" w:hAnsi="GHEA Grapalat" w:cstheme="minorBidi"/>
        </w:rPr>
        <w:t xml:space="preserve">далее-принципал). </w:t>
      </w:r>
    </w:p>
    <w:p w14:paraId="2614DF6F" w14:textId="77777777" w:rsidR="00131F0B" w:rsidRPr="002C04C9"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2C04C9">
        <w:rPr>
          <w:rStyle w:val="Strong"/>
          <w:rFonts w:ascii="GHEA Grapalat" w:hAnsi="GHEA Grapalat"/>
          <w:sz w:val="20"/>
          <w:szCs w:val="20"/>
        </w:rPr>
        <w:tab/>
      </w:r>
      <w:r w:rsidRPr="002C04C9">
        <w:rPr>
          <w:rStyle w:val="Strong"/>
          <w:rFonts w:ascii="GHEA Grapalat" w:hAnsi="GHEA Grapalat"/>
          <w:sz w:val="20"/>
          <w:szCs w:val="20"/>
        </w:rPr>
        <w:tab/>
      </w:r>
      <w:r w:rsidRPr="002C04C9">
        <w:rPr>
          <w:rFonts w:eastAsiaTheme="minorHAnsi" w:cstheme="minorBidi"/>
        </w:rPr>
        <w:t xml:space="preserve"> </w:t>
      </w:r>
    </w:p>
    <w:p w14:paraId="09CC63D1" w14:textId="77777777" w:rsidR="00131F0B" w:rsidRPr="002C04C9"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2C04C9">
        <w:rPr>
          <w:rStyle w:val="Strong"/>
          <w:rFonts w:ascii="GHEA Grapalat" w:hAnsi="GHEA Grapalat"/>
          <w:sz w:val="20"/>
          <w:szCs w:val="20"/>
        </w:rPr>
        <w:tab/>
      </w:r>
      <w:r w:rsidRPr="002C04C9">
        <w:rPr>
          <w:rStyle w:val="Strong"/>
          <w:rFonts w:ascii="GHEA Grapalat" w:hAnsi="GHEA Grapalat"/>
          <w:sz w:val="20"/>
          <w:szCs w:val="20"/>
        </w:rPr>
        <w:tab/>
      </w:r>
      <w:r w:rsidRPr="002C04C9">
        <w:rPr>
          <w:rFonts w:eastAsiaTheme="minorHAnsi" w:cstheme="minorBidi"/>
        </w:rPr>
        <w:t xml:space="preserve"> </w:t>
      </w:r>
    </w:p>
    <w:p w14:paraId="011E0F23" w14:textId="77777777" w:rsidR="00131F0B" w:rsidRPr="002C04C9" w:rsidRDefault="00131F0B" w:rsidP="00131F0B">
      <w:pPr>
        <w:pStyle w:val="NormalWeb"/>
        <w:shd w:val="clear" w:color="auto" w:fill="FFFFFF"/>
        <w:spacing w:before="0" w:beforeAutospacing="0" w:after="0" w:afterAutospacing="0"/>
        <w:jc w:val="both"/>
        <w:rPr>
          <w:rFonts w:ascii="GHEA Grapalat" w:eastAsiaTheme="minorHAnsi" w:hAnsi="GHEA Grapalat" w:cstheme="minorBidi"/>
        </w:rPr>
      </w:pPr>
      <w:r w:rsidRPr="002C04C9">
        <w:rPr>
          <w:rFonts w:ascii="GHEA Grapalat" w:eastAsiaTheme="minorHAnsi" w:hAnsi="GHEA Grapalat" w:cstheme="minorBidi"/>
        </w:rPr>
        <w:t xml:space="preserve">  2.  По гарантии ---------------------------------------------------------------------------- </w:t>
      </w:r>
    </w:p>
    <w:p w14:paraId="79376CC1" w14:textId="77777777" w:rsidR="00131F0B" w:rsidRPr="002C04C9" w:rsidRDefault="00131F0B" w:rsidP="00131F0B">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2C04C9">
        <w:rPr>
          <w:rFonts w:ascii="GHEA Grapalat" w:eastAsiaTheme="minorHAnsi" w:hAnsi="GHEA Grapalat" w:cstheme="minorBidi"/>
          <w:sz w:val="18"/>
          <w:szCs w:val="18"/>
        </w:rPr>
        <w:t xml:space="preserve">                                                           наименование банка выдающего гарантию</w:t>
      </w:r>
    </w:p>
    <w:p w14:paraId="5E542D69" w14:textId="77777777" w:rsidR="00131F0B" w:rsidRPr="002C04C9" w:rsidRDefault="00131F0B" w:rsidP="00131F0B">
      <w:pPr>
        <w:pStyle w:val="NormalWeb"/>
        <w:shd w:val="clear" w:color="auto" w:fill="FFFFFF"/>
        <w:spacing w:before="0" w:beforeAutospacing="0" w:after="0" w:afterAutospacing="0"/>
        <w:jc w:val="both"/>
        <w:rPr>
          <w:rFonts w:ascii="GHEA Grapalat" w:eastAsiaTheme="minorHAnsi" w:hAnsi="GHEA Grapalat" w:cstheme="minorBidi"/>
        </w:rPr>
      </w:pPr>
    </w:p>
    <w:p w14:paraId="5E5EFFEA" w14:textId="77777777" w:rsidR="00131F0B" w:rsidRPr="002C04C9" w:rsidRDefault="00131F0B" w:rsidP="00131F0B">
      <w:pPr>
        <w:pStyle w:val="NormalWeb"/>
        <w:shd w:val="clear" w:color="auto" w:fill="FFFFFF"/>
        <w:spacing w:before="0" w:beforeAutospacing="0" w:after="0" w:afterAutospacing="0"/>
        <w:jc w:val="both"/>
        <w:rPr>
          <w:rFonts w:ascii="GHEA Grapalat" w:eastAsiaTheme="minorHAnsi" w:hAnsi="GHEA Grapalat" w:cstheme="minorBidi"/>
        </w:rPr>
      </w:pPr>
      <w:r w:rsidRPr="002C04C9">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14:paraId="7D8CADFD" w14:textId="77777777" w:rsidR="00131F0B" w:rsidRPr="002C04C9" w:rsidRDefault="00131F0B" w:rsidP="00131F0B">
      <w:pPr>
        <w:pStyle w:val="NormalWeb"/>
        <w:shd w:val="clear" w:color="auto" w:fill="FFFFFF"/>
        <w:spacing w:before="0" w:beforeAutospacing="0" w:after="0" w:afterAutospacing="0"/>
        <w:jc w:val="center"/>
        <w:rPr>
          <w:rFonts w:ascii="GHEA Grapalat" w:eastAsiaTheme="minorHAnsi" w:hAnsi="GHEA Grapalat" w:cstheme="minorBidi"/>
        </w:rPr>
      </w:pPr>
      <w:r w:rsidRPr="002C04C9">
        <w:rPr>
          <w:rFonts w:ascii="GHEA Grapalat" w:eastAsiaTheme="minorHAnsi" w:hAnsi="GHEA Grapalat" w:cstheme="minorBidi"/>
          <w:sz w:val="18"/>
          <w:szCs w:val="18"/>
        </w:rPr>
        <w:t xml:space="preserve">                                                       сумма в цифрах и прописью</w:t>
      </w:r>
    </w:p>
    <w:p w14:paraId="18FBB807" w14:textId="77777777" w:rsidR="00131F0B" w:rsidRPr="002C04C9" w:rsidRDefault="00131F0B" w:rsidP="00131F0B">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2C04C9">
        <w:rPr>
          <w:rFonts w:ascii="GHEA Grapalat" w:eastAsiaTheme="minorHAnsi" w:hAnsi="GHEA Grapalat" w:cstheme="minorBidi"/>
        </w:rPr>
        <w:t xml:space="preserve">                         </w:t>
      </w:r>
    </w:p>
    <w:p w14:paraId="0BCF946D" w14:textId="77777777" w:rsidR="00131F0B" w:rsidRPr="002C04C9" w:rsidRDefault="00131F0B" w:rsidP="00131F0B">
      <w:pPr>
        <w:pStyle w:val="NormalWeb"/>
        <w:shd w:val="clear" w:color="auto" w:fill="FFFFFF"/>
        <w:spacing w:before="0" w:beforeAutospacing="0" w:after="0" w:afterAutospacing="0"/>
        <w:jc w:val="both"/>
        <w:rPr>
          <w:rFonts w:ascii="GHEA Grapalat" w:eastAsiaTheme="minorHAnsi" w:hAnsi="GHEA Grapalat" w:cstheme="minorBidi"/>
        </w:rPr>
      </w:pPr>
      <w:r w:rsidRPr="002C04C9">
        <w:rPr>
          <w:rFonts w:ascii="GHEA Grapalat" w:eastAsiaTheme="minorHAnsi" w:hAnsi="GHEA Grapalat" w:cstheme="minorBidi"/>
        </w:rPr>
        <w:t xml:space="preserve">(далее-сумма гарантии) в течение </w:t>
      </w:r>
      <w:r w:rsidR="00EE1AD6" w:rsidRPr="002C04C9">
        <w:rPr>
          <w:rFonts w:ascii="GHEA Grapalat" w:eastAsiaTheme="minorHAnsi" w:hAnsi="GHEA Grapalat" w:cstheme="minorBidi"/>
        </w:rPr>
        <w:t>пяти</w:t>
      </w:r>
      <w:r w:rsidRPr="002C04C9">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счет____________________ бенефициара.</w:t>
      </w:r>
    </w:p>
    <w:p w14:paraId="357DCFB2" w14:textId="77777777" w:rsidR="00131F0B" w:rsidRPr="002C04C9" w:rsidRDefault="00131F0B" w:rsidP="00131F0B">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2C04C9">
        <w:rPr>
          <w:rFonts w:ascii="GHEA Grapalat" w:eastAsiaTheme="minorHAnsi" w:hAnsi="GHEA Grapalat" w:cstheme="minorBidi"/>
        </w:rPr>
        <w:t xml:space="preserve">             </w:t>
      </w:r>
      <w:r w:rsidRPr="002C04C9">
        <w:rPr>
          <w:rFonts w:ascii="GHEA Grapalat" w:eastAsiaTheme="minorHAnsi" w:hAnsi="GHEA Grapalat" w:cstheme="minorBidi"/>
          <w:sz w:val="18"/>
          <w:szCs w:val="18"/>
        </w:rPr>
        <w:t>расчетный счет</w:t>
      </w:r>
      <w:r w:rsidR="00223922" w:rsidRPr="002C04C9">
        <w:rPr>
          <w:rFonts w:ascii="GHEA Grapalat" w:eastAsiaTheme="minorHAnsi" w:hAnsi="GHEA Grapalat" w:cstheme="minorBidi"/>
          <w:sz w:val="18"/>
          <w:szCs w:val="18"/>
        </w:rPr>
        <w:t>*</w:t>
      </w:r>
    </w:p>
    <w:p w14:paraId="3695BF0C" w14:textId="77777777" w:rsidR="00131F0B" w:rsidRPr="002C04C9" w:rsidRDefault="00131F0B" w:rsidP="00131F0B">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2C04C9">
        <w:rPr>
          <w:rStyle w:val="Strong"/>
          <w:rFonts w:ascii="GHEA Grapalat" w:hAnsi="GHEA Grapalat"/>
          <w:sz w:val="20"/>
          <w:szCs w:val="20"/>
        </w:rPr>
        <w:t xml:space="preserve">3. </w:t>
      </w:r>
      <w:r w:rsidRPr="002C04C9">
        <w:rPr>
          <w:rFonts w:ascii="GHEA Grapalat" w:eastAsiaTheme="minorHAnsi" w:hAnsi="GHEA Grapalat" w:cstheme="minorBidi"/>
        </w:rPr>
        <w:t>Настоящая гарантия является безотзывной.</w:t>
      </w:r>
    </w:p>
    <w:p w14:paraId="29CF11F7" w14:textId="77777777" w:rsidR="00131F0B" w:rsidRPr="002C04C9" w:rsidRDefault="00131F0B" w:rsidP="00131F0B">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07F10C12" w14:textId="77777777" w:rsidR="00131F0B" w:rsidRPr="002C04C9"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2C04C9">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4568D220" w14:textId="77777777" w:rsidR="00131F0B" w:rsidRPr="002C04C9" w:rsidRDefault="00131F0B" w:rsidP="00131F0B">
      <w:pPr>
        <w:pStyle w:val="NormalWeb"/>
        <w:shd w:val="clear" w:color="auto" w:fill="FFFFFF"/>
        <w:ind w:firstLine="374"/>
        <w:contextualSpacing/>
        <w:jc w:val="both"/>
        <w:rPr>
          <w:rFonts w:ascii="GHEA Grapalat" w:eastAsiaTheme="minorHAnsi" w:hAnsi="GHEA Grapalat" w:cstheme="minorBidi"/>
        </w:rPr>
      </w:pPr>
      <w:r w:rsidRPr="002C04C9">
        <w:rPr>
          <w:rFonts w:ascii="GHEA Grapalat" w:eastAsiaTheme="minorHAnsi" w:hAnsi="GHEA Grapalat" w:cstheme="minorBidi"/>
        </w:rPr>
        <w:t xml:space="preserve">5. Гарантия действует </w:t>
      </w:r>
      <w:r w:rsidR="00F74DA0" w:rsidRPr="002C04C9">
        <w:rPr>
          <w:rFonts w:ascii="GHEA Grapalat" w:eastAsiaTheme="minorHAnsi" w:hAnsi="GHEA Grapalat" w:cstheme="minorBidi"/>
        </w:rPr>
        <w:t xml:space="preserve">с момента выпуска и в силе </w:t>
      </w:r>
      <w:r w:rsidRPr="002C04C9">
        <w:rPr>
          <w:rFonts w:ascii="GHEA Grapalat" w:eastAsiaTheme="minorHAnsi" w:hAnsi="GHEA Grapalat" w:cstheme="minorBidi"/>
        </w:rPr>
        <w:t>со дня вступления в силу договора N________________________ заключаемого  между  бенефициаром и</w:t>
      </w:r>
      <w:del w:id="26" w:author="Inesa Kocharyan" w:date="2023-07-07T17:59:00Z">
        <w:r w:rsidRPr="002C04C9" w:rsidDel="00F74DA0">
          <w:rPr>
            <w:rFonts w:ascii="GHEA Grapalat" w:eastAsiaTheme="minorHAnsi" w:hAnsi="GHEA Grapalat" w:cstheme="minorBidi"/>
          </w:rPr>
          <w:delText xml:space="preserve"> </w:delText>
        </w:r>
      </w:del>
      <w:r w:rsidRPr="002C04C9">
        <w:rPr>
          <w:rFonts w:ascii="GHEA Grapalat" w:eastAsiaTheme="minorHAnsi" w:hAnsi="GHEA Grapalat" w:cstheme="minorBidi"/>
        </w:rPr>
        <w:t xml:space="preserve">   </w:t>
      </w:r>
    </w:p>
    <w:p w14:paraId="6151E951" w14:textId="77777777" w:rsidR="00131F0B" w:rsidRPr="002C04C9" w:rsidRDefault="00F74DA0" w:rsidP="00131F0B">
      <w:pPr>
        <w:pStyle w:val="NormalWeb"/>
        <w:shd w:val="clear" w:color="auto" w:fill="FFFFFF"/>
        <w:ind w:firstLine="374"/>
        <w:contextualSpacing/>
        <w:jc w:val="both"/>
        <w:rPr>
          <w:rFonts w:ascii="GHEA Grapalat" w:eastAsiaTheme="minorHAnsi" w:hAnsi="GHEA Grapalat" w:cstheme="minorBidi"/>
        </w:rPr>
      </w:pPr>
      <w:r w:rsidRPr="002C04C9">
        <w:rPr>
          <w:rFonts w:ascii="GHEA Grapalat" w:eastAsiaTheme="minorHAnsi" w:hAnsi="GHEA Grapalat" w:cstheme="minorBidi"/>
          <w:sz w:val="18"/>
          <w:szCs w:val="18"/>
        </w:rPr>
        <w:t xml:space="preserve">              </w:t>
      </w:r>
      <w:r w:rsidR="00131F0B" w:rsidRPr="002C04C9">
        <w:rPr>
          <w:rFonts w:ascii="GHEA Grapalat" w:eastAsiaTheme="minorHAnsi" w:hAnsi="GHEA Grapalat" w:cstheme="minorBidi"/>
          <w:sz w:val="18"/>
          <w:szCs w:val="18"/>
        </w:rPr>
        <w:t>номер заключаемого договара</w:t>
      </w:r>
    </w:p>
    <w:p w14:paraId="1E70C482" w14:textId="77777777" w:rsidR="00131F0B" w:rsidRPr="002C04C9" w:rsidRDefault="00131F0B" w:rsidP="00131F0B">
      <w:pPr>
        <w:pStyle w:val="NormalWeb"/>
        <w:shd w:val="clear" w:color="auto" w:fill="FFFFFF"/>
        <w:ind w:firstLine="374"/>
        <w:contextualSpacing/>
        <w:jc w:val="both"/>
        <w:rPr>
          <w:rFonts w:ascii="GHEA Grapalat" w:eastAsiaTheme="minorHAnsi" w:hAnsi="GHEA Grapalat" w:cstheme="minorBidi"/>
        </w:rPr>
      </w:pPr>
    </w:p>
    <w:p w14:paraId="672F8145" w14:textId="77777777" w:rsidR="00131F0B" w:rsidRPr="002C04C9" w:rsidRDefault="00F74DA0" w:rsidP="00131F0B">
      <w:pPr>
        <w:pStyle w:val="NormalWeb"/>
        <w:shd w:val="clear" w:color="auto" w:fill="FFFFFF"/>
        <w:contextualSpacing/>
        <w:jc w:val="both"/>
        <w:rPr>
          <w:rFonts w:ascii="GHEA Grapalat" w:eastAsiaTheme="minorHAnsi" w:hAnsi="GHEA Grapalat" w:cstheme="minorBidi"/>
        </w:rPr>
      </w:pPr>
      <w:r w:rsidRPr="002C04C9">
        <w:rPr>
          <w:rFonts w:ascii="GHEA Grapalat" w:eastAsiaTheme="minorHAnsi" w:hAnsi="GHEA Grapalat" w:cstheme="minorBidi"/>
        </w:rPr>
        <w:t xml:space="preserve">принципалом </w:t>
      </w:r>
      <w:r w:rsidR="00131F0B" w:rsidRPr="002C04C9">
        <w:rPr>
          <w:rFonts w:ascii="GHEA Grapalat" w:eastAsiaTheme="minorHAnsi" w:hAnsi="GHEA Grapalat" w:cstheme="minorBidi"/>
        </w:rPr>
        <w:t>и  действует  в</w:t>
      </w:r>
      <w:r w:rsidR="00131F0B" w:rsidRPr="002C04C9">
        <w:rPr>
          <w:rFonts w:ascii="GHEA Grapalat" w:hAnsi="GHEA Grapalat"/>
        </w:rPr>
        <w:t>ключительно</w:t>
      </w:r>
      <w:r w:rsidR="00131F0B" w:rsidRPr="002C04C9">
        <w:rPr>
          <w:rFonts w:ascii="GHEA Grapalat" w:eastAsiaTheme="minorHAnsi" w:hAnsi="GHEA Grapalat" w:cstheme="minorBidi"/>
        </w:rPr>
        <w:t xml:space="preserve">  до  девяностого  рабочего  дня  следующего за днем </w:t>
      </w:r>
    </w:p>
    <w:p w14:paraId="247F304D" w14:textId="77777777" w:rsidR="00131F0B" w:rsidRPr="002C04C9" w:rsidRDefault="00131F0B" w:rsidP="00131F0B">
      <w:pPr>
        <w:pStyle w:val="NormalWeb"/>
        <w:shd w:val="clear" w:color="auto" w:fill="FFFFFF"/>
        <w:contextualSpacing/>
        <w:jc w:val="both"/>
        <w:rPr>
          <w:rFonts w:ascii="GHEA Grapalat" w:eastAsiaTheme="minorHAnsi" w:hAnsi="GHEA Grapalat" w:cstheme="minorBidi"/>
          <w:sz w:val="18"/>
          <w:szCs w:val="18"/>
        </w:rPr>
      </w:pPr>
    </w:p>
    <w:p w14:paraId="3E6CB398" w14:textId="77777777" w:rsidR="00131F0B" w:rsidRPr="002C04C9" w:rsidRDefault="00131F0B" w:rsidP="00131F0B">
      <w:pPr>
        <w:pStyle w:val="NormalWeb"/>
        <w:shd w:val="clear" w:color="auto" w:fill="FFFFFF"/>
        <w:contextualSpacing/>
        <w:jc w:val="center"/>
        <w:rPr>
          <w:rFonts w:eastAsiaTheme="minorHAnsi" w:cstheme="minorBidi"/>
        </w:rPr>
      </w:pPr>
      <w:r w:rsidRPr="002C04C9">
        <w:rPr>
          <w:rFonts w:ascii="GHEA Grapalat" w:eastAsiaTheme="minorHAnsi" w:hAnsi="GHEA Grapalat" w:cstheme="minorBidi"/>
        </w:rPr>
        <w:t>------------------------------------------------------------------------------------------------</w:t>
      </w:r>
      <w:r w:rsidRPr="002C04C9">
        <w:rPr>
          <w:rFonts w:eastAsiaTheme="minorHAnsi" w:cstheme="minorBidi"/>
        </w:rPr>
        <w:t xml:space="preserve"> .                    </w:t>
      </w:r>
      <w:r w:rsidRPr="002C04C9">
        <w:rPr>
          <w:rFonts w:ascii="GHEA Grapalat" w:hAnsi="GHEA Grapalat"/>
          <w:sz w:val="16"/>
          <w:szCs w:val="16"/>
        </w:rPr>
        <w:t xml:space="preserve"> крайний  срок</w:t>
      </w:r>
      <w:r w:rsidRPr="002C04C9">
        <w:rPr>
          <w:rFonts w:ascii="GHEA Grapalat" w:eastAsiaTheme="minorHAnsi" w:hAnsi="GHEA Grapalat" w:cstheme="minorBidi"/>
          <w:sz w:val="16"/>
          <w:szCs w:val="16"/>
        </w:rPr>
        <w:t xml:space="preserve"> оказнаия услуг</w:t>
      </w:r>
      <w:r w:rsidRPr="002C04C9">
        <w:rPr>
          <w:rFonts w:ascii="GHEA Grapalat" w:hAnsi="GHEA Grapalat"/>
          <w:sz w:val="16"/>
          <w:szCs w:val="16"/>
        </w:rPr>
        <w:t>, предусмотренный заключаемым договором</w:t>
      </w:r>
    </w:p>
    <w:p w14:paraId="6B329BD8" w14:textId="77777777" w:rsidR="00131F0B" w:rsidRPr="002C04C9" w:rsidRDefault="00131F0B" w:rsidP="00131F0B">
      <w:pPr>
        <w:pStyle w:val="NormalWeb"/>
        <w:shd w:val="clear" w:color="auto" w:fill="FFFFFF"/>
        <w:contextualSpacing/>
        <w:jc w:val="center"/>
        <w:rPr>
          <w:rFonts w:eastAsiaTheme="minorHAnsi" w:cstheme="minorBidi"/>
        </w:rPr>
      </w:pPr>
    </w:p>
    <w:p w14:paraId="0F918E34" w14:textId="77777777" w:rsidR="00741367" w:rsidRPr="002C04C9" w:rsidRDefault="00131F0B" w:rsidP="00131F0B">
      <w:pPr>
        <w:pStyle w:val="NormalWeb"/>
        <w:shd w:val="clear" w:color="auto" w:fill="FFFFFF"/>
        <w:contextualSpacing/>
        <w:jc w:val="both"/>
        <w:rPr>
          <w:rFonts w:ascii="GHEA Grapalat" w:eastAsiaTheme="minorHAnsi" w:hAnsi="GHEA Grapalat" w:cstheme="minorBidi"/>
        </w:rPr>
      </w:pPr>
      <w:r w:rsidRPr="002C04C9">
        <w:rPr>
          <w:rFonts w:ascii="GHEA Grapalat" w:eastAsiaTheme="minorHAnsi" w:hAnsi="GHEA Grapalat" w:cstheme="minorBidi"/>
        </w:rPr>
        <w:lastRenderedPageBreak/>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41367" w:rsidRPr="002C04C9">
        <w:rPr>
          <w:rFonts w:ascii="GHEA Grapalat" w:eastAsiaTheme="minorHAnsi" w:hAnsi="GHEA Grapalat" w:cstheme="minorBidi"/>
        </w:rPr>
        <w:t>-----------------------------------------------------------</w:t>
      </w:r>
      <w:r w:rsidRPr="002C04C9">
        <w:rPr>
          <w:rFonts w:ascii="GHEA Grapalat" w:eastAsiaTheme="minorHAnsi" w:hAnsi="GHEA Grapalat" w:cstheme="minorBidi"/>
        </w:rPr>
        <w:t xml:space="preserve">, </w:t>
      </w:r>
    </w:p>
    <w:p w14:paraId="5E09278C" w14:textId="77777777" w:rsidR="00741367" w:rsidRPr="002C04C9" w:rsidRDefault="00741367" w:rsidP="00741367">
      <w:pPr>
        <w:pStyle w:val="NormalWeb"/>
        <w:shd w:val="clear" w:color="auto" w:fill="FFFFFF"/>
        <w:contextualSpacing/>
        <w:jc w:val="both"/>
        <w:rPr>
          <w:rFonts w:ascii="GHEA Grapalat" w:eastAsiaTheme="minorHAnsi" w:hAnsi="GHEA Grapalat" w:cstheme="minorBidi"/>
        </w:rPr>
      </w:pPr>
      <w:r w:rsidRPr="002C04C9">
        <w:rPr>
          <w:rStyle w:val="Strong"/>
          <w:sz w:val="20"/>
          <w:szCs w:val="20"/>
        </w:rPr>
        <w:t xml:space="preserve">                                                                                            </w:t>
      </w:r>
      <w:r w:rsidRPr="002C04C9">
        <w:rPr>
          <w:rStyle w:val="Strong"/>
          <w:b w:val="0"/>
          <w:bCs w:val="0"/>
          <w:sz w:val="20"/>
          <w:szCs w:val="20"/>
        </w:rPr>
        <w:t>адрес эл. почты секретаря</w:t>
      </w:r>
    </w:p>
    <w:p w14:paraId="203F0AB7" w14:textId="77777777" w:rsidR="00131F0B" w:rsidRPr="002C04C9" w:rsidRDefault="00131F0B" w:rsidP="00131F0B">
      <w:pPr>
        <w:pStyle w:val="NormalWeb"/>
        <w:shd w:val="clear" w:color="auto" w:fill="FFFFFF"/>
        <w:contextualSpacing/>
        <w:jc w:val="both"/>
        <w:rPr>
          <w:rFonts w:ascii="GHEA Grapalat" w:eastAsiaTheme="minorHAnsi" w:hAnsi="GHEA Grapalat" w:cstheme="minorBidi"/>
        </w:rPr>
      </w:pPr>
      <w:r w:rsidRPr="002C04C9">
        <w:rPr>
          <w:rFonts w:ascii="GHEA Grapalat" w:eastAsiaTheme="minorHAnsi" w:hAnsi="GHEA Grapalat" w:cstheme="minorBidi"/>
        </w:rPr>
        <w:t>указанный в приглашении к процедуре закупкок, организованной с целью заключения договора упомянутого в пункте 1 настоящей гарантии.</w:t>
      </w:r>
    </w:p>
    <w:p w14:paraId="2D8AD4B1" w14:textId="77777777" w:rsidR="00131F0B" w:rsidRPr="002C04C9" w:rsidRDefault="00131F0B" w:rsidP="00131F0B">
      <w:pPr>
        <w:pStyle w:val="NormalWeb"/>
        <w:shd w:val="clear" w:color="auto" w:fill="FFFFFF"/>
        <w:contextualSpacing/>
        <w:jc w:val="both"/>
        <w:rPr>
          <w:rStyle w:val="Strong"/>
          <w:rFonts w:ascii="GHEA Grapalat" w:hAnsi="GHEA Grapalat"/>
          <w:b w:val="0"/>
          <w:bCs w:val="0"/>
          <w:sz w:val="20"/>
          <w:szCs w:val="20"/>
        </w:rPr>
      </w:pPr>
    </w:p>
    <w:p w14:paraId="420E4558" w14:textId="77777777" w:rsidR="00131F0B" w:rsidRPr="002C04C9"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2C04C9">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38871FE7" w14:textId="77777777" w:rsidR="00131F0B" w:rsidRPr="002C04C9"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2DFC014" w14:textId="77777777" w:rsidR="00131F0B" w:rsidRPr="002C04C9" w:rsidRDefault="00131F0B" w:rsidP="00131F0B">
      <w:pPr>
        <w:pStyle w:val="NormalWeb"/>
        <w:shd w:val="clear" w:color="auto" w:fill="FFFFFF"/>
        <w:ind w:firstLine="374"/>
        <w:contextualSpacing/>
        <w:jc w:val="both"/>
        <w:rPr>
          <w:rFonts w:ascii="GHEA Grapalat" w:eastAsiaTheme="minorHAnsi" w:hAnsi="GHEA Grapalat" w:cstheme="minorBidi"/>
        </w:rPr>
      </w:pPr>
      <w:r w:rsidRPr="002C04C9">
        <w:rPr>
          <w:rFonts w:ascii="GHEA Grapalat" w:eastAsiaTheme="minorHAnsi" w:hAnsi="GHEA Grapalat" w:cstheme="minorBidi"/>
        </w:rPr>
        <w:t xml:space="preserve">1) копии заключенного договора N _____________________, включая </w:t>
      </w:r>
    </w:p>
    <w:p w14:paraId="4CD88CF7" w14:textId="77777777" w:rsidR="00131F0B" w:rsidRPr="002C04C9" w:rsidRDefault="00131F0B" w:rsidP="00131F0B">
      <w:pPr>
        <w:pStyle w:val="NormalWeb"/>
        <w:shd w:val="clear" w:color="auto" w:fill="FFFFFF"/>
        <w:contextualSpacing/>
        <w:jc w:val="both"/>
        <w:rPr>
          <w:rFonts w:ascii="GHEA Grapalat" w:eastAsiaTheme="minorHAnsi" w:hAnsi="GHEA Grapalat" w:cstheme="minorBidi"/>
          <w:sz w:val="18"/>
          <w:szCs w:val="18"/>
        </w:rPr>
      </w:pPr>
      <w:r w:rsidRPr="002C04C9">
        <w:rPr>
          <w:rFonts w:eastAsiaTheme="minorHAnsi" w:cstheme="minorBidi"/>
        </w:rPr>
        <w:t xml:space="preserve">                                                                         </w:t>
      </w:r>
      <w:r w:rsidRPr="002C04C9">
        <w:rPr>
          <w:rFonts w:ascii="GHEA Grapalat" w:eastAsiaTheme="minorHAnsi" w:hAnsi="GHEA Grapalat" w:cstheme="minorBidi"/>
          <w:sz w:val="18"/>
          <w:szCs w:val="18"/>
        </w:rPr>
        <w:t>номер заключаемого договара</w:t>
      </w:r>
    </w:p>
    <w:p w14:paraId="2AA4C76F" w14:textId="77777777" w:rsidR="00131F0B" w:rsidRPr="002C04C9"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2C04C9">
        <w:rPr>
          <w:rFonts w:ascii="GHEA Grapalat" w:eastAsiaTheme="minorHAnsi" w:hAnsi="GHEA Grapalat" w:cstheme="minorBidi"/>
        </w:rPr>
        <w:t>копии внесенных  в него изменений, дополнительных соглашений,</w:t>
      </w:r>
    </w:p>
    <w:p w14:paraId="0E83AFCA" w14:textId="77777777" w:rsidR="00131F0B" w:rsidRPr="002C04C9"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CFB9047" w14:textId="77777777" w:rsidR="00131F0B" w:rsidRPr="002C04C9"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2C04C9">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rsidRPr="002C04C9">
        <w:fldChar w:fldCharType="begin"/>
      </w:r>
      <w:r w:rsidRPr="002C04C9">
        <w:instrText>HYPERLINK "http://www.procurement.am"</w:instrText>
      </w:r>
      <w:r w:rsidRPr="002C04C9">
        <w:fldChar w:fldCharType="separate"/>
      </w:r>
      <w:r w:rsidRPr="002C04C9">
        <w:rPr>
          <w:rStyle w:val="Hyperlink"/>
          <w:rFonts w:ascii="GHEA Grapalat" w:hAnsi="GHEA Grapalat"/>
          <w:color w:val="auto"/>
          <w:sz w:val="20"/>
          <w:szCs w:val="20"/>
        </w:rPr>
        <w:t>www.procurement.am</w:t>
      </w:r>
      <w:r w:rsidRPr="002C04C9">
        <w:fldChar w:fldCharType="end"/>
      </w:r>
      <w:r w:rsidRPr="002C04C9">
        <w:rPr>
          <w:rFonts w:ascii="GHEA Grapalat" w:eastAsiaTheme="minorHAnsi" w:hAnsi="GHEA Grapalat" w:cstheme="minorBidi"/>
        </w:rPr>
        <w:t xml:space="preserve"> .</w:t>
      </w:r>
    </w:p>
    <w:p w14:paraId="09DAE0F8" w14:textId="77777777" w:rsidR="00131F0B" w:rsidRPr="002C04C9"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CF5303C" w14:textId="77777777" w:rsidR="00131F0B" w:rsidRPr="002C04C9"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2C04C9">
        <w:rPr>
          <w:rFonts w:ascii="GHEA Grapalat" w:eastAsiaTheme="minorHAnsi" w:hAnsi="GHEA Grapalat" w:cstheme="minorBidi"/>
        </w:rPr>
        <w:t>7.</w:t>
      </w:r>
      <w:r w:rsidRPr="002C04C9">
        <w:t xml:space="preserve"> </w:t>
      </w:r>
      <w:r w:rsidRPr="002C04C9">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554832BB" w14:textId="77777777" w:rsidR="00131F0B" w:rsidRPr="002C04C9"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DCF0DF8" w14:textId="77777777" w:rsidR="00131F0B" w:rsidRPr="002C04C9"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2C04C9">
        <w:rPr>
          <w:rFonts w:ascii="GHEA Grapalat" w:eastAsiaTheme="minorHAnsi" w:hAnsi="GHEA Grapalat" w:cstheme="minorBidi"/>
        </w:rPr>
        <w:t>8.</w:t>
      </w:r>
      <w:r w:rsidRPr="002C04C9">
        <w:t xml:space="preserve"> </w:t>
      </w:r>
      <w:r w:rsidRPr="002C04C9">
        <w:rPr>
          <w:rFonts w:ascii="GHEA Grapalat" w:eastAsiaTheme="minorHAnsi" w:hAnsi="GHEA Grapalat" w:cstheme="minorBidi"/>
        </w:rPr>
        <w:t>Лицо, выдающее гарантию, отклоняет требование бенефициара, если:</w:t>
      </w:r>
    </w:p>
    <w:p w14:paraId="1B57BB5D" w14:textId="77777777" w:rsidR="00131F0B" w:rsidRPr="002C04C9"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2C04C9">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0FBB9137" w14:textId="77777777" w:rsidR="00131F0B" w:rsidRPr="002C04C9" w:rsidRDefault="00131F0B" w:rsidP="00131F0B">
      <w:pPr>
        <w:pStyle w:val="NormalWeb"/>
        <w:shd w:val="clear" w:color="auto" w:fill="FFFFFF"/>
        <w:spacing w:before="0" w:beforeAutospacing="0" w:after="0" w:afterAutospacing="0"/>
        <w:ind w:firstLine="375"/>
        <w:rPr>
          <w:rFonts w:ascii="GHEA Grapalat" w:eastAsiaTheme="minorHAnsi" w:hAnsi="GHEA Grapalat" w:cstheme="minorBidi"/>
        </w:rPr>
      </w:pPr>
      <w:r w:rsidRPr="002C04C9">
        <w:rPr>
          <w:rFonts w:ascii="GHEA Grapalat" w:eastAsiaTheme="minorHAnsi" w:hAnsi="GHEA Grapalat" w:cstheme="minorBidi"/>
        </w:rPr>
        <w:t>2) требование представлено по истечении срока, установленного гарантией.</w:t>
      </w:r>
    </w:p>
    <w:p w14:paraId="29BEA7D3" w14:textId="77777777" w:rsidR="00131F0B" w:rsidRPr="002C04C9" w:rsidRDefault="00131F0B" w:rsidP="00131F0B">
      <w:pPr>
        <w:pStyle w:val="NormalWeb"/>
        <w:shd w:val="clear" w:color="auto" w:fill="FFFFFF"/>
        <w:spacing w:before="0" w:beforeAutospacing="0" w:after="0" w:afterAutospacing="0"/>
        <w:ind w:firstLine="375"/>
        <w:rPr>
          <w:rFonts w:ascii="GHEA Grapalat" w:eastAsiaTheme="minorHAnsi" w:hAnsi="GHEA Grapalat" w:cstheme="minorBidi"/>
        </w:rPr>
      </w:pPr>
    </w:p>
    <w:p w14:paraId="12391003" w14:textId="77777777" w:rsidR="00131F0B" w:rsidRPr="002C04C9" w:rsidRDefault="00131F0B" w:rsidP="00131F0B">
      <w:pPr>
        <w:pStyle w:val="NormalWeb"/>
        <w:shd w:val="clear" w:color="auto" w:fill="FFFFFF"/>
        <w:spacing w:before="0" w:beforeAutospacing="0" w:after="0" w:afterAutospacing="0"/>
        <w:ind w:firstLine="375"/>
        <w:rPr>
          <w:rFonts w:ascii="GHEA Grapalat" w:eastAsiaTheme="minorHAnsi" w:hAnsi="GHEA Grapalat" w:cstheme="minorBidi"/>
        </w:rPr>
      </w:pPr>
      <w:r w:rsidRPr="002C04C9">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32280C12" w14:textId="77777777" w:rsidR="00131F0B" w:rsidRPr="002C04C9" w:rsidRDefault="00131F0B" w:rsidP="00131F0B">
      <w:pPr>
        <w:pStyle w:val="NormalWeb"/>
        <w:shd w:val="clear" w:color="auto" w:fill="FFFFFF"/>
        <w:spacing w:before="0" w:beforeAutospacing="0" w:after="0" w:afterAutospacing="0"/>
        <w:ind w:firstLine="375"/>
        <w:rPr>
          <w:rFonts w:ascii="GHEA Grapalat" w:eastAsiaTheme="minorHAnsi" w:hAnsi="GHEA Grapalat" w:cstheme="minorBidi"/>
        </w:rPr>
      </w:pPr>
      <w:r w:rsidRPr="002C04C9">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4563E53B" w14:textId="77777777" w:rsidR="00131F0B" w:rsidRPr="002C04C9"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2C04C9">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245DE858" w14:textId="77777777" w:rsidR="00131F0B" w:rsidRPr="002C04C9"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2C04C9">
        <w:rPr>
          <w:rFonts w:ascii="GHEA Grapalat" w:eastAsiaTheme="minorHAnsi" w:hAnsi="GHEA Grapalat" w:cstheme="minorBidi"/>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t>
      </w:r>
    </w:p>
    <w:p w14:paraId="41A73EA0" w14:textId="77777777" w:rsidR="00131F0B" w:rsidRPr="002C04C9"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sz w:val="16"/>
          <w:szCs w:val="16"/>
        </w:rPr>
      </w:pPr>
      <w:r w:rsidRPr="002C04C9">
        <w:rPr>
          <w:rFonts w:ascii="GHEA Grapalat" w:eastAsiaTheme="minorHAnsi" w:hAnsi="GHEA Grapalat" w:cstheme="minorBidi"/>
        </w:rPr>
        <w:t xml:space="preserve">                                             </w:t>
      </w:r>
      <w:r w:rsidRPr="002C04C9">
        <w:rPr>
          <w:rFonts w:ascii="GHEA Grapalat" w:eastAsiaTheme="minorHAnsi" w:hAnsi="GHEA Grapalat" w:cstheme="minorBidi"/>
          <w:sz w:val="16"/>
          <w:szCs w:val="16"/>
        </w:rPr>
        <w:t>код процедуры</w:t>
      </w:r>
    </w:p>
    <w:p w14:paraId="481A64FA" w14:textId="77777777" w:rsidR="00131F0B" w:rsidRPr="002C04C9" w:rsidRDefault="00131F0B" w:rsidP="00131F0B">
      <w:pPr>
        <w:pStyle w:val="NormalWeb"/>
        <w:shd w:val="clear" w:color="auto" w:fill="FFFFFF"/>
        <w:spacing w:before="0" w:beforeAutospacing="0" w:after="0" w:afterAutospacing="0"/>
        <w:ind w:firstLine="375"/>
        <w:jc w:val="both"/>
        <w:rPr>
          <w:rFonts w:ascii="GHEA Grapalat" w:hAnsi="GHEA Grapalat"/>
          <w:sz w:val="20"/>
          <w:szCs w:val="20"/>
        </w:rPr>
      </w:pPr>
    </w:p>
    <w:p w14:paraId="37A0B764" w14:textId="77777777" w:rsidR="00131F0B" w:rsidRPr="002C04C9" w:rsidRDefault="00131F0B" w:rsidP="00131F0B">
      <w:pPr>
        <w:pStyle w:val="NormalWeb"/>
        <w:shd w:val="clear" w:color="auto" w:fill="FFFFFF"/>
        <w:spacing w:before="0" w:beforeAutospacing="0" w:after="0" w:afterAutospacing="0"/>
        <w:ind w:firstLine="375"/>
        <w:jc w:val="both"/>
        <w:rPr>
          <w:rFonts w:ascii="GHEA Grapalat" w:hAnsi="GHEA Grapalat"/>
          <w:sz w:val="20"/>
          <w:szCs w:val="20"/>
          <w:u w:val="single"/>
        </w:rPr>
      </w:pPr>
      <w:r w:rsidRPr="002C04C9">
        <w:rPr>
          <w:rFonts w:ascii="GHEA Grapalat" w:hAnsi="GHEA Grapalat"/>
          <w:sz w:val="20"/>
          <w:szCs w:val="20"/>
        </w:rPr>
        <w:t>Руководитель исполнительного органа</w:t>
      </w:r>
      <w:r w:rsidRPr="002C04C9">
        <w:rPr>
          <w:rFonts w:ascii="GHEA Grapalat" w:hAnsi="GHEA Grapalat"/>
          <w:sz w:val="20"/>
          <w:szCs w:val="20"/>
          <w:u w:val="single"/>
        </w:rPr>
        <w:tab/>
      </w:r>
      <w:r w:rsidRPr="002C04C9">
        <w:rPr>
          <w:rFonts w:ascii="GHEA Grapalat" w:hAnsi="GHEA Grapalat"/>
          <w:sz w:val="20"/>
          <w:szCs w:val="20"/>
          <w:u w:val="single"/>
        </w:rPr>
        <w:tab/>
      </w:r>
      <w:r w:rsidRPr="002C04C9">
        <w:rPr>
          <w:rFonts w:ascii="GHEA Grapalat" w:hAnsi="GHEA Grapalat"/>
          <w:sz w:val="20"/>
          <w:szCs w:val="20"/>
          <w:u w:val="single"/>
        </w:rPr>
        <w:tab/>
      </w:r>
      <w:r w:rsidRPr="002C04C9">
        <w:rPr>
          <w:rFonts w:ascii="GHEA Grapalat" w:hAnsi="GHEA Grapalat"/>
          <w:sz w:val="20"/>
          <w:szCs w:val="20"/>
          <w:u w:val="single"/>
        </w:rPr>
        <w:tab/>
      </w:r>
      <w:r w:rsidRPr="002C04C9">
        <w:rPr>
          <w:rFonts w:ascii="GHEA Grapalat" w:hAnsi="GHEA Grapalat"/>
          <w:sz w:val="20"/>
          <w:szCs w:val="20"/>
          <w:u w:val="single"/>
        </w:rPr>
        <w:tab/>
      </w:r>
      <w:r w:rsidRPr="002C04C9">
        <w:rPr>
          <w:rFonts w:ascii="GHEA Grapalat" w:hAnsi="GHEA Grapalat"/>
          <w:sz w:val="20"/>
          <w:szCs w:val="20"/>
          <w:u w:val="single"/>
        </w:rPr>
        <w:tab/>
      </w:r>
    </w:p>
    <w:p w14:paraId="2BA858BD" w14:textId="77777777" w:rsidR="00131F0B" w:rsidRPr="002C04C9" w:rsidRDefault="00131F0B" w:rsidP="00131F0B">
      <w:pPr>
        <w:pStyle w:val="NormalWeb"/>
        <w:shd w:val="clear" w:color="auto" w:fill="FFFFFF"/>
        <w:spacing w:before="0" w:beforeAutospacing="0" w:after="0" w:afterAutospacing="0"/>
        <w:ind w:firstLine="375"/>
        <w:jc w:val="both"/>
        <w:rPr>
          <w:rFonts w:ascii="GHEA Grapalat" w:hAnsi="GHEA Grapalat"/>
          <w:sz w:val="20"/>
          <w:szCs w:val="20"/>
        </w:rPr>
      </w:pPr>
    </w:p>
    <w:p w14:paraId="7461033A" w14:textId="77777777" w:rsidR="00131F0B" w:rsidRPr="002C04C9" w:rsidRDefault="00131F0B" w:rsidP="00131F0B">
      <w:pPr>
        <w:pStyle w:val="NormalWeb"/>
        <w:shd w:val="clear" w:color="auto" w:fill="FFFFFF"/>
        <w:spacing w:before="0" w:beforeAutospacing="0" w:after="0" w:afterAutospacing="0"/>
        <w:ind w:firstLine="375"/>
        <w:jc w:val="both"/>
        <w:rPr>
          <w:rFonts w:ascii="GHEA Grapalat" w:hAnsi="GHEA Grapalat"/>
          <w:sz w:val="20"/>
          <w:szCs w:val="20"/>
        </w:rPr>
      </w:pPr>
    </w:p>
    <w:p w14:paraId="48C5CD98" w14:textId="77777777" w:rsidR="00131F0B" w:rsidRPr="002C04C9" w:rsidRDefault="00131F0B" w:rsidP="00131F0B">
      <w:pPr>
        <w:pStyle w:val="NormalWeb"/>
        <w:shd w:val="clear" w:color="auto" w:fill="FFFFFF"/>
        <w:spacing w:before="0" w:beforeAutospacing="0" w:after="0" w:afterAutospacing="0"/>
        <w:ind w:firstLine="375"/>
        <w:jc w:val="both"/>
        <w:rPr>
          <w:rFonts w:ascii="GHEA Grapalat" w:hAnsi="GHEA Grapalat"/>
          <w:sz w:val="20"/>
          <w:szCs w:val="20"/>
        </w:rPr>
      </w:pPr>
      <w:r w:rsidRPr="002C04C9">
        <w:rPr>
          <w:rFonts w:ascii="GHEA Grapalat" w:hAnsi="GHEA Grapalat"/>
          <w:sz w:val="20"/>
          <w:szCs w:val="20"/>
          <w:u w:val="single"/>
        </w:rPr>
        <w:tab/>
      </w:r>
      <w:r w:rsidRPr="002C04C9">
        <w:rPr>
          <w:rFonts w:ascii="GHEA Grapalat" w:hAnsi="GHEA Grapalat"/>
          <w:sz w:val="20"/>
          <w:szCs w:val="20"/>
          <w:u w:val="single"/>
        </w:rPr>
        <w:tab/>
      </w:r>
      <w:r w:rsidRPr="002C04C9">
        <w:rPr>
          <w:rFonts w:ascii="GHEA Grapalat" w:hAnsi="GHEA Grapalat"/>
          <w:sz w:val="20"/>
          <w:szCs w:val="20"/>
          <w:u w:val="single"/>
        </w:rPr>
        <w:tab/>
      </w:r>
      <w:r w:rsidRPr="002C04C9">
        <w:rPr>
          <w:rFonts w:ascii="GHEA Grapalat" w:hAnsi="GHEA Grapalat"/>
          <w:sz w:val="20"/>
          <w:szCs w:val="20"/>
          <w:u w:val="single"/>
        </w:rPr>
        <w:tab/>
      </w:r>
      <w:r w:rsidRPr="002C04C9">
        <w:rPr>
          <w:rFonts w:ascii="GHEA Grapalat" w:hAnsi="GHEA Grapalat"/>
          <w:sz w:val="20"/>
          <w:szCs w:val="20"/>
          <w:u w:val="single"/>
        </w:rPr>
        <w:tab/>
      </w:r>
      <w:r w:rsidRPr="002C04C9">
        <w:rPr>
          <w:rFonts w:ascii="GHEA Grapalat" w:hAnsi="GHEA Grapalat"/>
          <w:sz w:val="20"/>
          <w:szCs w:val="20"/>
          <w:u w:val="single"/>
        </w:rPr>
        <w:tab/>
      </w:r>
      <w:r w:rsidRPr="002C04C9">
        <w:rPr>
          <w:rFonts w:ascii="GHEA Grapalat" w:hAnsi="GHEA Grapalat"/>
          <w:sz w:val="20"/>
          <w:szCs w:val="20"/>
          <w:u w:val="single"/>
        </w:rPr>
        <w:tab/>
      </w:r>
      <w:r w:rsidRPr="002C04C9">
        <w:rPr>
          <w:rFonts w:ascii="GHEA Grapalat" w:hAnsi="GHEA Grapalat"/>
          <w:sz w:val="20"/>
          <w:szCs w:val="20"/>
          <w:u w:val="single"/>
        </w:rPr>
        <w:tab/>
      </w:r>
      <w:r w:rsidRPr="002C04C9">
        <w:rPr>
          <w:rFonts w:ascii="GHEA Grapalat" w:hAnsi="GHEA Grapalat"/>
          <w:sz w:val="20"/>
          <w:szCs w:val="20"/>
          <w:u w:val="single"/>
        </w:rPr>
        <w:tab/>
      </w:r>
    </w:p>
    <w:p w14:paraId="676D0E11" w14:textId="77777777" w:rsidR="00131F0B" w:rsidRPr="002C04C9" w:rsidRDefault="00131F0B" w:rsidP="00131F0B">
      <w:pPr>
        <w:pStyle w:val="NormalWeb"/>
        <w:shd w:val="clear" w:color="auto" w:fill="FFFFFF"/>
        <w:spacing w:before="0" w:beforeAutospacing="0" w:after="0" w:afterAutospacing="0"/>
        <w:rPr>
          <w:rFonts w:ascii="GHEA Grapalat" w:hAnsi="GHEA Grapalat" w:cs="Sylfaen"/>
          <w:vertAlign w:val="superscript"/>
        </w:rPr>
      </w:pPr>
      <w:r w:rsidRPr="002C04C9">
        <w:rPr>
          <w:rFonts w:ascii="GHEA Grapalat" w:hAnsi="GHEA Grapalat" w:cs="Sylfaen"/>
          <w:vertAlign w:val="superscript"/>
        </w:rPr>
        <w:lastRenderedPageBreak/>
        <w:t xml:space="preserve">                                                        число, месяц, год</w:t>
      </w:r>
    </w:p>
    <w:p w14:paraId="5DC197D0" w14:textId="77777777" w:rsidR="00131F0B" w:rsidRPr="002C04C9"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color w:val="FF0000"/>
        </w:rPr>
      </w:pPr>
    </w:p>
    <w:p w14:paraId="66E9E725" w14:textId="77777777" w:rsidR="00131F0B" w:rsidRPr="002C04C9" w:rsidRDefault="00131F0B" w:rsidP="00131F0B">
      <w:pPr>
        <w:widowControl w:val="0"/>
        <w:spacing w:after="160"/>
        <w:ind w:left="567" w:right="565"/>
        <w:jc w:val="center"/>
        <w:rPr>
          <w:rFonts w:ascii="GHEA Grapalat" w:hAnsi="GHEA Grapalat"/>
          <w:b/>
          <w:color w:val="FF0000"/>
        </w:rPr>
      </w:pPr>
    </w:p>
    <w:p w14:paraId="36555574" w14:textId="77777777" w:rsidR="00131F0B" w:rsidRPr="002C04C9" w:rsidRDefault="00131F0B" w:rsidP="00131F0B">
      <w:pPr>
        <w:widowControl w:val="0"/>
        <w:spacing w:after="160"/>
        <w:ind w:left="567" w:right="565"/>
        <w:jc w:val="center"/>
        <w:rPr>
          <w:rFonts w:ascii="GHEA Grapalat" w:hAnsi="GHEA Grapalat"/>
          <w:b/>
        </w:rPr>
      </w:pPr>
    </w:p>
    <w:p w14:paraId="02BC02E9" w14:textId="77777777" w:rsidR="00131F0B" w:rsidRPr="002C04C9" w:rsidRDefault="00131F0B" w:rsidP="00131F0B">
      <w:pPr>
        <w:rPr>
          <w:rFonts w:ascii="GHEA Grapalat" w:hAnsi="GHEA Grapalat"/>
          <w:b/>
        </w:rPr>
      </w:pPr>
      <w:r w:rsidRPr="002C04C9">
        <w:rPr>
          <w:rFonts w:ascii="GHEA Grapalat" w:hAnsi="GHEA Grapalat"/>
          <w:b/>
        </w:rPr>
        <w:br w:type="page"/>
      </w:r>
    </w:p>
    <w:p w14:paraId="01C847DD" w14:textId="77777777" w:rsidR="003B2F27" w:rsidRPr="002C04C9" w:rsidRDefault="003B2F27" w:rsidP="003B2F27">
      <w:pPr>
        <w:pStyle w:val="norm"/>
        <w:widowControl w:val="0"/>
        <w:spacing w:after="160" w:line="360" w:lineRule="auto"/>
        <w:ind w:firstLine="284"/>
        <w:jc w:val="right"/>
        <w:rPr>
          <w:rFonts w:ascii="GHEA Grapalat" w:hAnsi="GHEA Grapalat" w:cs="Sylfaen"/>
          <w:b/>
          <w:sz w:val="24"/>
          <w:szCs w:val="24"/>
        </w:rPr>
      </w:pPr>
      <w:r w:rsidRPr="002C04C9">
        <w:rPr>
          <w:rFonts w:ascii="GHEA Grapalat" w:hAnsi="GHEA Grapalat"/>
          <w:b/>
          <w:sz w:val="24"/>
          <w:szCs w:val="24"/>
        </w:rPr>
        <w:lastRenderedPageBreak/>
        <w:t xml:space="preserve">Приложение № </w:t>
      </w:r>
      <w:r w:rsidR="00B337B0" w:rsidRPr="002C04C9">
        <w:rPr>
          <w:rFonts w:ascii="GHEA Grapalat" w:hAnsi="GHEA Grapalat"/>
          <w:b/>
          <w:sz w:val="24"/>
          <w:szCs w:val="24"/>
        </w:rPr>
        <w:t>6</w:t>
      </w:r>
    </w:p>
    <w:p w14:paraId="7B79AAFF" w14:textId="0928C99A" w:rsidR="003B2F27" w:rsidRPr="002C04C9" w:rsidRDefault="003B2F27" w:rsidP="003B2F27">
      <w:pPr>
        <w:pStyle w:val="BodyTextIndent3"/>
        <w:widowControl w:val="0"/>
        <w:spacing w:after="160"/>
        <w:jc w:val="right"/>
        <w:rPr>
          <w:rFonts w:ascii="GHEA Grapalat" w:hAnsi="GHEA Grapalat" w:cs="Sylfaen"/>
          <w:b/>
          <w:sz w:val="24"/>
          <w:szCs w:val="24"/>
        </w:rPr>
      </w:pPr>
      <w:r w:rsidRPr="002C04C9">
        <w:rPr>
          <w:rFonts w:ascii="GHEA Grapalat" w:hAnsi="GHEA Grapalat"/>
          <w:b/>
          <w:sz w:val="24"/>
          <w:szCs w:val="24"/>
        </w:rPr>
        <w:t xml:space="preserve">к Приглашению на </w:t>
      </w:r>
      <w:r w:rsidR="007D6B26">
        <w:rPr>
          <w:rFonts w:ascii="GHEA Grapalat" w:hAnsi="GHEA Grapalat"/>
          <w:b/>
          <w:sz w:val="24"/>
          <w:szCs w:val="24"/>
        </w:rPr>
        <w:t>запрос котировок</w:t>
      </w:r>
      <w:r w:rsidRPr="002C04C9">
        <w:rPr>
          <w:rFonts w:ascii="GHEA Grapalat" w:hAnsi="GHEA Grapalat" w:cs="Sylfaen"/>
          <w:b/>
          <w:sz w:val="24"/>
          <w:szCs w:val="24"/>
        </w:rPr>
        <w:br/>
      </w:r>
      <w:r w:rsidRPr="002C04C9">
        <w:rPr>
          <w:rFonts w:ascii="GHEA Grapalat" w:hAnsi="GHEA Grapalat"/>
          <w:b/>
          <w:sz w:val="24"/>
          <w:szCs w:val="24"/>
        </w:rPr>
        <w:t xml:space="preserve">под кодом </w:t>
      </w:r>
      <w:r w:rsidR="007D6B26" w:rsidRPr="002C04C9">
        <w:rPr>
          <w:rFonts w:ascii="GHEA Grapalat" w:hAnsi="GHEA Grapalat"/>
          <w:b/>
          <w:sz w:val="24"/>
          <w:szCs w:val="24"/>
        </w:rPr>
        <w:t>HFF-NTsDzB-2025/</w:t>
      </w:r>
      <w:r w:rsidR="007D6B26" w:rsidRPr="002C04C9">
        <w:rPr>
          <w:rFonts w:ascii="GHEA Grapalat" w:hAnsi="GHEA Grapalat"/>
          <w:b/>
          <w:i/>
          <w:sz w:val="24"/>
          <w:szCs w:val="24"/>
        </w:rPr>
        <w:t>5</w:t>
      </w:r>
    </w:p>
    <w:p w14:paraId="05A1F4F1" w14:textId="77777777" w:rsidR="003B2F27" w:rsidRPr="002C04C9" w:rsidRDefault="003B2F27" w:rsidP="003B2F27">
      <w:pPr>
        <w:widowControl w:val="0"/>
        <w:spacing w:after="160" w:line="360" w:lineRule="auto"/>
        <w:jc w:val="right"/>
        <w:rPr>
          <w:rFonts w:ascii="GHEA Grapalat" w:hAnsi="GHEA Grapalat"/>
          <w:i/>
        </w:rPr>
      </w:pPr>
    </w:p>
    <w:p w14:paraId="313E7A93" w14:textId="77777777" w:rsidR="003B2F27" w:rsidRPr="002C04C9" w:rsidRDefault="003B2F27" w:rsidP="003B2F27">
      <w:pPr>
        <w:widowControl w:val="0"/>
        <w:spacing w:after="160" w:line="360" w:lineRule="auto"/>
        <w:ind w:firstLine="142"/>
        <w:jc w:val="center"/>
        <w:rPr>
          <w:rFonts w:ascii="GHEA Grapalat" w:hAnsi="GHEA Grapalat" w:cs="Times Armenian"/>
          <w:b/>
        </w:rPr>
      </w:pPr>
      <w:r w:rsidRPr="002C04C9">
        <w:rPr>
          <w:rFonts w:ascii="GHEA Grapalat" w:hAnsi="GHEA Grapalat"/>
          <w:b/>
        </w:rPr>
        <w:t xml:space="preserve">ДОГОВОР ГОСУДАРСТВЕННОЙ ЗАКУПКИ </w:t>
      </w:r>
      <w:r w:rsidRPr="002C04C9">
        <w:rPr>
          <w:rFonts w:ascii="GHEA Grapalat" w:hAnsi="GHEA Grapalat"/>
          <w:b/>
        </w:rPr>
        <w:br/>
        <w:t xml:space="preserve">НА ПРЕДОСТАВЛЕНИЕ ________________________ ДЛЯ НУЖД ГОСУДАРСТВА </w:t>
      </w:r>
    </w:p>
    <w:p w14:paraId="44F115A5" w14:textId="77777777" w:rsidR="003B2F27" w:rsidRPr="002C04C9" w:rsidRDefault="003B2F27" w:rsidP="003B2F27">
      <w:pPr>
        <w:widowControl w:val="0"/>
        <w:spacing w:after="160" w:line="360" w:lineRule="auto"/>
        <w:jc w:val="center"/>
        <w:rPr>
          <w:rFonts w:ascii="GHEA Grapalat" w:hAnsi="GHEA Grapalat"/>
          <w:b/>
        </w:rPr>
      </w:pPr>
      <w:r w:rsidRPr="002C04C9">
        <w:rPr>
          <w:rFonts w:ascii="GHEA Grapalat" w:hAnsi="GHEA Grapalat"/>
          <w:b/>
        </w:rPr>
        <w:t>№ 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RPr="002C04C9" w14:paraId="2C45EBDF" w14:textId="77777777" w:rsidTr="005B7138">
        <w:tc>
          <w:tcPr>
            <w:tcW w:w="4643" w:type="dxa"/>
          </w:tcPr>
          <w:p w14:paraId="6FD83647" w14:textId="77777777" w:rsidR="003B2F27" w:rsidRPr="002C04C9" w:rsidRDefault="003B2F27" w:rsidP="005B7138">
            <w:pPr>
              <w:widowControl w:val="0"/>
              <w:spacing w:after="160" w:line="360" w:lineRule="auto"/>
              <w:ind w:left="567"/>
              <w:rPr>
                <w:rFonts w:ascii="GHEA Grapalat" w:hAnsi="GHEA Grapalat"/>
                <w:b/>
                <w:u w:val="single"/>
              </w:rPr>
            </w:pPr>
            <w:r w:rsidRPr="002C04C9">
              <w:rPr>
                <w:rFonts w:ascii="GHEA Grapalat" w:hAnsi="GHEA Grapalat"/>
              </w:rPr>
              <w:t>г.</w:t>
            </w:r>
          </w:p>
        </w:tc>
        <w:tc>
          <w:tcPr>
            <w:tcW w:w="4644" w:type="dxa"/>
          </w:tcPr>
          <w:p w14:paraId="54A72BBE" w14:textId="77777777" w:rsidR="003B2F27" w:rsidRPr="002C04C9"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rPr>
            </w:pPr>
            <w:r w:rsidRPr="002C04C9">
              <w:rPr>
                <w:rFonts w:ascii="GHEA Grapalat" w:hAnsi="GHEA Grapalat"/>
              </w:rPr>
              <w:t>"</w:t>
            </w:r>
            <w:r w:rsidRPr="002C04C9">
              <w:rPr>
                <w:rFonts w:ascii="GHEA Grapalat" w:hAnsi="GHEA Grapalat"/>
              </w:rPr>
              <w:tab/>
              <w:t>" 20.</w:t>
            </w:r>
            <w:r w:rsidRPr="002C04C9">
              <w:rPr>
                <w:rFonts w:ascii="GHEA Grapalat" w:hAnsi="GHEA Grapalat"/>
              </w:rPr>
              <w:tab/>
              <w:t>г.</w:t>
            </w:r>
          </w:p>
        </w:tc>
      </w:tr>
    </w:tbl>
    <w:p w14:paraId="1176874E" w14:textId="77777777" w:rsidR="003B2F27" w:rsidRPr="002C04C9" w:rsidRDefault="003B2F27" w:rsidP="003B2F27">
      <w:pPr>
        <w:widowControl w:val="0"/>
        <w:spacing w:after="160" w:line="336" w:lineRule="auto"/>
        <w:jc w:val="center"/>
        <w:rPr>
          <w:rFonts w:ascii="GHEA Grapalat" w:hAnsi="GHEA Grapalat"/>
          <w:b/>
          <w:u w:val="single"/>
        </w:rPr>
      </w:pPr>
    </w:p>
    <w:p w14:paraId="0B318525" w14:textId="77777777" w:rsidR="003B2F27" w:rsidRPr="002C04C9" w:rsidRDefault="003B2F27" w:rsidP="003B2F27">
      <w:pPr>
        <w:widowControl w:val="0"/>
        <w:spacing w:after="160" w:line="336" w:lineRule="auto"/>
        <w:jc w:val="both"/>
        <w:rPr>
          <w:rFonts w:ascii="GHEA Grapalat" w:hAnsi="GHEA Grapalat"/>
        </w:rPr>
      </w:pPr>
      <w:r w:rsidRPr="002C04C9">
        <w:rPr>
          <w:rFonts w:ascii="GHEA Grapalat" w:hAnsi="GHEA Grapalat"/>
        </w:rPr>
        <w:t>____________________, в лице _______________________, действующего на основании устава _________________, (далее — "Заказчик), с одной стороны, и</w:t>
      </w:r>
      <w:r w:rsidRPr="002C04C9">
        <w:rPr>
          <w:rFonts w:ascii="Courier New" w:hAnsi="Courier New" w:cs="Courier New"/>
        </w:rPr>
        <w:t> </w:t>
      </w:r>
      <w:r w:rsidRPr="002C04C9">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05CD8CB3" w14:textId="77777777" w:rsidR="003B2F27" w:rsidRPr="002C04C9" w:rsidRDefault="003B2F27" w:rsidP="003B2F27">
      <w:pPr>
        <w:spacing w:after="160" w:line="336" w:lineRule="auto"/>
        <w:jc w:val="center"/>
        <w:rPr>
          <w:rFonts w:ascii="GHEA Grapalat" w:hAnsi="GHEA Grapalat"/>
          <w:b/>
        </w:rPr>
      </w:pPr>
      <w:r w:rsidRPr="002C04C9">
        <w:rPr>
          <w:rFonts w:ascii="GHEA Grapalat" w:hAnsi="GHEA Grapalat"/>
          <w:b/>
        </w:rPr>
        <w:t>1. ПРЕДМЕТ ДОГОВОРА</w:t>
      </w:r>
    </w:p>
    <w:p w14:paraId="399B619B" w14:textId="77777777" w:rsidR="003B2F27" w:rsidRPr="002C04C9" w:rsidRDefault="003B2F27" w:rsidP="003B2F27">
      <w:pPr>
        <w:widowControl w:val="0"/>
        <w:tabs>
          <w:tab w:val="left" w:pos="1134"/>
        </w:tabs>
        <w:spacing w:after="160" w:line="336" w:lineRule="auto"/>
        <w:ind w:firstLine="567"/>
        <w:jc w:val="both"/>
        <w:rPr>
          <w:rFonts w:ascii="GHEA Grapalat" w:hAnsi="GHEA Grapalat" w:cs="Sylfaen"/>
        </w:rPr>
      </w:pPr>
      <w:r w:rsidRPr="002C04C9">
        <w:rPr>
          <w:rFonts w:ascii="GHEA Grapalat" w:hAnsi="GHEA Grapalat"/>
        </w:rPr>
        <w:t>1.1.</w:t>
      </w:r>
      <w:r w:rsidRPr="002C04C9">
        <w:rPr>
          <w:rFonts w:ascii="GHEA Grapalat" w:hAnsi="GHEA Grapalat"/>
        </w:rPr>
        <w:tab/>
        <w:t>Заказчик поручает, а Исполнитель принимает обязательство по предоставлению ________________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18FC4217" w14:textId="77777777" w:rsidR="003B2F27" w:rsidRPr="002C04C9" w:rsidRDefault="003B2F27" w:rsidP="003B2F27">
      <w:pPr>
        <w:widowControl w:val="0"/>
        <w:tabs>
          <w:tab w:val="left" w:pos="1134"/>
        </w:tabs>
        <w:spacing w:after="160" w:line="360" w:lineRule="auto"/>
        <w:ind w:firstLine="567"/>
        <w:jc w:val="both"/>
        <w:rPr>
          <w:rFonts w:ascii="GHEA Grapalat" w:hAnsi="GHEA Grapalat"/>
        </w:rPr>
      </w:pPr>
      <w:r w:rsidRPr="002C04C9">
        <w:rPr>
          <w:rFonts w:ascii="GHEA Grapalat" w:hAnsi="GHEA Grapalat"/>
        </w:rPr>
        <w:t>1.2.</w:t>
      </w:r>
      <w:r w:rsidRPr="002C04C9">
        <w:rPr>
          <w:rFonts w:ascii="GHEA Grapalat" w:hAnsi="GHEA Grapalat"/>
        </w:rPr>
        <w:tab/>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2C04C9">
        <w:rPr>
          <w:rFonts w:ascii="GHEA Grapalat" w:hAnsi="GHEA Grapalat"/>
          <w:vertAlign w:val="superscript"/>
        </w:rPr>
        <w:t>15.</w:t>
      </w:r>
      <w:r w:rsidR="00DA3C30" w:rsidRPr="002C04C9">
        <w:rPr>
          <w:rFonts w:ascii="GHEA Grapalat" w:hAnsi="GHEA Grapalat"/>
          <w:vertAlign w:val="superscript"/>
        </w:rPr>
        <w:t>1</w:t>
      </w:r>
    </w:p>
    <w:p w14:paraId="20802A79" w14:textId="77777777" w:rsidR="003B2F27" w:rsidRPr="002C04C9" w:rsidRDefault="003B2F27" w:rsidP="00DA3C30">
      <w:pPr>
        <w:rPr>
          <w:rFonts w:ascii="GHEA Grapalat" w:hAnsi="GHEA Grapalat" w:cs="Sylfaen"/>
          <w:b/>
          <w:smallCaps/>
        </w:rPr>
      </w:pPr>
      <w:r w:rsidRPr="002C04C9">
        <w:rPr>
          <w:rFonts w:ascii="GHEA Grapalat" w:hAnsi="GHEA Grapalat" w:cs="Sylfaen"/>
        </w:rPr>
        <w:br w:type="page"/>
      </w:r>
      <w:r w:rsidRPr="002C04C9">
        <w:rPr>
          <w:rFonts w:ascii="GHEA Grapalat" w:hAnsi="GHEA Grapalat"/>
          <w:b/>
          <w:smallCaps/>
        </w:rPr>
        <w:lastRenderedPageBreak/>
        <w:t>2. ПРАВА И ОБЯЗАННОСТИ СТОРОН</w:t>
      </w:r>
    </w:p>
    <w:p w14:paraId="6FEA2DAF" w14:textId="77777777" w:rsidR="003B2F27" w:rsidRPr="002C04C9" w:rsidRDefault="003B2F27" w:rsidP="003B2F27">
      <w:pPr>
        <w:widowControl w:val="0"/>
        <w:tabs>
          <w:tab w:val="left" w:pos="1134"/>
        </w:tabs>
        <w:spacing w:after="160" w:line="360" w:lineRule="auto"/>
        <w:ind w:firstLine="567"/>
        <w:jc w:val="both"/>
        <w:rPr>
          <w:rFonts w:ascii="GHEA Grapalat" w:hAnsi="GHEA Grapalat" w:cs="Sylfaen"/>
        </w:rPr>
      </w:pPr>
      <w:r w:rsidRPr="002C04C9">
        <w:rPr>
          <w:rFonts w:ascii="GHEA Grapalat" w:hAnsi="GHEA Grapalat"/>
        </w:rPr>
        <w:t>2.1.</w:t>
      </w:r>
      <w:r w:rsidRPr="002C04C9">
        <w:rPr>
          <w:rFonts w:ascii="GHEA Grapalat" w:hAnsi="GHEA Grapalat"/>
        </w:rPr>
        <w:tab/>
        <w:t>Заказчик имеет право:</w:t>
      </w:r>
    </w:p>
    <w:p w14:paraId="05E78897" w14:textId="77777777" w:rsidR="003B2F27" w:rsidRPr="002C04C9" w:rsidRDefault="003B2F27" w:rsidP="003B2F27">
      <w:pPr>
        <w:widowControl w:val="0"/>
        <w:tabs>
          <w:tab w:val="left" w:pos="1276"/>
        </w:tabs>
        <w:spacing w:after="160" w:line="360" w:lineRule="auto"/>
        <w:ind w:firstLine="567"/>
        <w:jc w:val="both"/>
        <w:rPr>
          <w:rFonts w:ascii="GHEA Grapalat" w:hAnsi="GHEA Grapalat" w:cs="Sylfaen"/>
        </w:rPr>
      </w:pPr>
      <w:r w:rsidRPr="002C04C9">
        <w:rPr>
          <w:rFonts w:ascii="GHEA Grapalat" w:hAnsi="GHEA Grapalat"/>
        </w:rPr>
        <w:t>2.1.1.</w:t>
      </w:r>
      <w:r w:rsidRPr="002C04C9">
        <w:rPr>
          <w:rFonts w:ascii="GHEA Grapalat" w:hAnsi="GHEA Grapalat"/>
        </w:rPr>
        <w:tab/>
        <w:t>В любое время проверять ход и качество предоставляемой Исполнителем услуги, без вмешательства в деятельность Исполнителя.</w:t>
      </w:r>
    </w:p>
    <w:p w14:paraId="1E6FBFA1" w14:textId="77777777" w:rsidR="003B2F27" w:rsidRPr="002C04C9" w:rsidRDefault="003B2F27" w:rsidP="003B2F27">
      <w:pPr>
        <w:widowControl w:val="0"/>
        <w:tabs>
          <w:tab w:val="left" w:pos="1276"/>
        </w:tabs>
        <w:spacing w:after="160" w:line="360" w:lineRule="auto"/>
        <w:ind w:firstLine="567"/>
        <w:jc w:val="both"/>
        <w:rPr>
          <w:rFonts w:ascii="GHEA Grapalat" w:hAnsi="GHEA Grapalat"/>
        </w:rPr>
      </w:pPr>
      <w:r w:rsidRPr="002C04C9">
        <w:rPr>
          <w:rFonts w:ascii="GHEA Grapalat" w:hAnsi="GHEA Grapalat"/>
        </w:rPr>
        <w:t>2.1.2.</w:t>
      </w:r>
      <w:r w:rsidRPr="002C04C9">
        <w:rPr>
          <w:rFonts w:ascii="GHEA Grapalat" w:hAnsi="GHEA Grapalat"/>
        </w:rPr>
        <w:tab/>
        <w:t xml:space="preserve">Если предоставлена услуга, не соответствующая Технической характеристике-графику закупки, указанной в Приложении № 1 к договору: </w:t>
      </w:r>
    </w:p>
    <w:p w14:paraId="401754DC" w14:textId="77777777" w:rsidR="003B2F27" w:rsidRPr="002C04C9" w:rsidRDefault="003B2F27" w:rsidP="003B2F27">
      <w:pPr>
        <w:widowControl w:val="0"/>
        <w:tabs>
          <w:tab w:val="left" w:pos="1134"/>
        </w:tabs>
        <w:spacing w:after="160" w:line="360" w:lineRule="auto"/>
        <w:ind w:firstLine="567"/>
        <w:jc w:val="both"/>
        <w:rPr>
          <w:rFonts w:ascii="GHEA Grapalat" w:hAnsi="GHEA Grapalat"/>
        </w:rPr>
      </w:pPr>
      <w:r w:rsidRPr="002C04C9">
        <w:rPr>
          <w:rFonts w:ascii="GHEA Grapalat" w:hAnsi="GHEA Grapalat"/>
        </w:rPr>
        <w:t>а)</w:t>
      </w:r>
      <w:r w:rsidRPr="002C04C9">
        <w:rPr>
          <w:rFonts w:ascii="GHEA Grapalat" w:hAnsi="GHEA Grapalat"/>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r w:rsidR="00DA3C30" w:rsidRPr="002C04C9">
        <w:rPr>
          <w:rFonts w:ascii="GHEA Grapalat" w:hAnsi="GHEA Grapalat"/>
          <w:vertAlign w:val="superscript"/>
        </w:rPr>
        <w:t>15.2</w:t>
      </w:r>
    </w:p>
    <w:p w14:paraId="5A1F5FCD" w14:textId="77777777" w:rsidR="003B2F27" w:rsidRPr="002C04C9" w:rsidRDefault="003B2F27" w:rsidP="003B2F27">
      <w:pPr>
        <w:widowControl w:val="0"/>
        <w:tabs>
          <w:tab w:val="left" w:pos="1080"/>
          <w:tab w:val="left" w:pos="1134"/>
        </w:tabs>
        <w:spacing w:after="160" w:line="360" w:lineRule="auto"/>
        <w:ind w:firstLine="567"/>
        <w:jc w:val="both"/>
        <w:rPr>
          <w:rFonts w:ascii="GHEA Grapalat" w:hAnsi="GHEA Grapalat"/>
        </w:rPr>
      </w:pPr>
      <w:r w:rsidRPr="002C04C9">
        <w:rPr>
          <w:rFonts w:ascii="GHEA Grapalat" w:hAnsi="GHEA Grapalat"/>
        </w:rPr>
        <w:t>б)</w:t>
      </w:r>
      <w:r w:rsidRPr="002C04C9">
        <w:rPr>
          <w:rFonts w:ascii="GHEA Grapalat" w:hAnsi="GHEA Grapalat"/>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00AB1A30" w14:textId="77777777" w:rsidR="003B2F27" w:rsidRPr="002C04C9" w:rsidRDefault="003B2F27" w:rsidP="003B2F27">
      <w:pPr>
        <w:widowControl w:val="0"/>
        <w:tabs>
          <w:tab w:val="left" w:pos="1276"/>
        </w:tabs>
        <w:spacing w:after="160" w:line="360" w:lineRule="auto"/>
        <w:ind w:firstLine="567"/>
        <w:jc w:val="both"/>
        <w:rPr>
          <w:rFonts w:ascii="GHEA Grapalat" w:hAnsi="GHEA Grapalat"/>
        </w:rPr>
      </w:pPr>
      <w:r w:rsidRPr="002C04C9">
        <w:rPr>
          <w:rFonts w:ascii="GHEA Grapalat" w:hAnsi="GHEA Grapalat"/>
        </w:rPr>
        <w:t>2.1.3.</w:t>
      </w:r>
      <w:r w:rsidRPr="002C04C9">
        <w:rPr>
          <w:rFonts w:ascii="GHEA Grapalat" w:hAnsi="GHEA Grapalat"/>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3F184754" w14:textId="77777777" w:rsidR="003B2F27" w:rsidRPr="002C04C9" w:rsidRDefault="003B2F27" w:rsidP="003B2F27">
      <w:pPr>
        <w:widowControl w:val="0"/>
        <w:tabs>
          <w:tab w:val="left" w:pos="1134"/>
        </w:tabs>
        <w:spacing w:after="160" w:line="360" w:lineRule="auto"/>
        <w:ind w:firstLine="567"/>
        <w:jc w:val="both"/>
        <w:rPr>
          <w:rFonts w:ascii="GHEA Grapalat" w:hAnsi="GHEA Grapalat"/>
        </w:rPr>
      </w:pPr>
      <w:r w:rsidRPr="002C04C9">
        <w:rPr>
          <w:rFonts w:ascii="GHEA Grapalat" w:hAnsi="GHEA Grapalat"/>
        </w:rPr>
        <w:t>а)</w:t>
      </w:r>
      <w:r w:rsidRPr="002C04C9">
        <w:rPr>
          <w:rFonts w:ascii="GHEA Grapalat" w:hAnsi="GHEA Grapalat"/>
        </w:rPr>
        <w:tab/>
        <w:t>предоставленная услуга не соответствует требованиям, установленным Приложением № 1 к договору;</w:t>
      </w:r>
    </w:p>
    <w:p w14:paraId="21753B95" w14:textId="77777777" w:rsidR="003B2F27" w:rsidRPr="002C04C9" w:rsidRDefault="003B2F27" w:rsidP="003B2F27">
      <w:pPr>
        <w:widowControl w:val="0"/>
        <w:tabs>
          <w:tab w:val="left" w:pos="1134"/>
        </w:tabs>
        <w:spacing w:after="160" w:line="360" w:lineRule="auto"/>
        <w:ind w:firstLine="567"/>
        <w:jc w:val="both"/>
        <w:rPr>
          <w:rFonts w:ascii="GHEA Grapalat" w:hAnsi="GHEA Grapalat"/>
        </w:rPr>
      </w:pPr>
      <w:r w:rsidRPr="002C04C9">
        <w:rPr>
          <w:rFonts w:ascii="GHEA Grapalat" w:hAnsi="GHEA Grapalat"/>
        </w:rPr>
        <w:t>б)</w:t>
      </w:r>
      <w:r w:rsidRPr="002C04C9">
        <w:rPr>
          <w:rFonts w:ascii="GHEA Grapalat" w:hAnsi="GHEA Grapalat"/>
        </w:rPr>
        <w:tab/>
        <w:t>нарушен срок предоставления услуги.</w:t>
      </w:r>
    </w:p>
    <w:p w14:paraId="297B8ECF" w14:textId="77777777" w:rsidR="003B2F27" w:rsidRPr="002C04C9" w:rsidRDefault="003B2F27" w:rsidP="003B2F27">
      <w:pPr>
        <w:widowControl w:val="0"/>
        <w:tabs>
          <w:tab w:val="left" w:pos="1134"/>
        </w:tabs>
        <w:spacing w:after="160" w:line="360" w:lineRule="auto"/>
        <w:ind w:firstLine="567"/>
        <w:jc w:val="both"/>
        <w:rPr>
          <w:rFonts w:ascii="GHEA Grapalat" w:hAnsi="GHEA Grapalat" w:cs="Sylfaen"/>
          <w:b/>
        </w:rPr>
      </w:pPr>
      <w:r w:rsidRPr="002C04C9">
        <w:rPr>
          <w:rFonts w:ascii="GHEA Grapalat" w:hAnsi="GHEA Grapalat"/>
          <w:b/>
        </w:rPr>
        <w:t>2.2.</w:t>
      </w:r>
      <w:r w:rsidRPr="002C04C9">
        <w:rPr>
          <w:rFonts w:ascii="GHEA Grapalat" w:hAnsi="GHEA Grapalat"/>
          <w:b/>
        </w:rPr>
        <w:tab/>
        <w:t>Заказчик обязан:</w:t>
      </w:r>
    </w:p>
    <w:p w14:paraId="04226036" w14:textId="77777777" w:rsidR="00830C72" w:rsidRPr="002C04C9" w:rsidRDefault="003B2F27" w:rsidP="003B2F27">
      <w:pPr>
        <w:widowControl w:val="0"/>
        <w:pBdr>
          <w:bottom w:val="single" w:sz="6" w:space="1" w:color="auto"/>
        </w:pBdr>
        <w:tabs>
          <w:tab w:val="left" w:pos="1276"/>
        </w:tabs>
        <w:spacing w:after="160" w:line="360" w:lineRule="auto"/>
        <w:ind w:firstLine="567"/>
        <w:jc w:val="both"/>
        <w:rPr>
          <w:rFonts w:ascii="GHEA Grapalat" w:hAnsi="GHEA Grapalat"/>
        </w:rPr>
      </w:pPr>
      <w:r w:rsidRPr="002C04C9">
        <w:rPr>
          <w:rFonts w:ascii="GHEA Grapalat" w:hAnsi="GHEA Grapalat"/>
        </w:rPr>
        <w:t>2.2.1.</w:t>
      </w:r>
      <w:r w:rsidRPr="002C04C9">
        <w:rPr>
          <w:rFonts w:ascii="GHEA Grapalat" w:hAnsi="GHEA Grapalat"/>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35D1B642" w14:textId="77777777" w:rsidR="00830C72" w:rsidRPr="002C04C9" w:rsidRDefault="00D55A31" w:rsidP="00830C72">
      <w:pPr>
        <w:jc w:val="both"/>
        <w:rPr>
          <w:rFonts w:ascii="GHEA Grapalat" w:hAnsi="GHEA Grapalat"/>
        </w:rPr>
      </w:pPr>
      <w:r w:rsidRPr="002C04C9">
        <w:rPr>
          <w:rFonts w:ascii="GHEA Grapalat" w:hAnsi="GHEA Grapalat"/>
          <w:b/>
          <w:vertAlign w:val="superscript"/>
        </w:rPr>
        <w:t>15.</w:t>
      </w:r>
      <w:r w:rsidR="00830C72" w:rsidRPr="002C04C9">
        <w:rPr>
          <w:rFonts w:ascii="GHEA Grapalat" w:hAnsi="GHEA Grapalat"/>
          <w:b/>
          <w:vertAlign w:val="superscript"/>
        </w:rPr>
        <w:t>2</w:t>
      </w:r>
      <w:r w:rsidR="00830C72" w:rsidRPr="002C04C9">
        <w:rPr>
          <w:rFonts w:ascii="GHEA Grapalat" w:hAnsi="GHEA Grapalat"/>
          <w:b/>
        </w:rPr>
        <w:t xml:space="preserve"> </w:t>
      </w:r>
      <w:r w:rsidR="00830C72" w:rsidRPr="002C04C9">
        <w:rPr>
          <w:rFonts w:ascii="GHEA Grapalat" w:hAnsi="GHEA Grapalat"/>
          <w:i/>
          <w:sz w:val="20"/>
          <w:szCs w:val="20"/>
        </w:rPr>
        <w:t xml:space="preserve">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w:t>
      </w:r>
      <w:r w:rsidR="00830C72" w:rsidRPr="002C04C9">
        <w:rPr>
          <w:rFonts w:ascii="GHEA Grapalat" w:hAnsi="GHEA Grapalat"/>
          <w:i/>
          <w:sz w:val="20"/>
          <w:szCs w:val="20"/>
        </w:rPr>
        <w:lastRenderedPageBreak/>
        <w:t>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p>
    <w:p w14:paraId="4949D61F" w14:textId="77777777" w:rsidR="00830C72" w:rsidRPr="002C04C9" w:rsidRDefault="00830C72">
      <w:pPr>
        <w:rPr>
          <w:rFonts w:ascii="GHEA Grapalat" w:hAnsi="GHEA Grapalat"/>
        </w:rPr>
      </w:pPr>
    </w:p>
    <w:p w14:paraId="30A83C6D" w14:textId="77777777" w:rsidR="003B2F27" w:rsidRPr="002C04C9" w:rsidRDefault="003B2F27" w:rsidP="003B2F27">
      <w:pPr>
        <w:widowControl w:val="0"/>
        <w:tabs>
          <w:tab w:val="left" w:pos="1276"/>
        </w:tabs>
        <w:spacing w:after="160" w:line="360" w:lineRule="auto"/>
        <w:ind w:firstLine="567"/>
        <w:jc w:val="both"/>
        <w:rPr>
          <w:rFonts w:ascii="GHEA Grapalat" w:hAnsi="GHEA Grapalat" w:cs="Sylfaen"/>
        </w:rPr>
      </w:pPr>
    </w:p>
    <w:p w14:paraId="41230148" w14:textId="77777777" w:rsidR="003B2F27" w:rsidRPr="002C04C9" w:rsidRDefault="003B2F27" w:rsidP="003B2F27">
      <w:pPr>
        <w:widowControl w:val="0"/>
        <w:tabs>
          <w:tab w:val="left" w:pos="1276"/>
        </w:tabs>
        <w:spacing w:after="160" w:line="360" w:lineRule="auto"/>
        <w:ind w:firstLine="567"/>
        <w:jc w:val="both"/>
        <w:rPr>
          <w:rFonts w:ascii="GHEA Grapalat" w:hAnsi="GHEA Grapalat" w:cs="Sylfaen"/>
        </w:rPr>
      </w:pPr>
      <w:r w:rsidRPr="002C04C9">
        <w:rPr>
          <w:rFonts w:ascii="GHEA Grapalat" w:hAnsi="GHEA Grapalat"/>
        </w:rPr>
        <w:t>2.2.2.</w:t>
      </w:r>
      <w:r w:rsidRPr="002C04C9">
        <w:rPr>
          <w:rFonts w:ascii="GHEA Grapalat" w:hAnsi="GHEA Grapalat"/>
        </w:rPr>
        <w:tab/>
        <w:t>В случае приема результата услуги, уплатить Исполнителю суммы, подлежащие уплате последнему</w:t>
      </w:r>
      <w:r w:rsidR="00780EB7" w:rsidRPr="002C04C9">
        <w:rPr>
          <w:rFonts w:ascii="GHEA Grapalat" w:hAnsi="GHEA Grapalat"/>
        </w:rPr>
        <w:t xml:space="preserve"> за должным образом оказанные услуги</w:t>
      </w:r>
      <w:r w:rsidRPr="002C04C9">
        <w:rPr>
          <w:rFonts w:ascii="GHEA Grapalat" w:hAnsi="GHEA Grapalat"/>
        </w:rPr>
        <w:t>, а в случае нарушения срока — также предусмотренную пунктом 5.5 договора пеню.</w:t>
      </w:r>
    </w:p>
    <w:p w14:paraId="76F4FF45" w14:textId="77777777" w:rsidR="003B2F27" w:rsidRPr="002C04C9" w:rsidRDefault="003B2F27" w:rsidP="003B2F27">
      <w:pPr>
        <w:widowControl w:val="0"/>
        <w:tabs>
          <w:tab w:val="left" w:pos="1134"/>
        </w:tabs>
        <w:spacing w:after="160" w:line="360" w:lineRule="auto"/>
        <w:ind w:firstLine="567"/>
        <w:jc w:val="both"/>
        <w:rPr>
          <w:rFonts w:ascii="GHEA Grapalat" w:hAnsi="GHEA Grapalat" w:cs="Sylfaen"/>
          <w:b/>
        </w:rPr>
      </w:pPr>
      <w:r w:rsidRPr="002C04C9">
        <w:rPr>
          <w:rFonts w:ascii="GHEA Grapalat" w:hAnsi="GHEA Grapalat"/>
          <w:b/>
        </w:rPr>
        <w:t>2.3.</w:t>
      </w:r>
      <w:r w:rsidRPr="002C04C9">
        <w:rPr>
          <w:rFonts w:ascii="GHEA Grapalat" w:hAnsi="GHEA Grapalat"/>
          <w:b/>
        </w:rPr>
        <w:tab/>
        <w:t>Исполнитель имеет право:</w:t>
      </w:r>
    </w:p>
    <w:p w14:paraId="2FF1EB49" w14:textId="77777777" w:rsidR="003B2F27" w:rsidRPr="002C04C9" w:rsidRDefault="003B2F27" w:rsidP="003B2F27">
      <w:pPr>
        <w:widowControl w:val="0"/>
        <w:tabs>
          <w:tab w:val="left" w:pos="1276"/>
        </w:tabs>
        <w:spacing w:after="160" w:line="360" w:lineRule="auto"/>
        <w:ind w:firstLine="567"/>
        <w:jc w:val="both"/>
        <w:rPr>
          <w:rFonts w:ascii="GHEA Grapalat" w:hAnsi="GHEA Grapalat" w:cs="Sylfaen"/>
        </w:rPr>
      </w:pPr>
      <w:r w:rsidRPr="002C04C9">
        <w:rPr>
          <w:rFonts w:ascii="GHEA Grapalat" w:hAnsi="GHEA Grapalat"/>
        </w:rPr>
        <w:t>2.3.1.</w:t>
      </w:r>
      <w:r w:rsidRPr="002C04C9">
        <w:rPr>
          <w:rFonts w:ascii="GHEA Grapalat" w:hAnsi="GHEA Grapalat"/>
        </w:rPr>
        <w:tab/>
        <w:t>Требовать от Заказчика подлежащие уплате ему суммы</w:t>
      </w:r>
      <w:r w:rsidR="001B2164" w:rsidRPr="002C04C9">
        <w:rPr>
          <w:rFonts w:ascii="GHEA Grapalat" w:hAnsi="GHEA Grapalat"/>
        </w:rPr>
        <w:t xml:space="preserve"> за должным образом оказанные услуги</w:t>
      </w:r>
      <w:r w:rsidRPr="002C04C9">
        <w:rPr>
          <w:rFonts w:ascii="GHEA Grapalat" w:hAnsi="GHEA Grapalat"/>
        </w:rPr>
        <w:t>, а в случае нарушения Заказчиком срока</w:t>
      </w:r>
      <w:r w:rsidR="00C3165D" w:rsidRPr="002C04C9">
        <w:rPr>
          <w:rFonts w:ascii="GHEA Grapalat" w:hAnsi="GHEA Grapalat"/>
        </w:rPr>
        <w:t xml:space="preserve"> уплаты</w:t>
      </w:r>
      <w:r w:rsidRPr="002C04C9">
        <w:rPr>
          <w:rFonts w:ascii="GHEA Grapalat" w:hAnsi="GHEA Grapalat"/>
        </w:rPr>
        <w:t>, указанного в пункте 4.2 договора — также предусмотренную пунктом 5.5 договора пеню.</w:t>
      </w:r>
    </w:p>
    <w:p w14:paraId="6EDC14AD" w14:textId="77777777" w:rsidR="003B2F27" w:rsidRPr="002C04C9" w:rsidRDefault="003B2F27" w:rsidP="003B2F27">
      <w:pPr>
        <w:widowControl w:val="0"/>
        <w:tabs>
          <w:tab w:val="left" w:pos="1134"/>
        </w:tabs>
        <w:spacing w:after="160" w:line="360" w:lineRule="auto"/>
        <w:ind w:firstLine="567"/>
        <w:jc w:val="both"/>
        <w:rPr>
          <w:rFonts w:ascii="GHEA Grapalat" w:hAnsi="GHEA Grapalat" w:cs="Sylfaen"/>
          <w:b/>
        </w:rPr>
      </w:pPr>
      <w:r w:rsidRPr="002C04C9">
        <w:rPr>
          <w:rFonts w:ascii="GHEA Grapalat" w:hAnsi="GHEA Grapalat"/>
          <w:b/>
        </w:rPr>
        <w:t>2.4.</w:t>
      </w:r>
      <w:r w:rsidRPr="002C04C9">
        <w:rPr>
          <w:rFonts w:ascii="GHEA Grapalat" w:hAnsi="GHEA Grapalat"/>
          <w:b/>
        </w:rPr>
        <w:tab/>
        <w:t>Исполнитель обязан:</w:t>
      </w:r>
    </w:p>
    <w:p w14:paraId="0C1223CB" w14:textId="77777777" w:rsidR="003B2F27" w:rsidRPr="002C04C9" w:rsidRDefault="003B2F27" w:rsidP="003B2F27">
      <w:pPr>
        <w:widowControl w:val="0"/>
        <w:tabs>
          <w:tab w:val="left" w:pos="1276"/>
        </w:tabs>
        <w:spacing w:after="160" w:line="360" w:lineRule="auto"/>
        <w:ind w:firstLine="567"/>
        <w:jc w:val="both"/>
        <w:rPr>
          <w:rFonts w:ascii="GHEA Grapalat" w:hAnsi="GHEA Grapalat" w:cs="Sylfaen"/>
        </w:rPr>
      </w:pPr>
      <w:r w:rsidRPr="002C04C9">
        <w:rPr>
          <w:rFonts w:ascii="GHEA Grapalat" w:hAnsi="GHEA Grapalat"/>
        </w:rPr>
        <w:t>2.4.1.</w:t>
      </w:r>
      <w:r w:rsidRPr="002C04C9">
        <w:rPr>
          <w:rFonts w:ascii="GHEA Grapalat" w:hAnsi="GHEA Grapalat"/>
        </w:rPr>
        <w:tab/>
        <w:t>Обеспечивать</w:t>
      </w:r>
      <w:r w:rsidR="008A7A94" w:rsidRPr="002C04C9">
        <w:rPr>
          <w:rFonts w:ascii="GHEA Grapalat" w:hAnsi="GHEA Grapalat"/>
        </w:rPr>
        <w:t xml:space="preserve"> надлежащее</w:t>
      </w:r>
      <w:r w:rsidRPr="002C04C9">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14:paraId="2EF3C870" w14:textId="77777777" w:rsidR="003B2F27" w:rsidRPr="002C04C9" w:rsidRDefault="003B2F27" w:rsidP="003B2F27">
      <w:pPr>
        <w:widowControl w:val="0"/>
        <w:tabs>
          <w:tab w:val="left" w:pos="1276"/>
        </w:tabs>
        <w:spacing w:after="160" w:line="360" w:lineRule="auto"/>
        <w:ind w:firstLine="567"/>
        <w:jc w:val="both"/>
        <w:rPr>
          <w:rFonts w:ascii="GHEA Grapalat" w:hAnsi="GHEA Grapalat" w:cs="Sylfaen"/>
        </w:rPr>
      </w:pPr>
      <w:r w:rsidRPr="002C04C9">
        <w:rPr>
          <w:rFonts w:ascii="GHEA Grapalat" w:hAnsi="GHEA Grapalat"/>
        </w:rPr>
        <w:t>2.4.2.</w:t>
      </w:r>
      <w:r w:rsidRPr="002C04C9">
        <w:rPr>
          <w:rFonts w:ascii="GHEA Grapalat" w:hAnsi="GHEA Grapalat"/>
        </w:rPr>
        <w:tab/>
        <w:t>В предусмотренных договором случаях уплачивать предусмотренные пунктами 5.2 и 5.3 договора пеню и штраф.</w:t>
      </w:r>
    </w:p>
    <w:p w14:paraId="595D322C" w14:textId="77777777" w:rsidR="003B2F27" w:rsidRPr="002C04C9" w:rsidRDefault="003B2F27" w:rsidP="003B2F27">
      <w:pPr>
        <w:widowControl w:val="0"/>
        <w:tabs>
          <w:tab w:val="left" w:pos="1276"/>
        </w:tabs>
        <w:spacing w:after="160" w:line="360" w:lineRule="auto"/>
        <w:ind w:firstLine="567"/>
        <w:jc w:val="both"/>
        <w:rPr>
          <w:rFonts w:ascii="GHEA Grapalat" w:hAnsi="GHEA Grapalat"/>
        </w:rPr>
      </w:pPr>
      <w:r w:rsidRPr="002C04C9">
        <w:rPr>
          <w:rFonts w:ascii="GHEA Grapalat" w:hAnsi="GHEA Grapalat"/>
        </w:rPr>
        <w:t>2.4.3.</w:t>
      </w:r>
      <w:r w:rsidRPr="002C04C9">
        <w:rPr>
          <w:rFonts w:ascii="GHEA Grapalat" w:hAnsi="GHEA Grapalat"/>
        </w:rPr>
        <w:tab/>
        <w:t>В течение срока действия обеспечени</w:t>
      </w:r>
      <w:r w:rsidR="00E15A1C" w:rsidRPr="002C04C9">
        <w:rPr>
          <w:rFonts w:ascii="GHEA Grapalat" w:hAnsi="GHEA Grapalat"/>
        </w:rPr>
        <w:t>й квалиф</w:t>
      </w:r>
      <w:r w:rsidR="005E21D8" w:rsidRPr="002C04C9">
        <w:rPr>
          <w:rFonts w:ascii="GHEA Grapalat" w:hAnsi="GHEA Grapalat"/>
        </w:rPr>
        <w:t>икации и</w:t>
      </w:r>
      <w:r w:rsidRPr="002C04C9">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14:paraId="675AB8BE" w14:textId="77777777" w:rsidR="00BF30C1" w:rsidRPr="002C04C9" w:rsidRDefault="00BF30C1" w:rsidP="00442D0D">
      <w:pPr>
        <w:widowControl w:val="0"/>
        <w:spacing w:after="160" w:line="360" w:lineRule="auto"/>
        <w:ind w:firstLine="567"/>
        <w:jc w:val="both"/>
        <w:rPr>
          <w:rFonts w:ascii="GHEA Grapalat" w:hAnsi="GHEA Grapalat"/>
        </w:rPr>
      </w:pPr>
      <w:r w:rsidRPr="002C04C9">
        <w:rPr>
          <w:rFonts w:ascii="GHEA Grapalat" w:hAnsi="GHEA Grapalat"/>
        </w:rPr>
        <w:t>2.4.</w:t>
      </w:r>
      <w:r w:rsidR="00626428" w:rsidRPr="002C04C9">
        <w:rPr>
          <w:rFonts w:ascii="GHEA Grapalat" w:hAnsi="GHEA Grapalat"/>
        </w:rPr>
        <w:t>4</w:t>
      </w:r>
      <w:r w:rsidRPr="002C04C9">
        <w:rPr>
          <w:rFonts w:ascii="GHEA Grapalat" w:hAnsi="GHEA Grapalat"/>
        </w:rPr>
        <w:t xml:space="preserve">. </w:t>
      </w:r>
      <w:r w:rsidR="00C054A7" w:rsidRPr="002C04C9">
        <w:rPr>
          <w:rFonts w:ascii="GHEA Grapalat" w:hAnsi="GHEA Grapalat"/>
        </w:rPr>
        <w:t>П</w:t>
      </w:r>
      <w:r w:rsidRPr="002C04C9">
        <w:rPr>
          <w:rFonts w:ascii="GHEA Grapalat" w:hAnsi="GHEA Grapalat"/>
        </w:rPr>
        <w:t xml:space="preserve">ри возникновении проектных отклонений в ходе выполнения строительных работ </w:t>
      </w:r>
      <w:r w:rsidR="00C054A7" w:rsidRPr="002C04C9">
        <w:rPr>
          <w:rFonts w:ascii="GHEA Grapalat" w:hAnsi="GHEA Grapalat"/>
        </w:rPr>
        <w:t>И</w:t>
      </w:r>
      <w:r w:rsidRPr="002C04C9">
        <w:rPr>
          <w:rFonts w:ascii="GHEA Grapalat" w:hAnsi="GHEA Grapalat"/>
        </w:rPr>
        <w:t xml:space="preserve">сполнитель выплачивает </w:t>
      </w:r>
      <w:r w:rsidR="00E21B4C" w:rsidRPr="002C04C9">
        <w:rPr>
          <w:rFonts w:ascii="GHEA Grapalat" w:hAnsi="GHEA Grapalat"/>
        </w:rPr>
        <w:t>З</w:t>
      </w:r>
      <w:r w:rsidRPr="002C04C9">
        <w:rPr>
          <w:rFonts w:ascii="GHEA Grapalat" w:hAnsi="GHEA Grapalat"/>
        </w:rPr>
        <w:t>аказчику штраф в размере потер</w:t>
      </w:r>
      <w:r w:rsidR="00D0407B" w:rsidRPr="002C04C9">
        <w:rPr>
          <w:rFonts w:ascii="GHEA Grapalat" w:hAnsi="GHEA Grapalat"/>
        </w:rPr>
        <w:t>ь</w:t>
      </w:r>
      <w:r w:rsidRPr="002C04C9">
        <w:rPr>
          <w:rFonts w:ascii="GHEA Grapalat" w:hAnsi="GHEA Grapalat"/>
        </w:rPr>
        <w:t>, возникш</w:t>
      </w:r>
      <w:r w:rsidR="00D0407B" w:rsidRPr="002C04C9">
        <w:rPr>
          <w:rFonts w:ascii="GHEA Grapalat" w:hAnsi="GHEA Grapalat"/>
        </w:rPr>
        <w:t>их</w:t>
      </w:r>
      <w:r w:rsidRPr="002C04C9">
        <w:rPr>
          <w:rFonts w:ascii="GHEA Grapalat" w:hAnsi="GHEA Grapalat"/>
        </w:rPr>
        <w:t xml:space="preserve"> в </w:t>
      </w:r>
      <w:r w:rsidR="00D0407B" w:rsidRPr="002C04C9">
        <w:rPr>
          <w:rFonts w:ascii="GHEA Grapalat" w:hAnsi="GHEA Grapalat"/>
        </w:rPr>
        <w:t>вследствие</w:t>
      </w:r>
      <w:r w:rsidRPr="002C04C9">
        <w:rPr>
          <w:rFonts w:ascii="GHEA Grapalat" w:hAnsi="GHEA Grapalat"/>
        </w:rPr>
        <w:t xml:space="preserve"> кажд</w:t>
      </w:r>
      <w:r w:rsidR="00C054A7" w:rsidRPr="002C04C9">
        <w:rPr>
          <w:rFonts w:ascii="GHEA Grapalat" w:hAnsi="GHEA Grapalat"/>
        </w:rPr>
        <w:t>ого зафиксированного отклонения. При этом:</w:t>
      </w:r>
    </w:p>
    <w:p w14:paraId="1E6E4D68" w14:textId="77777777" w:rsidR="00BF30C1" w:rsidRPr="002C04C9" w:rsidRDefault="00BF30C1" w:rsidP="00C054A7">
      <w:pPr>
        <w:widowControl w:val="0"/>
        <w:spacing w:after="160" w:line="360" w:lineRule="auto"/>
        <w:ind w:firstLine="708"/>
        <w:jc w:val="both"/>
        <w:rPr>
          <w:rFonts w:ascii="GHEA Grapalat" w:hAnsi="GHEA Grapalat"/>
        </w:rPr>
      </w:pPr>
      <w:r w:rsidRPr="002C04C9">
        <w:rPr>
          <w:rFonts w:ascii="GHEA Grapalat" w:hAnsi="GHEA Grapalat"/>
        </w:rPr>
        <w:t xml:space="preserve">а. отклонением считается </w:t>
      </w:r>
      <w:r w:rsidR="00CE3C86" w:rsidRPr="002C04C9">
        <w:rPr>
          <w:rFonts w:ascii="GHEA Grapalat" w:hAnsi="GHEA Grapalat"/>
        </w:rPr>
        <w:t>вы</w:t>
      </w:r>
      <w:r w:rsidRPr="002C04C9">
        <w:rPr>
          <w:rFonts w:ascii="GHEA Grapalat" w:hAnsi="GHEA Grapalat"/>
        </w:rPr>
        <w:t xml:space="preserve">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w:t>
      </w:r>
      <w:r w:rsidRPr="002C04C9">
        <w:rPr>
          <w:rFonts w:ascii="GHEA Grapalat" w:hAnsi="GHEA Grapalat"/>
        </w:rPr>
        <w:lastRenderedPageBreak/>
        <w:t>дополнительного объема,</w:t>
      </w:r>
    </w:p>
    <w:p w14:paraId="089C5657" w14:textId="77777777" w:rsidR="00BF30C1" w:rsidRPr="002C04C9" w:rsidRDefault="00BF30C1" w:rsidP="00C054A7">
      <w:pPr>
        <w:widowControl w:val="0"/>
        <w:spacing w:after="160" w:line="360" w:lineRule="auto"/>
        <w:ind w:firstLine="708"/>
        <w:jc w:val="both"/>
        <w:rPr>
          <w:rFonts w:ascii="GHEA Grapalat" w:hAnsi="GHEA Grapalat"/>
        </w:rPr>
      </w:pPr>
      <w:r w:rsidRPr="002C04C9">
        <w:rPr>
          <w:rFonts w:ascii="GHEA Grapalat" w:hAnsi="GHEA Grapalat"/>
        </w:rPr>
        <w:t xml:space="preserve">б. </w:t>
      </w:r>
      <w:r w:rsidR="00097FDB" w:rsidRPr="002C04C9">
        <w:rPr>
          <w:rFonts w:ascii="GHEA Grapalat" w:hAnsi="GHEA Grapalat"/>
        </w:rPr>
        <w:t>потер</w:t>
      </w:r>
      <w:r w:rsidR="00CE3C86" w:rsidRPr="002C04C9">
        <w:rPr>
          <w:rFonts w:ascii="GHEA Grapalat" w:hAnsi="GHEA Grapalat"/>
        </w:rPr>
        <w:t>ями</w:t>
      </w:r>
      <w:r w:rsidRPr="002C04C9">
        <w:rPr>
          <w:rFonts w:ascii="GHEA Grapalat" w:hAnsi="GHEA Grapalat"/>
        </w:rPr>
        <w:t xml:space="preserve"> считаются такие проектные отклонения, которые приводят к изменению фактически выполненных работ (</w:t>
      </w:r>
      <w:r w:rsidR="00CE3C86" w:rsidRPr="002C04C9">
        <w:rPr>
          <w:rFonts w:ascii="GHEA Grapalat" w:hAnsi="GHEA Grapalat"/>
        </w:rPr>
        <w:t>разрушению</w:t>
      </w:r>
      <w:r w:rsidRPr="002C04C9">
        <w:rPr>
          <w:rFonts w:ascii="GHEA Grapalat" w:hAnsi="GHEA Grapalat"/>
        </w:rPr>
        <w:t xml:space="preserve">, реконструкции и т.д.) и </w:t>
      </w:r>
      <w:r w:rsidR="00157ECC" w:rsidRPr="002C04C9">
        <w:rPr>
          <w:rFonts w:ascii="GHEA Grapalat" w:hAnsi="GHEA Grapalat"/>
        </w:rPr>
        <w:t xml:space="preserve">к </w:t>
      </w:r>
      <w:r w:rsidRPr="002C04C9">
        <w:rPr>
          <w:rFonts w:ascii="GHEA Grapalat" w:hAnsi="GHEA Grapalat"/>
        </w:rPr>
        <w:t>выполнению дополнительных работ, а размер штрафа равен пятидесяти процентам стоимости фактически выполненных работ, приведшим к потере</w:t>
      </w:r>
      <w:r w:rsidR="00CF6889" w:rsidRPr="002C04C9">
        <w:rPr>
          <w:rStyle w:val="FootnoteReference"/>
          <w:rFonts w:ascii="GHEA Grapalat" w:hAnsi="GHEA Grapalat"/>
        </w:rPr>
        <w:footnoteReference w:customMarkFollows="1" w:id="15"/>
        <w:t>16</w:t>
      </w:r>
      <w:r w:rsidRPr="002C04C9">
        <w:rPr>
          <w:rFonts w:ascii="GHEA Grapalat" w:hAnsi="GHEA Grapalat"/>
        </w:rPr>
        <w:t>.</w:t>
      </w:r>
      <w:r w:rsidR="003F1048" w:rsidRPr="002C04C9">
        <w:rPr>
          <w:rFonts w:ascii="GHEA Grapalat" w:hAnsi="GHEA Grapalat"/>
        </w:rPr>
        <w:t xml:space="preserve"> </w:t>
      </w:r>
      <w:r w:rsidRPr="002C04C9">
        <w:rPr>
          <w:rFonts w:ascii="GHEA Grapalat" w:hAnsi="GHEA Grapalat"/>
        </w:rPr>
        <w:t xml:space="preserve"> </w:t>
      </w:r>
    </w:p>
    <w:p w14:paraId="70A90CFD" w14:textId="77777777" w:rsidR="003B2F27" w:rsidRPr="002C04C9" w:rsidRDefault="003B2F27" w:rsidP="003B2F27">
      <w:pPr>
        <w:widowControl w:val="0"/>
        <w:spacing w:after="160" w:line="360" w:lineRule="auto"/>
        <w:jc w:val="center"/>
        <w:rPr>
          <w:rFonts w:ascii="GHEA Grapalat" w:hAnsi="GHEA Grapalat" w:cs="Sylfaen"/>
          <w:b/>
        </w:rPr>
      </w:pPr>
      <w:r w:rsidRPr="002C04C9">
        <w:rPr>
          <w:rFonts w:ascii="GHEA Grapalat" w:hAnsi="GHEA Grapalat"/>
          <w:b/>
        </w:rPr>
        <w:t>3. ПОРЯДОК СДАЧИ И ПРИЕМКИ УСЛУГИ</w:t>
      </w:r>
    </w:p>
    <w:p w14:paraId="20642765" w14:textId="77777777" w:rsidR="00184C37" w:rsidRPr="002C04C9" w:rsidRDefault="00184C37" w:rsidP="00184C37">
      <w:pPr>
        <w:widowControl w:val="0"/>
        <w:tabs>
          <w:tab w:val="left" w:pos="1134"/>
        </w:tabs>
        <w:spacing w:after="160" w:line="360" w:lineRule="auto"/>
        <w:ind w:firstLine="567"/>
        <w:jc w:val="both"/>
        <w:rPr>
          <w:rFonts w:ascii="GHEA Grapalat" w:hAnsi="GHEA Grapalat" w:cs="Sylfaen"/>
        </w:rPr>
      </w:pPr>
      <w:r w:rsidRPr="002C04C9">
        <w:rPr>
          <w:rFonts w:ascii="GHEA Grapalat" w:hAnsi="GHEA Grapalat"/>
        </w:rPr>
        <w:t>3.1.</w:t>
      </w:r>
      <w:r w:rsidRPr="002C04C9">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r w:rsidR="009962D6" w:rsidRPr="002C04C9">
        <w:rPr>
          <w:rFonts w:ascii="GHEA Grapalat" w:hAnsi="GHEA Grapalat"/>
          <w:vertAlign w:val="superscript"/>
        </w:rPr>
        <w:t>16.1</w:t>
      </w:r>
    </w:p>
    <w:p w14:paraId="3D480D4E" w14:textId="77777777" w:rsidR="00184C37" w:rsidRPr="002C04C9" w:rsidRDefault="00184C37" w:rsidP="00184C37">
      <w:pPr>
        <w:widowControl w:val="0"/>
        <w:tabs>
          <w:tab w:val="left" w:pos="1134"/>
        </w:tabs>
        <w:spacing w:after="160" w:line="360" w:lineRule="auto"/>
        <w:ind w:firstLine="567"/>
        <w:jc w:val="both"/>
        <w:rPr>
          <w:rFonts w:ascii="GHEA Grapalat" w:hAnsi="GHEA Grapalat" w:cs="Sylfaen"/>
        </w:rPr>
      </w:pPr>
      <w:r w:rsidRPr="002C04C9">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14:paraId="10334B58" w14:textId="77777777" w:rsidR="00184C37" w:rsidRPr="002C04C9" w:rsidRDefault="00184C37" w:rsidP="00184C37">
      <w:pPr>
        <w:widowControl w:val="0"/>
        <w:tabs>
          <w:tab w:val="left" w:pos="1134"/>
        </w:tabs>
        <w:spacing w:after="160" w:line="360" w:lineRule="auto"/>
        <w:ind w:firstLine="567"/>
        <w:jc w:val="both"/>
        <w:rPr>
          <w:rFonts w:ascii="GHEA Grapalat" w:hAnsi="GHEA Grapalat" w:cs="Sylfaen"/>
        </w:rPr>
      </w:pPr>
      <w:r w:rsidRPr="002C04C9">
        <w:rPr>
          <w:rFonts w:ascii="GHEA Grapalat" w:hAnsi="GHEA Grapalat"/>
        </w:rPr>
        <w:t>3.2.</w:t>
      </w:r>
      <w:r w:rsidRPr="002C04C9">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1ADE38ED" w14:textId="77777777" w:rsidR="00184C37" w:rsidRPr="002C04C9" w:rsidRDefault="00184C37" w:rsidP="00184C37">
      <w:pPr>
        <w:widowControl w:val="0"/>
        <w:tabs>
          <w:tab w:val="left" w:pos="1134"/>
        </w:tabs>
        <w:spacing w:after="160" w:line="360" w:lineRule="auto"/>
        <w:ind w:firstLine="567"/>
        <w:jc w:val="both"/>
        <w:rPr>
          <w:rFonts w:ascii="GHEA Grapalat" w:hAnsi="GHEA Grapalat" w:cs="Sylfaen"/>
        </w:rPr>
      </w:pPr>
      <w:r w:rsidRPr="002C04C9">
        <w:rPr>
          <w:rFonts w:ascii="GHEA Grapalat" w:hAnsi="GHEA Grapalat"/>
        </w:rPr>
        <w:t>а)</w:t>
      </w:r>
      <w:r w:rsidRPr="002C04C9">
        <w:rPr>
          <w:rFonts w:ascii="GHEA Grapalat" w:hAnsi="GHEA Grapalat"/>
        </w:rPr>
        <w:tab/>
        <w:t xml:space="preserve">для урегулирования вопроса предпринимает меры, предусмотренные </w:t>
      </w:r>
      <w:r w:rsidRPr="002C04C9">
        <w:rPr>
          <w:rFonts w:ascii="GHEA Grapalat" w:hAnsi="GHEA Grapalat"/>
        </w:rPr>
        <w:lastRenderedPageBreak/>
        <w:t>договором для подобной ситуации;</w:t>
      </w:r>
    </w:p>
    <w:p w14:paraId="5A3A9A49" w14:textId="77777777" w:rsidR="00184C37" w:rsidRPr="002C04C9" w:rsidRDefault="00184C37" w:rsidP="00184C37">
      <w:pPr>
        <w:widowControl w:val="0"/>
        <w:tabs>
          <w:tab w:val="left" w:pos="1134"/>
        </w:tabs>
        <w:spacing w:after="160" w:line="360" w:lineRule="auto"/>
        <w:ind w:firstLine="567"/>
        <w:jc w:val="both"/>
        <w:rPr>
          <w:rFonts w:ascii="GHEA Grapalat" w:hAnsi="GHEA Grapalat" w:cs="Sylfaen"/>
        </w:rPr>
      </w:pPr>
      <w:r w:rsidRPr="002C04C9">
        <w:rPr>
          <w:rFonts w:ascii="GHEA Grapalat" w:hAnsi="GHEA Grapalat"/>
        </w:rPr>
        <w:t>б)</w:t>
      </w:r>
      <w:r w:rsidRPr="002C04C9">
        <w:rPr>
          <w:rFonts w:ascii="GHEA Grapalat" w:hAnsi="GHEA Grapalat"/>
        </w:rPr>
        <w:tab/>
        <w:t>в отношении Исполнителя применяет меры ответственности, предусмотренные договором.</w:t>
      </w:r>
    </w:p>
    <w:p w14:paraId="153DD995" w14:textId="77777777" w:rsidR="00184C37" w:rsidRPr="002C04C9" w:rsidRDefault="00184C37" w:rsidP="00184C37">
      <w:pPr>
        <w:widowControl w:val="0"/>
        <w:tabs>
          <w:tab w:val="left" w:pos="1134"/>
        </w:tabs>
        <w:spacing w:after="160" w:line="360" w:lineRule="auto"/>
        <w:ind w:firstLine="567"/>
        <w:jc w:val="both"/>
        <w:rPr>
          <w:rFonts w:ascii="GHEA Grapalat" w:hAnsi="GHEA Grapalat" w:cs="Sylfaen"/>
        </w:rPr>
      </w:pPr>
      <w:r w:rsidRPr="002C04C9">
        <w:rPr>
          <w:rFonts w:ascii="GHEA Grapalat" w:hAnsi="GHEA Grapalat"/>
        </w:rPr>
        <w:t>3.3.</w:t>
      </w:r>
      <w:r w:rsidRPr="002C04C9">
        <w:rPr>
          <w:rFonts w:ascii="GHEA Grapalat" w:hAnsi="GHEA Grapalat"/>
        </w:rPr>
        <w:tab/>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14:paraId="00D0F4A9" w14:textId="77777777" w:rsidR="00184C37" w:rsidRPr="002C04C9" w:rsidRDefault="00184C37" w:rsidP="00184C37">
      <w:pPr>
        <w:widowControl w:val="0"/>
        <w:spacing w:after="160" w:line="336" w:lineRule="auto"/>
        <w:ind w:firstLine="720"/>
        <w:jc w:val="both"/>
        <w:rPr>
          <w:rFonts w:ascii="GHEA Grapalat" w:hAnsi="GHEA Grapalat" w:cs="Sylfaen"/>
          <w:b/>
        </w:rPr>
      </w:pPr>
      <w:r w:rsidRPr="002C04C9">
        <w:rPr>
          <w:rFonts w:ascii="GHEA Grapalat" w:hAnsi="GHEA Grapalat"/>
        </w:rPr>
        <w:t>3.4.</w:t>
      </w:r>
      <w:r w:rsidRPr="002C04C9">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14:paraId="6B46AE77" w14:textId="77777777" w:rsidR="0034272D" w:rsidRPr="002C04C9" w:rsidRDefault="0034272D" w:rsidP="003B2F27">
      <w:pPr>
        <w:widowControl w:val="0"/>
        <w:spacing w:after="160" w:line="336" w:lineRule="auto"/>
        <w:jc w:val="center"/>
        <w:rPr>
          <w:rFonts w:ascii="GHEA Grapalat" w:hAnsi="GHEA Grapalat"/>
          <w:b/>
        </w:rPr>
      </w:pPr>
    </w:p>
    <w:p w14:paraId="119FF87B" w14:textId="77777777" w:rsidR="003B2F27" w:rsidRPr="002C04C9" w:rsidRDefault="003B2F27" w:rsidP="003B2F27">
      <w:pPr>
        <w:widowControl w:val="0"/>
        <w:spacing w:after="160" w:line="336" w:lineRule="auto"/>
        <w:jc w:val="center"/>
        <w:rPr>
          <w:rFonts w:ascii="GHEA Grapalat" w:hAnsi="GHEA Grapalat" w:cs="Sylfaen"/>
          <w:b/>
        </w:rPr>
      </w:pPr>
      <w:r w:rsidRPr="002C04C9">
        <w:rPr>
          <w:rFonts w:ascii="GHEA Grapalat" w:hAnsi="GHEA Grapalat"/>
          <w:b/>
        </w:rPr>
        <w:t>4. ЦЕНА ДОГОВОРА</w:t>
      </w:r>
    </w:p>
    <w:p w14:paraId="410C3F41" w14:textId="77777777" w:rsidR="003B2F27" w:rsidRPr="002C04C9" w:rsidRDefault="003B2F27" w:rsidP="003B2F27">
      <w:pPr>
        <w:widowControl w:val="0"/>
        <w:tabs>
          <w:tab w:val="left" w:pos="1134"/>
        </w:tabs>
        <w:spacing w:after="160" w:line="336" w:lineRule="auto"/>
        <w:ind w:firstLine="567"/>
        <w:jc w:val="both"/>
        <w:rPr>
          <w:rFonts w:ascii="GHEA Grapalat" w:hAnsi="GHEA Grapalat" w:cs="Sylfaen"/>
        </w:rPr>
      </w:pPr>
      <w:r w:rsidRPr="002C04C9">
        <w:rPr>
          <w:rFonts w:ascii="GHEA Grapalat" w:hAnsi="GHEA Grapalat"/>
        </w:rPr>
        <w:t>4.1.</w:t>
      </w:r>
      <w:r w:rsidRPr="002C04C9">
        <w:rPr>
          <w:rFonts w:ascii="GHEA Grapalat" w:hAnsi="GHEA Grapalat"/>
        </w:rPr>
        <w:tab/>
        <w:t>Цена подлежащей предоставлению Исполнителем услуги по настоящему договору составляет ____ (____прописью_________________________) драмов РА, включая НДС</w:t>
      </w:r>
      <w:r w:rsidR="00AD2CE2" w:rsidRPr="002C04C9">
        <w:rPr>
          <w:rStyle w:val="FootnoteReference"/>
          <w:rFonts w:ascii="GHEA Grapalat" w:hAnsi="GHEA Grapalat"/>
        </w:rPr>
        <w:footnoteReference w:customMarkFollows="1" w:id="16"/>
        <w:t>17</w:t>
      </w:r>
      <w:r w:rsidRPr="002C04C9">
        <w:rPr>
          <w:rFonts w:ascii="GHEA Grapalat" w:hAnsi="GHEA Grapalat"/>
        </w:rPr>
        <w:t>.</w:t>
      </w:r>
    </w:p>
    <w:p w14:paraId="0DE37FC7" w14:textId="77777777" w:rsidR="003B2F27" w:rsidRPr="002C04C9" w:rsidRDefault="003B2F27" w:rsidP="003B2F27">
      <w:pPr>
        <w:widowControl w:val="0"/>
        <w:spacing w:after="160" w:line="336" w:lineRule="auto"/>
        <w:ind w:firstLine="567"/>
        <w:jc w:val="both"/>
        <w:rPr>
          <w:rFonts w:ascii="GHEA Grapalat" w:hAnsi="GHEA Grapalat" w:cs="Sylfaen"/>
        </w:rPr>
      </w:pPr>
      <w:r w:rsidRPr="002C04C9">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6BA99CA1" w14:textId="77777777" w:rsidR="003B2F27" w:rsidRPr="002C04C9" w:rsidRDefault="003B2F27" w:rsidP="003B2F27">
      <w:pPr>
        <w:widowControl w:val="0"/>
        <w:spacing w:after="160" w:line="336" w:lineRule="auto"/>
        <w:ind w:firstLine="567"/>
        <w:jc w:val="both"/>
        <w:rPr>
          <w:rFonts w:ascii="GHEA Grapalat" w:hAnsi="GHEA Grapalat" w:cs="Sylfaen"/>
        </w:rPr>
      </w:pPr>
      <w:r w:rsidRPr="002C04C9">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64EAB430" w14:textId="77777777" w:rsidR="003B2F27" w:rsidRPr="002C04C9" w:rsidRDefault="003B2F27" w:rsidP="003B2F27">
      <w:pPr>
        <w:widowControl w:val="0"/>
        <w:tabs>
          <w:tab w:val="left" w:pos="1276"/>
        </w:tabs>
        <w:spacing w:after="160" w:line="336" w:lineRule="auto"/>
        <w:ind w:firstLine="567"/>
        <w:jc w:val="both"/>
        <w:rPr>
          <w:rFonts w:ascii="GHEA Grapalat" w:hAnsi="GHEA Grapalat"/>
        </w:rPr>
      </w:pPr>
      <w:r w:rsidRPr="002C04C9">
        <w:rPr>
          <w:rFonts w:ascii="GHEA Grapalat" w:hAnsi="GHEA Grapalat"/>
        </w:rPr>
        <w:t>4.1.1.</w:t>
      </w:r>
      <w:r w:rsidRPr="002C04C9">
        <w:rPr>
          <w:rFonts w:ascii="GHEA Grapalat" w:hAnsi="GHEA Grapalat"/>
        </w:rPr>
        <w:tab/>
        <w:t xml:space="preserve">Заказчик перечисляет сумму в размере до_______ (________________) драмов Республики Армения от цены договора на банковский счет Исполнителя в качестве предоплаты. Погашение предоплаты осуществляется в форме уменьшений </w:t>
      </w:r>
      <w:r w:rsidRPr="002C04C9">
        <w:rPr>
          <w:rFonts w:ascii="GHEA Grapalat" w:hAnsi="GHEA Grapalat"/>
        </w:rPr>
        <w:lastRenderedPageBreak/>
        <w:t xml:space="preserve">(удержаний) из выплат, производимых на основании актов сдачи-приемки. </w:t>
      </w:r>
      <w:r w:rsidR="00076092" w:rsidRPr="002C04C9">
        <w:rPr>
          <w:rFonts w:ascii="GHEA Grapalat" w:hAnsi="GHEA Grapalat"/>
        </w:rPr>
        <w:t>При этом до полного погашения предоплаты платежи Исполнителю не производятся</w:t>
      </w:r>
      <w:r w:rsidR="00076092" w:rsidRPr="002C04C9">
        <w:rPr>
          <w:rStyle w:val="FootnoteReference"/>
          <w:rFonts w:ascii="GHEA Grapalat" w:hAnsi="GHEA Grapalat"/>
        </w:rPr>
        <w:t xml:space="preserve"> </w:t>
      </w:r>
      <w:r w:rsidR="00AD2CE2" w:rsidRPr="002C04C9">
        <w:rPr>
          <w:rStyle w:val="FootnoteReference"/>
          <w:rFonts w:ascii="GHEA Grapalat" w:hAnsi="GHEA Grapalat"/>
        </w:rPr>
        <w:footnoteReference w:customMarkFollows="1" w:id="17"/>
        <w:t>18</w:t>
      </w:r>
      <w:r w:rsidRPr="002C04C9">
        <w:rPr>
          <w:rFonts w:ascii="GHEA Grapalat" w:hAnsi="GHEA Grapalat"/>
        </w:rPr>
        <w:t>.</w:t>
      </w:r>
    </w:p>
    <w:p w14:paraId="1B0F7E44" w14:textId="77777777" w:rsidR="003B2F27" w:rsidRPr="002C04C9" w:rsidRDefault="003B2F27" w:rsidP="003B2F27">
      <w:pPr>
        <w:widowControl w:val="0"/>
        <w:tabs>
          <w:tab w:val="left" w:pos="1134"/>
        </w:tabs>
        <w:spacing w:after="160" w:line="360" w:lineRule="auto"/>
        <w:ind w:firstLine="567"/>
        <w:jc w:val="both"/>
        <w:rPr>
          <w:rFonts w:ascii="GHEA Grapalat" w:hAnsi="GHEA Grapalat"/>
        </w:rPr>
      </w:pPr>
      <w:r w:rsidRPr="002C04C9">
        <w:rPr>
          <w:rFonts w:ascii="GHEA Grapalat" w:hAnsi="GHEA Grapalat"/>
        </w:rPr>
        <w:t>4.2.</w:t>
      </w:r>
      <w:r w:rsidRPr="002C04C9">
        <w:rPr>
          <w:rFonts w:ascii="GHEA Grapalat" w:hAnsi="GHEA Grapalat"/>
        </w:rPr>
        <w:tab/>
        <w:t>Заказчик платит за предоставленную ему услугу</w:t>
      </w:r>
      <w:r w:rsidR="00874744" w:rsidRPr="002C04C9">
        <w:rPr>
          <w:rFonts w:ascii="GHEA Grapalat" w:hAnsi="GHEA Grapalat"/>
        </w:rPr>
        <w:t>, в случае принятия в порядке, предусмотренном разделом 3 договора,</w:t>
      </w:r>
      <w:r w:rsidRPr="002C04C9">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2C04C9">
        <w:rPr>
          <w:rFonts w:ascii="GHEA Grapalat" w:hAnsi="GHEA Grapalat"/>
        </w:rPr>
        <w:t xml:space="preserve">в течение месяцев, предусмотренных графиком </w:t>
      </w:r>
      <w:r w:rsidRPr="002C04C9">
        <w:rPr>
          <w:rFonts w:ascii="GHEA Grapalat" w:hAnsi="GHEA Grapalat"/>
        </w:rPr>
        <w:t>оплаты договора (Приложе</w:t>
      </w:r>
      <w:r w:rsidR="00603F00" w:rsidRPr="002C04C9">
        <w:rPr>
          <w:rFonts w:ascii="GHEA Grapalat" w:hAnsi="GHEA Grapalat"/>
        </w:rPr>
        <w:t>ние № 2)</w:t>
      </w:r>
      <w:r w:rsidRPr="002C04C9">
        <w:rPr>
          <w:rFonts w:ascii="GHEA Grapalat" w:hAnsi="GHEA Grapalat"/>
        </w:rPr>
        <w:t xml:space="preserve">, но не позднее чем до </w:t>
      </w:r>
      <w:r w:rsidR="00603F00" w:rsidRPr="002C04C9">
        <w:rPr>
          <w:rFonts w:ascii="GHEA Grapalat" w:hAnsi="GHEA Grapalat"/>
        </w:rPr>
        <w:t xml:space="preserve">----ого </w:t>
      </w:r>
      <w:r w:rsidRPr="002C04C9">
        <w:rPr>
          <w:rFonts w:ascii="GHEA Grapalat" w:hAnsi="GHEA Grapalat"/>
        </w:rPr>
        <w:t xml:space="preserve"> декабря данного года. </w:t>
      </w:r>
    </w:p>
    <w:p w14:paraId="3C6BAE9A" w14:textId="77777777" w:rsidR="009B7BE7" w:rsidRPr="002C04C9" w:rsidRDefault="009B7BE7" w:rsidP="003B2F27">
      <w:pPr>
        <w:widowControl w:val="0"/>
        <w:tabs>
          <w:tab w:val="left" w:pos="1134"/>
        </w:tabs>
        <w:spacing w:after="160" w:line="360" w:lineRule="auto"/>
        <w:ind w:firstLine="567"/>
        <w:jc w:val="both"/>
        <w:rPr>
          <w:rFonts w:ascii="GHEA Grapalat" w:hAnsi="GHEA Grapalat"/>
        </w:rPr>
      </w:pPr>
      <w:r w:rsidRPr="002C04C9">
        <w:rPr>
          <w:rFonts w:ascii="GHEA Grapalat" w:hAnsi="GHEA Grapalat"/>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Pr="002C04C9">
        <w:rPr>
          <w:rFonts w:ascii="GHEA Grapalat" w:hAnsi="GHEA Grapalat"/>
          <w:vertAlign w:val="superscript"/>
        </w:rPr>
        <w:t xml:space="preserve">18.1 </w:t>
      </w:r>
      <w:r w:rsidRPr="002C04C9">
        <w:rPr>
          <w:rFonts w:ascii="GHEA Grapalat" w:hAnsi="GHEA Grapalat"/>
        </w:rPr>
        <w:t>.</w:t>
      </w:r>
    </w:p>
    <w:p w14:paraId="0A1610C2" w14:textId="77777777" w:rsidR="003B2F27" w:rsidRPr="002C04C9" w:rsidRDefault="0020572B" w:rsidP="003B2F27">
      <w:pPr>
        <w:pStyle w:val="norm"/>
        <w:widowControl w:val="0"/>
        <w:spacing w:after="160" w:line="360" w:lineRule="auto"/>
        <w:ind w:firstLine="567"/>
        <w:rPr>
          <w:rFonts w:ascii="GHEA Grapalat" w:hAnsi="GHEA Grapalat"/>
          <w:sz w:val="24"/>
          <w:szCs w:val="24"/>
        </w:rPr>
      </w:pPr>
      <w:r w:rsidRPr="002C04C9">
        <w:rPr>
          <w:rFonts w:ascii="GHEA Grapalat" w:hAnsi="GHEA Grapalat"/>
          <w:sz w:val="24"/>
          <w:szCs w:val="24"/>
        </w:rPr>
        <w:t xml:space="preserve">4.3 </w:t>
      </w:r>
      <w:r w:rsidR="003B2F27" w:rsidRPr="002C04C9">
        <w:rPr>
          <w:rFonts w:ascii="GHEA Grapalat" w:hAnsi="GHEA Grapalat"/>
          <w:sz w:val="24"/>
          <w:szCs w:val="24"/>
        </w:rPr>
        <w:t>В случае закупок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 ВС= ЦУ/СЦxУxК</w:t>
      </w:r>
    </w:p>
    <w:p w14:paraId="0B8D888B" w14:textId="77777777" w:rsidR="003B2F27" w:rsidRPr="002C04C9" w:rsidRDefault="003B2F27" w:rsidP="003B2F27">
      <w:pPr>
        <w:pStyle w:val="norm"/>
        <w:widowControl w:val="0"/>
        <w:spacing w:after="160" w:line="360" w:lineRule="auto"/>
        <w:ind w:firstLine="567"/>
        <w:rPr>
          <w:rFonts w:ascii="GHEA Grapalat" w:hAnsi="GHEA Grapalat"/>
          <w:sz w:val="24"/>
          <w:szCs w:val="24"/>
        </w:rPr>
      </w:pPr>
      <w:r w:rsidRPr="002C04C9">
        <w:rPr>
          <w:rFonts w:ascii="GHEA Grapalat" w:hAnsi="GHEA Grapalat"/>
          <w:sz w:val="24"/>
          <w:szCs w:val="24"/>
        </w:rPr>
        <w:t>ВС-сумма, выплачиваемая за оказание отдельных видов услуг, установленных договором;</w:t>
      </w:r>
    </w:p>
    <w:p w14:paraId="4FBBFA76" w14:textId="77777777" w:rsidR="003B2F27" w:rsidRPr="002C04C9" w:rsidRDefault="003B2F27" w:rsidP="003B2F27">
      <w:pPr>
        <w:pStyle w:val="norm"/>
        <w:widowControl w:val="0"/>
        <w:spacing w:after="160" w:line="360" w:lineRule="auto"/>
        <w:ind w:firstLine="567"/>
        <w:rPr>
          <w:rFonts w:ascii="GHEA Grapalat" w:hAnsi="GHEA Grapalat"/>
          <w:sz w:val="24"/>
          <w:szCs w:val="24"/>
        </w:rPr>
      </w:pPr>
      <w:r w:rsidRPr="002C04C9">
        <w:rPr>
          <w:rFonts w:ascii="GHEA Grapalat" w:hAnsi="GHEA Grapalat"/>
          <w:sz w:val="24"/>
          <w:szCs w:val="24"/>
        </w:rPr>
        <w:t xml:space="preserve">ЦУ -итоговая цена, предложенная </w:t>
      </w:r>
      <w:r w:rsidR="008F050F" w:rsidRPr="002C04C9">
        <w:rPr>
          <w:rFonts w:ascii="GHEA Grapalat" w:hAnsi="GHEA Grapalat"/>
          <w:sz w:val="24"/>
          <w:szCs w:val="24"/>
        </w:rPr>
        <w:t>ото</w:t>
      </w:r>
      <w:r w:rsidRPr="002C04C9">
        <w:rPr>
          <w:rFonts w:ascii="GHEA Grapalat" w:hAnsi="GHEA Grapalat"/>
          <w:sz w:val="24"/>
          <w:szCs w:val="24"/>
        </w:rPr>
        <w:t>бранным участником:</w:t>
      </w:r>
    </w:p>
    <w:p w14:paraId="79846305" w14:textId="77777777" w:rsidR="003B2F27" w:rsidRPr="002C04C9" w:rsidRDefault="003B2F27" w:rsidP="003B2F27">
      <w:pPr>
        <w:pStyle w:val="norm"/>
        <w:widowControl w:val="0"/>
        <w:spacing w:after="160" w:line="360" w:lineRule="auto"/>
        <w:ind w:firstLine="567"/>
        <w:rPr>
          <w:rFonts w:ascii="GHEA Grapalat" w:hAnsi="GHEA Grapalat"/>
          <w:sz w:val="24"/>
          <w:szCs w:val="24"/>
        </w:rPr>
      </w:pPr>
      <w:r w:rsidRPr="002C04C9">
        <w:rPr>
          <w:rFonts w:ascii="GHEA Grapalat" w:hAnsi="GHEA Grapalat"/>
          <w:sz w:val="24"/>
          <w:szCs w:val="24"/>
        </w:rPr>
        <w:t>СЦ- совокупность максимальных единиц цен, установленных для оказания услуги:</w:t>
      </w:r>
    </w:p>
    <w:p w14:paraId="66D7B512" w14:textId="77777777" w:rsidR="003B2F27" w:rsidRPr="002C04C9" w:rsidRDefault="003B2F27" w:rsidP="003B2F27">
      <w:pPr>
        <w:pStyle w:val="norm"/>
        <w:widowControl w:val="0"/>
        <w:spacing w:after="160" w:line="360" w:lineRule="auto"/>
        <w:ind w:firstLine="567"/>
        <w:rPr>
          <w:rFonts w:ascii="GHEA Grapalat" w:hAnsi="GHEA Grapalat"/>
          <w:sz w:val="24"/>
          <w:szCs w:val="24"/>
        </w:rPr>
      </w:pPr>
      <w:r w:rsidRPr="002C04C9">
        <w:rPr>
          <w:rFonts w:ascii="GHEA Grapalat" w:hAnsi="GHEA Grapalat"/>
          <w:sz w:val="24"/>
          <w:szCs w:val="24"/>
        </w:rPr>
        <w:t>У-цена на максимальную единицу предоставленной услуги</w:t>
      </w:r>
    </w:p>
    <w:p w14:paraId="7C4A4FEC" w14:textId="77777777" w:rsidR="003B2F27" w:rsidRPr="002C04C9" w:rsidRDefault="003B2F27" w:rsidP="003B2F27">
      <w:pPr>
        <w:widowControl w:val="0"/>
        <w:spacing w:after="160" w:line="360" w:lineRule="auto"/>
        <w:ind w:firstLine="720"/>
        <w:jc w:val="both"/>
        <w:rPr>
          <w:rFonts w:ascii="GHEA Grapalat" w:hAnsi="GHEA Grapalat" w:cs="Sylfaen"/>
        </w:rPr>
      </w:pPr>
      <w:r w:rsidRPr="002C04C9">
        <w:rPr>
          <w:rFonts w:ascii="GHEA Grapalat" w:hAnsi="GHEA Grapalat"/>
        </w:rPr>
        <w:lastRenderedPageBreak/>
        <w:t>К-количество предоставленных услуг.</w:t>
      </w:r>
      <w:r w:rsidR="005C3713" w:rsidRPr="002C04C9">
        <w:rPr>
          <w:rStyle w:val="FootnoteReference"/>
          <w:rFonts w:ascii="GHEA Grapalat" w:hAnsi="GHEA Grapalat" w:cs="Sylfaen"/>
        </w:rPr>
        <w:footnoteReference w:customMarkFollows="1" w:id="18"/>
        <w:t>19</w:t>
      </w:r>
    </w:p>
    <w:p w14:paraId="49E90F83" w14:textId="77777777" w:rsidR="003B2F27" w:rsidRPr="002C04C9" w:rsidRDefault="003B2F27" w:rsidP="003B2F27">
      <w:pPr>
        <w:widowControl w:val="0"/>
        <w:spacing w:after="160" w:line="360" w:lineRule="auto"/>
        <w:ind w:firstLine="720"/>
        <w:jc w:val="center"/>
        <w:rPr>
          <w:rFonts w:ascii="GHEA Grapalat" w:hAnsi="GHEA Grapalat" w:cs="Sylfaen"/>
        </w:rPr>
      </w:pPr>
    </w:p>
    <w:p w14:paraId="0D04FB52" w14:textId="77777777" w:rsidR="00D932B2" w:rsidRPr="002C04C9" w:rsidRDefault="00D932B2">
      <w:pPr>
        <w:rPr>
          <w:rFonts w:ascii="GHEA Grapalat" w:hAnsi="GHEA Grapalat"/>
          <w:b/>
        </w:rPr>
      </w:pPr>
      <w:r w:rsidRPr="002C04C9">
        <w:rPr>
          <w:rFonts w:ascii="GHEA Grapalat" w:hAnsi="GHEA Grapalat"/>
          <w:b/>
        </w:rPr>
        <w:br w:type="page"/>
      </w:r>
    </w:p>
    <w:p w14:paraId="132A2D64" w14:textId="77777777" w:rsidR="003B2F27" w:rsidRPr="002C04C9" w:rsidRDefault="003B2F27" w:rsidP="003B2F27">
      <w:pPr>
        <w:widowControl w:val="0"/>
        <w:spacing w:after="160" w:line="360" w:lineRule="auto"/>
        <w:jc w:val="center"/>
        <w:rPr>
          <w:rFonts w:ascii="GHEA Grapalat" w:hAnsi="GHEA Grapalat" w:cs="Sylfaen"/>
          <w:b/>
        </w:rPr>
      </w:pPr>
      <w:r w:rsidRPr="002C04C9">
        <w:rPr>
          <w:rFonts w:ascii="GHEA Grapalat" w:hAnsi="GHEA Grapalat"/>
          <w:b/>
        </w:rPr>
        <w:lastRenderedPageBreak/>
        <w:t>5. ОТВЕТСТВЕННОСТЬ СТОРОН</w:t>
      </w:r>
    </w:p>
    <w:p w14:paraId="541C1C6F" w14:textId="77777777" w:rsidR="003B2F27" w:rsidRPr="002C04C9" w:rsidRDefault="003B2F27" w:rsidP="003B2F27">
      <w:pPr>
        <w:widowControl w:val="0"/>
        <w:tabs>
          <w:tab w:val="left" w:pos="1134"/>
        </w:tabs>
        <w:spacing w:after="160" w:line="360" w:lineRule="auto"/>
        <w:ind w:firstLine="567"/>
        <w:jc w:val="both"/>
        <w:rPr>
          <w:rFonts w:ascii="GHEA Grapalat" w:hAnsi="GHEA Grapalat" w:cs="Sylfaen"/>
        </w:rPr>
      </w:pPr>
      <w:r w:rsidRPr="002C04C9">
        <w:rPr>
          <w:rFonts w:ascii="GHEA Grapalat" w:hAnsi="GHEA Grapalat"/>
        </w:rPr>
        <w:t>5.1.</w:t>
      </w:r>
      <w:r w:rsidRPr="002C04C9">
        <w:rPr>
          <w:rFonts w:ascii="GHEA Grapalat" w:hAnsi="GHEA Grapalat"/>
        </w:rPr>
        <w:tab/>
        <w:t>Исполнитель несет ответственность за соблюдение требований договора к предоставлению услуги.</w:t>
      </w:r>
    </w:p>
    <w:p w14:paraId="557BB6A0" w14:textId="77777777" w:rsidR="003B2F27" w:rsidRPr="002C04C9" w:rsidRDefault="003B2F27" w:rsidP="003B2F27">
      <w:pPr>
        <w:widowControl w:val="0"/>
        <w:tabs>
          <w:tab w:val="left" w:pos="1134"/>
        </w:tabs>
        <w:spacing w:after="160" w:line="360" w:lineRule="auto"/>
        <w:ind w:firstLine="567"/>
        <w:jc w:val="both"/>
        <w:rPr>
          <w:rFonts w:ascii="GHEA Grapalat" w:hAnsi="GHEA Grapalat" w:cs="Sylfaen"/>
        </w:rPr>
      </w:pPr>
      <w:r w:rsidRPr="002C04C9">
        <w:rPr>
          <w:rFonts w:ascii="GHEA Grapalat" w:hAnsi="GHEA Grapalat"/>
        </w:rPr>
        <w:t>5.2.</w:t>
      </w:r>
      <w:r w:rsidRPr="002C04C9">
        <w:rPr>
          <w:rFonts w:ascii="GHEA Grapalat" w:hAnsi="GHEA Grapalat"/>
        </w:rPr>
        <w:tab/>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3F087D" w:rsidRPr="002C04C9">
        <w:rPr>
          <w:rStyle w:val="FootnoteReference"/>
          <w:rFonts w:ascii="GHEA Grapalat" w:hAnsi="GHEA Grapalat"/>
        </w:rPr>
        <w:footnoteReference w:customMarkFollows="1" w:id="19"/>
        <w:t>20</w:t>
      </w:r>
      <w:r w:rsidRPr="002C04C9">
        <w:rPr>
          <w:rFonts w:ascii="GHEA Grapalat" w:hAnsi="GHEA Grapalat"/>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0619EBF9" w14:textId="77777777" w:rsidR="003B2F27" w:rsidRPr="002C04C9" w:rsidRDefault="003B2F27" w:rsidP="003B2F27">
      <w:pPr>
        <w:widowControl w:val="0"/>
        <w:tabs>
          <w:tab w:val="left" w:pos="1134"/>
        </w:tabs>
        <w:spacing w:after="160" w:line="360" w:lineRule="auto"/>
        <w:ind w:firstLine="567"/>
        <w:jc w:val="both"/>
        <w:rPr>
          <w:rFonts w:ascii="GHEA Grapalat" w:hAnsi="GHEA Grapalat" w:cs="Sylfaen"/>
        </w:rPr>
      </w:pPr>
      <w:r w:rsidRPr="002C04C9">
        <w:rPr>
          <w:rFonts w:ascii="GHEA Grapalat" w:hAnsi="GHEA Grapalat"/>
        </w:rPr>
        <w:t>5.3.</w:t>
      </w:r>
      <w:r w:rsidRPr="002C04C9">
        <w:rPr>
          <w:rFonts w:ascii="GHEA Grapalat" w:hAnsi="GHEA Grapalat"/>
        </w:rPr>
        <w:tab/>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0,05 (ноль целых пять сотых) процента от цены подлежащей предоставлению, но непредоставленной услуги.</w:t>
      </w:r>
    </w:p>
    <w:p w14:paraId="2B7E6CC0" w14:textId="77777777" w:rsidR="003B2F27" w:rsidRPr="002C04C9" w:rsidRDefault="003B2F27" w:rsidP="003B2F27">
      <w:pPr>
        <w:widowControl w:val="0"/>
        <w:tabs>
          <w:tab w:val="left" w:pos="1134"/>
        </w:tabs>
        <w:spacing w:after="160" w:line="360" w:lineRule="auto"/>
        <w:ind w:firstLine="567"/>
        <w:jc w:val="both"/>
        <w:rPr>
          <w:rFonts w:ascii="GHEA Grapalat" w:hAnsi="GHEA Grapalat" w:cs="Sylfaen"/>
        </w:rPr>
      </w:pPr>
      <w:r w:rsidRPr="002C04C9">
        <w:rPr>
          <w:rFonts w:ascii="GHEA Grapalat" w:hAnsi="GHEA Grapalat"/>
        </w:rPr>
        <w:t>5.4.</w:t>
      </w:r>
      <w:r w:rsidRPr="002C04C9">
        <w:rPr>
          <w:rFonts w:ascii="GHEA Grapalat" w:hAnsi="GHEA Grapalat"/>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2C1ECB8E" w14:textId="77777777" w:rsidR="003B2F27" w:rsidRPr="002C04C9" w:rsidRDefault="003B2F27" w:rsidP="003B2F27">
      <w:pPr>
        <w:widowControl w:val="0"/>
        <w:tabs>
          <w:tab w:val="left" w:pos="1134"/>
        </w:tabs>
        <w:spacing w:after="160" w:line="360" w:lineRule="auto"/>
        <w:ind w:firstLine="567"/>
        <w:jc w:val="both"/>
        <w:rPr>
          <w:rFonts w:ascii="GHEA Grapalat" w:hAnsi="GHEA Grapalat"/>
        </w:rPr>
      </w:pPr>
      <w:r w:rsidRPr="002C04C9">
        <w:rPr>
          <w:rFonts w:ascii="GHEA Grapalat" w:hAnsi="GHEA Grapalat"/>
        </w:rPr>
        <w:lastRenderedPageBreak/>
        <w:t>5.5.</w:t>
      </w:r>
      <w:r w:rsidRPr="002C04C9">
        <w:rPr>
          <w:rFonts w:ascii="GHEA Grapalat" w:hAnsi="GHEA Grapalat"/>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w:t>
      </w:r>
      <w:r w:rsidR="0009452B" w:rsidRPr="002C04C9">
        <w:rPr>
          <w:rFonts w:ascii="GHEA Grapalat" w:hAnsi="GHEA Grapalat"/>
        </w:rPr>
        <w:t xml:space="preserve"> в указанный срок</w:t>
      </w:r>
      <w:r w:rsidRPr="002C04C9">
        <w:rPr>
          <w:rFonts w:ascii="GHEA Grapalat" w:hAnsi="GHEA Grapalat"/>
        </w:rPr>
        <w:t xml:space="preserve"> суммы.</w:t>
      </w:r>
      <w:r w:rsidR="00090647" w:rsidRPr="002C04C9">
        <w:rPr>
          <w:rFonts w:ascii="GHEA Grapalat" w:hAnsi="GHEA Grapalat"/>
          <w:vertAlign w:val="superscript"/>
        </w:rPr>
        <w:t>20.1</w:t>
      </w:r>
    </w:p>
    <w:p w14:paraId="3473DD34" w14:textId="77777777" w:rsidR="003B2F27" w:rsidRPr="002C04C9" w:rsidRDefault="003B2F27" w:rsidP="003B2F27">
      <w:pPr>
        <w:widowControl w:val="0"/>
        <w:tabs>
          <w:tab w:val="left" w:pos="1134"/>
        </w:tabs>
        <w:spacing w:after="160" w:line="360" w:lineRule="auto"/>
        <w:ind w:firstLine="567"/>
        <w:jc w:val="both"/>
        <w:rPr>
          <w:rFonts w:ascii="GHEA Grapalat" w:hAnsi="GHEA Grapalat"/>
        </w:rPr>
      </w:pPr>
      <w:r w:rsidRPr="002C04C9">
        <w:rPr>
          <w:rFonts w:ascii="GHEA Grapalat" w:hAnsi="GHEA Grapalat"/>
        </w:rPr>
        <w:t>5.6.</w:t>
      </w:r>
      <w:r w:rsidRPr="002C04C9">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5BF9ECD4" w14:textId="77777777" w:rsidR="003B2F27" w:rsidRPr="002C04C9" w:rsidRDefault="003B2F27" w:rsidP="003B2F27">
      <w:pPr>
        <w:widowControl w:val="0"/>
        <w:tabs>
          <w:tab w:val="left" w:pos="1134"/>
        </w:tabs>
        <w:spacing w:after="160" w:line="360" w:lineRule="auto"/>
        <w:ind w:firstLine="567"/>
        <w:jc w:val="both"/>
        <w:rPr>
          <w:rFonts w:ascii="GHEA Grapalat" w:hAnsi="GHEA Grapalat" w:cs="Sylfaen"/>
        </w:rPr>
      </w:pPr>
      <w:r w:rsidRPr="002C04C9">
        <w:rPr>
          <w:rFonts w:ascii="GHEA Grapalat" w:hAnsi="GHEA Grapalat"/>
        </w:rPr>
        <w:t>5.7.</w:t>
      </w:r>
      <w:r w:rsidRPr="002C04C9">
        <w:rPr>
          <w:rFonts w:ascii="GHEA Grapalat" w:hAnsi="GHEA Grapalat"/>
        </w:rPr>
        <w:tab/>
        <w:t xml:space="preserve">Уплата пеней и (или) штрафов не освобождает стороны от </w:t>
      </w:r>
      <w:r w:rsidR="00B778A5" w:rsidRPr="002C04C9">
        <w:rPr>
          <w:rFonts w:ascii="GHEA Grapalat" w:hAnsi="GHEA Grapalat"/>
        </w:rPr>
        <w:t xml:space="preserve">полностью и надлежащим образом в соответствии с требованиями, установленными договором </w:t>
      </w:r>
      <w:r w:rsidRPr="002C04C9">
        <w:rPr>
          <w:rFonts w:ascii="GHEA Grapalat" w:hAnsi="GHEA Grapalat"/>
        </w:rPr>
        <w:t>исполнения своих договорных обязательств.</w:t>
      </w:r>
    </w:p>
    <w:p w14:paraId="1DFF7229" w14:textId="77777777" w:rsidR="003B2F27" w:rsidRPr="002C04C9" w:rsidRDefault="003B2F27" w:rsidP="003B2F27">
      <w:pPr>
        <w:widowControl w:val="0"/>
        <w:spacing w:after="160" w:line="360" w:lineRule="auto"/>
        <w:ind w:firstLine="720"/>
        <w:jc w:val="center"/>
        <w:rPr>
          <w:rFonts w:ascii="GHEA Grapalat" w:hAnsi="GHEA Grapalat" w:cs="Sylfaen"/>
        </w:rPr>
      </w:pPr>
    </w:p>
    <w:p w14:paraId="6BCB4D02" w14:textId="77777777" w:rsidR="003B2F27" w:rsidRPr="002C04C9" w:rsidRDefault="003B2F27" w:rsidP="003B2F27">
      <w:pPr>
        <w:widowControl w:val="0"/>
        <w:spacing w:after="160" w:line="360" w:lineRule="auto"/>
        <w:jc w:val="center"/>
        <w:rPr>
          <w:rFonts w:ascii="GHEA Grapalat" w:hAnsi="GHEA Grapalat" w:cs="Sylfaen"/>
        </w:rPr>
      </w:pPr>
      <w:r w:rsidRPr="002C04C9">
        <w:rPr>
          <w:rFonts w:ascii="GHEA Grapalat" w:hAnsi="GHEA Grapalat"/>
          <w:b/>
        </w:rPr>
        <w:t>6. ДЕЙСТВИЕ НЕПРЕОДОЛИМОЙ СИЛЫ (ФОРС-МАЖОР)</w:t>
      </w:r>
    </w:p>
    <w:p w14:paraId="715635D1" w14:textId="77777777" w:rsidR="003B2F27" w:rsidRPr="002C04C9" w:rsidRDefault="003B2F27" w:rsidP="003B2F27">
      <w:pPr>
        <w:widowControl w:val="0"/>
        <w:spacing w:after="160" w:line="360" w:lineRule="auto"/>
        <w:ind w:firstLine="567"/>
        <w:jc w:val="both"/>
        <w:rPr>
          <w:rFonts w:ascii="GHEA Grapalat" w:hAnsi="GHEA Grapalat"/>
        </w:rPr>
      </w:pPr>
      <w:r w:rsidRPr="002C04C9">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35B88F1" w14:textId="77777777" w:rsidR="0043443E" w:rsidRPr="002C04C9" w:rsidRDefault="0043443E" w:rsidP="00810966">
      <w:pPr>
        <w:jc w:val="center"/>
        <w:rPr>
          <w:rFonts w:ascii="GHEA Grapalat" w:hAnsi="GHEA Grapalat"/>
          <w:b/>
        </w:rPr>
      </w:pPr>
    </w:p>
    <w:p w14:paraId="39A13C53" w14:textId="77777777" w:rsidR="003B2F27" w:rsidRPr="002C04C9" w:rsidRDefault="003B2F27" w:rsidP="00810966">
      <w:pPr>
        <w:jc w:val="center"/>
        <w:rPr>
          <w:rFonts w:ascii="GHEA Grapalat" w:hAnsi="GHEA Grapalat"/>
          <w:b/>
        </w:rPr>
      </w:pPr>
      <w:r w:rsidRPr="002C04C9">
        <w:rPr>
          <w:rFonts w:ascii="GHEA Grapalat" w:hAnsi="GHEA Grapalat"/>
          <w:b/>
        </w:rPr>
        <w:t>7. ИНЫЕ УСЛОВИЯ</w:t>
      </w:r>
    </w:p>
    <w:p w14:paraId="79940D85" w14:textId="77777777" w:rsidR="0043443E" w:rsidRPr="002C04C9" w:rsidRDefault="0043443E" w:rsidP="00810966">
      <w:pPr>
        <w:jc w:val="center"/>
        <w:rPr>
          <w:rFonts w:ascii="GHEA Grapalat" w:hAnsi="GHEA Grapalat" w:cs="Sylfaen"/>
          <w:b/>
        </w:rPr>
      </w:pPr>
    </w:p>
    <w:p w14:paraId="3FD7B18F" w14:textId="77777777" w:rsidR="003B2F27" w:rsidRPr="002C04C9" w:rsidRDefault="003B2F27" w:rsidP="003B2F27">
      <w:pPr>
        <w:widowControl w:val="0"/>
        <w:tabs>
          <w:tab w:val="left" w:pos="1134"/>
        </w:tabs>
        <w:spacing w:after="160" w:line="360" w:lineRule="auto"/>
        <w:ind w:firstLine="567"/>
        <w:jc w:val="both"/>
        <w:rPr>
          <w:rFonts w:ascii="GHEA Grapalat" w:hAnsi="GHEA Grapalat"/>
        </w:rPr>
      </w:pPr>
      <w:r w:rsidRPr="002C04C9">
        <w:rPr>
          <w:rFonts w:ascii="GHEA Grapalat" w:hAnsi="GHEA Grapalat"/>
        </w:rPr>
        <w:t>7.1.</w:t>
      </w:r>
      <w:r w:rsidRPr="002C04C9">
        <w:rPr>
          <w:rFonts w:ascii="GHEA Grapalat" w:hAnsi="GHEA Grapalat"/>
        </w:rPr>
        <w:tab/>
      </w:r>
      <w:r w:rsidRPr="002C04C9">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2C04C9">
        <w:rPr>
          <w:rFonts w:ascii="GHEA Grapalat" w:hAnsi="GHEA Grapalat"/>
        </w:rPr>
        <w:t xml:space="preserve"> </w:t>
      </w:r>
    </w:p>
    <w:p w14:paraId="50C399BC" w14:textId="77777777" w:rsidR="003B2F27" w:rsidRPr="002C04C9" w:rsidRDefault="003B2F27" w:rsidP="003B2F27">
      <w:pPr>
        <w:widowControl w:val="0"/>
        <w:spacing w:after="160" w:line="360" w:lineRule="auto"/>
        <w:ind w:firstLine="709"/>
        <w:jc w:val="both"/>
        <w:rPr>
          <w:rFonts w:ascii="GHEA Grapalat" w:hAnsi="GHEA Grapalat" w:cs="Sylfaen"/>
        </w:rPr>
      </w:pPr>
      <w:r w:rsidRPr="002C04C9">
        <w:rPr>
          <w:rFonts w:ascii="GHEA Grapalat" w:hAnsi="GHEA Grapalat"/>
        </w:rPr>
        <w:lastRenderedPageBreak/>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4517F5" w:rsidRPr="002C04C9">
        <w:rPr>
          <w:rStyle w:val="FootnoteReference"/>
          <w:rFonts w:ascii="GHEA Grapalat" w:hAnsi="GHEA Grapalat" w:cs="Sylfaen"/>
        </w:rPr>
        <w:footnoteReference w:customMarkFollows="1" w:id="20"/>
        <w:t>21</w:t>
      </w:r>
    </w:p>
    <w:p w14:paraId="7AED9284" w14:textId="77777777" w:rsidR="003B2F27" w:rsidRPr="002C04C9" w:rsidRDefault="003B2F27" w:rsidP="003B2F27">
      <w:pPr>
        <w:widowControl w:val="0"/>
        <w:tabs>
          <w:tab w:val="left" w:pos="1134"/>
        </w:tabs>
        <w:spacing w:after="160" w:line="360" w:lineRule="auto"/>
        <w:ind w:firstLine="567"/>
        <w:jc w:val="both"/>
        <w:rPr>
          <w:rFonts w:ascii="GHEA Grapalat" w:hAnsi="GHEA Grapalat"/>
        </w:rPr>
      </w:pPr>
      <w:r w:rsidRPr="002C04C9">
        <w:rPr>
          <w:rFonts w:ascii="GHEA Grapalat" w:hAnsi="GHEA Grapalat"/>
        </w:rPr>
        <w:t>7.2.</w:t>
      </w:r>
      <w:r w:rsidRPr="002C04C9">
        <w:rPr>
          <w:rFonts w:ascii="GHEA Grapalat" w:hAnsi="GHEA Grapalat"/>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071ACE43" w14:textId="77777777" w:rsidR="003B2F27" w:rsidRPr="002C04C9" w:rsidRDefault="003B2F27" w:rsidP="003B2F27">
      <w:pPr>
        <w:widowControl w:val="0"/>
        <w:tabs>
          <w:tab w:val="left" w:pos="1134"/>
        </w:tabs>
        <w:spacing w:after="160" w:line="360" w:lineRule="auto"/>
        <w:ind w:firstLine="567"/>
        <w:jc w:val="both"/>
        <w:rPr>
          <w:rFonts w:ascii="GHEA Grapalat" w:hAnsi="GHEA Grapalat"/>
          <w:spacing w:val="-4"/>
        </w:rPr>
      </w:pPr>
      <w:r w:rsidRPr="002C04C9">
        <w:rPr>
          <w:rFonts w:ascii="GHEA Grapalat" w:hAnsi="GHEA Grapalat"/>
        </w:rPr>
        <w:t>7.3.</w:t>
      </w:r>
      <w:r w:rsidRPr="002C04C9">
        <w:rPr>
          <w:rFonts w:ascii="GHEA Grapalat" w:hAnsi="GHEA Grapalat"/>
        </w:rPr>
        <w:tab/>
      </w:r>
      <w:r w:rsidRPr="002C04C9">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2A67A101" w14:textId="77777777" w:rsidR="003B2F27" w:rsidRPr="002C04C9" w:rsidRDefault="003B2F27" w:rsidP="003B2F27">
      <w:pPr>
        <w:widowControl w:val="0"/>
        <w:tabs>
          <w:tab w:val="left" w:pos="1134"/>
        </w:tabs>
        <w:spacing w:after="160" w:line="336" w:lineRule="auto"/>
        <w:ind w:firstLine="567"/>
        <w:jc w:val="both"/>
        <w:rPr>
          <w:rFonts w:ascii="GHEA Grapalat" w:hAnsi="GHEA Grapalat" w:cs="Sylfaen"/>
        </w:rPr>
      </w:pPr>
      <w:r w:rsidRPr="002C04C9">
        <w:rPr>
          <w:rFonts w:ascii="GHEA Grapalat" w:hAnsi="GHEA Grapalat"/>
          <w:spacing w:val="-6"/>
        </w:rPr>
        <w:t>7.</w:t>
      </w:r>
      <w:r w:rsidRPr="002C04C9">
        <w:rPr>
          <w:rFonts w:ascii="GHEA Grapalat" w:hAnsi="GHEA Grapalat"/>
        </w:rPr>
        <w:t>4.</w:t>
      </w:r>
      <w:r w:rsidRPr="002C04C9">
        <w:rPr>
          <w:rFonts w:ascii="GHEA Grapalat" w:hAnsi="GHEA Grapalat"/>
        </w:rPr>
        <w:tab/>
        <w:t>Споры в связи с договором подлежат рассмотрению в судах Республики Армения.</w:t>
      </w:r>
    </w:p>
    <w:p w14:paraId="649873D6" w14:textId="77777777" w:rsidR="003B2F27" w:rsidRPr="002C04C9" w:rsidRDefault="003B2F27" w:rsidP="003B2F27">
      <w:pPr>
        <w:widowControl w:val="0"/>
        <w:tabs>
          <w:tab w:val="left" w:pos="1134"/>
        </w:tabs>
        <w:spacing w:after="160" w:line="336" w:lineRule="auto"/>
        <w:ind w:firstLine="567"/>
        <w:jc w:val="both"/>
        <w:rPr>
          <w:rFonts w:ascii="GHEA Grapalat" w:hAnsi="GHEA Grapalat"/>
        </w:rPr>
      </w:pPr>
      <w:r w:rsidRPr="002C04C9">
        <w:rPr>
          <w:rFonts w:ascii="GHEA Grapalat" w:hAnsi="GHEA Grapalat"/>
        </w:rPr>
        <w:t>7.5.</w:t>
      </w:r>
      <w:r w:rsidRPr="002C04C9">
        <w:rPr>
          <w:rFonts w:ascii="GHEA Grapalat" w:hAnsi="GHEA Grapalat"/>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47A0B5BA" w14:textId="77777777" w:rsidR="003B2F27" w:rsidRPr="002C04C9" w:rsidRDefault="003B2F27" w:rsidP="003B2F27">
      <w:pPr>
        <w:widowControl w:val="0"/>
        <w:tabs>
          <w:tab w:val="left" w:pos="1134"/>
        </w:tabs>
        <w:spacing w:after="160" w:line="336" w:lineRule="auto"/>
        <w:ind w:firstLine="567"/>
        <w:jc w:val="both"/>
        <w:rPr>
          <w:rFonts w:ascii="GHEA Grapalat" w:hAnsi="GHEA Grapalat"/>
        </w:rPr>
      </w:pPr>
      <w:r w:rsidRPr="002C04C9">
        <w:rPr>
          <w:rFonts w:ascii="GHEA Grapalat" w:hAnsi="GHEA Grapalat"/>
        </w:rPr>
        <w:lastRenderedPageBreak/>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7B688A5E" w14:textId="77777777" w:rsidR="003B2F27" w:rsidRPr="002C04C9" w:rsidRDefault="003B2F27" w:rsidP="003B2F27">
      <w:pPr>
        <w:widowControl w:val="0"/>
        <w:tabs>
          <w:tab w:val="left" w:pos="1134"/>
        </w:tabs>
        <w:spacing w:after="160" w:line="336" w:lineRule="auto"/>
        <w:ind w:firstLine="567"/>
        <w:jc w:val="both"/>
        <w:rPr>
          <w:rFonts w:ascii="GHEA Grapalat" w:hAnsi="GHEA Grapalat" w:cs="Times Armenian"/>
        </w:rPr>
      </w:pPr>
      <w:r w:rsidRPr="002C04C9">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74912444" w14:textId="77777777" w:rsidR="003B2F27" w:rsidRPr="002C04C9" w:rsidRDefault="003B2F27" w:rsidP="003B2F27">
      <w:pPr>
        <w:widowControl w:val="0"/>
        <w:tabs>
          <w:tab w:val="left" w:pos="1134"/>
        </w:tabs>
        <w:spacing w:after="160" w:line="336" w:lineRule="auto"/>
        <w:ind w:firstLine="567"/>
        <w:jc w:val="both"/>
        <w:rPr>
          <w:rFonts w:ascii="GHEA Grapalat" w:hAnsi="GHEA Grapalat"/>
        </w:rPr>
      </w:pPr>
      <w:r w:rsidRPr="002C04C9">
        <w:rPr>
          <w:rFonts w:ascii="GHEA Grapalat" w:hAnsi="GHEA Grapalat"/>
        </w:rPr>
        <w:t>7.6.</w:t>
      </w:r>
      <w:r w:rsidRPr="002C04C9">
        <w:rPr>
          <w:rFonts w:ascii="GHEA Grapalat" w:hAnsi="GHEA Grapalat"/>
        </w:rPr>
        <w:tab/>
        <w:t>Если договор осуществляется посредством заключения агентского договора:</w:t>
      </w:r>
    </w:p>
    <w:p w14:paraId="7F294919" w14:textId="77777777" w:rsidR="003B2F27" w:rsidRPr="002C04C9" w:rsidRDefault="003B2F27" w:rsidP="003B2F27">
      <w:pPr>
        <w:widowControl w:val="0"/>
        <w:tabs>
          <w:tab w:val="left" w:pos="1134"/>
        </w:tabs>
        <w:spacing w:after="160" w:line="336" w:lineRule="auto"/>
        <w:ind w:firstLine="567"/>
        <w:jc w:val="both"/>
        <w:rPr>
          <w:rFonts w:ascii="GHEA Grapalat" w:hAnsi="GHEA Grapalat"/>
        </w:rPr>
      </w:pPr>
      <w:r w:rsidRPr="002C04C9">
        <w:rPr>
          <w:rFonts w:ascii="GHEA Grapalat" w:hAnsi="GHEA Grapalat"/>
        </w:rPr>
        <w:t>1)</w:t>
      </w:r>
      <w:r w:rsidRPr="002C04C9">
        <w:rPr>
          <w:rFonts w:ascii="GHEA Grapalat" w:hAnsi="GHEA Grapalat"/>
        </w:rPr>
        <w:tab/>
        <w:t>Исполнитель несет ответственность за неисполнение или ненадлежащее исполнение обязательств агента;</w:t>
      </w:r>
    </w:p>
    <w:p w14:paraId="6DE642C9" w14:textId="77777777" w:rsidR="003B2F27" w:rsidRPr="002C04C9" w:rsidRDefault="003B2F27" w:rsidP="003B2F27">
      <w:pPr>
        <w:widowControl w:val="0"/>
        <w:tabs>
          <w:tab w:val="left" w:pos="1134"/>
        </w:tabs>
        <w:spacing w:after="160" w:line="336" w:lineRule="auto"/>
        <w:ind w:firstLine="567"/>
        <w:jc w:val="both"/>
        <w:rPr>
          <w:rFonts w:ascii="GHEA Grapalat" w:hAnsi="GHEA Grapalat"/>
        </w:rPr>
      </w:pPr>
      <w:r w:rsidRPr="002C04C9">
        <w:rPr>
          <w:rFonts w:ascii="GHEA Grapalat" w:hAnsi="GHEA Grapalat"/>
        </w:rPr>
        <w:t>2)</w:t>
      </w:r>
      <w:r w:rsidRPr="002C04C9">
        <w:rPr>
          <w:rFonts w:ascii="GHEA Grapalat" w:hAnsi="GHEA Grapalat"/>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D61DB3" w:rsidRPr="002C04C9">
        <w:rPr>
          <w:rFonts w:ascii="GHEA Grapalat" w:hAnsi="GHEA Grapalat"/>
        </w:rPr>
        <w:t xml:space="preserve">. При этом в случае применения настоящего подпункта </w:t>
      </w:r>
      <w:r w:rsidR="00ED435F" w:rsidRPr="002C04C9">
        <w:rPr>
          <w:rFonts w:ascii="GHEA Grapalat" w:hAnsi="GHEA Grapalat"/>
        </w:rPr>
        <w:t>агент</w:t>
      </w:r>
      <w:r w:rsidR="00D61DB3" w:rsidRPr="002C04C9">
        <w:rPr>
          <w:rFonts w:ascii="GHEA Grapalat" w:hAnsi="GHEA Grapalat"/>
        </w:rPr>
        <w:t>ом не может выступать организация, включённая в список, предусмотренный подпунктом 2 пункта 2 постановления Правительства РА от 20.06.2025 № 817-А</w:t>
      </w:r>
      <w:r w:rsidR="00D61DB3" w:rsidRPr="002C04C9">
        <w:t>.</w:t>
      </w:r>
      <w:r w:rsidR="00F67ECE" w:rsidRPr="002C04C9">
        <w:rPr>
          <w:rStyle w:val="FootnoteReference"/>
          <w:rFonts w:ascii="GHEA Grapalat" w:hAnsi="GHEA Grapalat"/>
        </w:rPr>
        <w:footnoteReference w:customMarkFollows="1" w:id="21"/>
        <w:t>22</w:t>
      </w:r>
      <w:r w:rsidRPr="002C04C9">
        <w:rPr>
          <w:rFonts w:ascii="GHEA Grapalat" w:hAnsi="GHEA Grapalat"/>
        </w:rPr>
        <w:t>.</w:t>
      </w:r>
    </w:p>
    <w:p w14:paraId="359CF8DB" w14:textId="77777777" w:rsidR="003B2F27" w:rsidRPr="002C04C9" w:rsidRDefault="003B2F27" w:rsidP="003B2F27">
      <w:pPr>
        <w:widowControl w:val="0"/>
        <w:tabs>
          <w:tab w:val="left" w:pos="1134"/>
        </w:tabs>
        <w:spacing w:after="160" w:line="336" w:lineRule="auto"/>
        <w:ind w:firstLine="567"/>
        <w:jc w:val="both"/>
        <w:rPr>
          <w:rFonts w:ascii="GHEA Grapalat" w:hAnsi="GHEA Grapalat"/>
        </w:rPr>
      </w:pPr>
      <w:r w:rsidRPr="002C04C9">
        <w:rPr>
          <w:rFonts w:ascii="GHEA Grapalat" w:hAnsi="GHEA Grapalat"/>
        </w:rPr>
        <w:t>7.7.</w:t>
      </w:r>
      <w:r w:rsidRPr="002C04C9">
        <w:rPr>
          <w:rFonts w:ascii="GHEA Grapalat" w:hAnsi="GHEA Grapalat"/>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sidRPr="002C04C9">
        <w:rPr>
          <w:rStyle w:val="FootnoteReference"/>
          <w:rFonts w:ascii="GHEA Grapalat" w:hAnsi="GHEA Grapalat"/>
        </w:rPr>
        <w:footnoteReference w:customMarkFollows="1" w:id="22"/>
        <w:t>23</w:t>
      </w:r>
      <w:r w:rsidRPr="002C04C9">
        <w:rPr>
          <w:rFonts w:ascii="GHEA Grapalat" w:hAnsi="GHEA Grapalat"/>
        </w:rPr>
        <w:t>.</w:t>
      </w:r>
    </w:p>
    <w:p w14:paraId="6203A952" w14:textId="77777777" w:rsidR="003B2F27" w:rsidRPr="002C04C9" w:rsidRDefault="003B2F27" w:rsidP="003B2F27">
      <w:pPr>
        <w:widowControl w:val="0"/>
        <w:tabs>
          <w:tab w:val="left" w:pos="1134"/>
        </w:tabs>
        <w:spacing w:after="160" w:line="360" w:lineRule="auto"/>
        <w:ind w:firstLine="567"/>
        <w:jc w:val="both"/>
        <w:rPr>
          <w:rFonts w:ascii="GHEA Grapalat" w:hAnsi="GHEA Grapalat"/>
        </w:rPr>
      </w:pPr>
      <w:r w:rsidRPr="002C04C9">
        <w:rPr>
          <w:rFonts w:ascii="GHEA Grapalat" w:hAnsi="GHEA Grapalat"/>
        </w:rPr>
        <w:t>7.8.</w:t>
      </w:r>
      <w:r w:rsidRPr="002C04C9">
        <w:rPr>
          <w:rFonts w:ascii="GHEA Grapalat" w:hAnsi="GHEA Grapalat"/>
        </w:rPr>
        <w:tab/>
        <w:t xml:space="preserve">При наличии </w:t>
      </w:r>
      <w:r w:rsidR="00FD7E3A" w:rsidRPr="002C04C9">
        <w:rPr>
          <w:rFonts w:ascii="GHEA Grapalat" w:hAnsi="GHEA Grapalat"/>
        </w:rPr>
        <w:t xml:space="preserve">письменного </w:t>
      </w:r>
      <w:r w:rsidRPr="002C04C9">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sidRPr="002C04C9">
        <w:rPr>
          <w:rFonts w:ascii="GHEA Grapalat" w:hAnsi="GHEA Grapalat"/>
        </w:rPr>
        <w:t xml:space="preserve">оказании </w:t>
      </w:r>
      <w:r w:rsidRPr="002C04C9">
        <w:rPr>
          <w:rFonts w:ascii="GHEA Grapalat" w:hAnsi="GHEA Grapalat"/>
        </w:rPr>
        <w:t>услуг</w:t>
      </w:r>
      <w:r w:rsidR="00E03EEB" w:rsidRPr="002C04C9">
        <w:rPr>
          <w:rFonts w:ascii="GHEA Grapalat" w:hAnsi="GHEA Grapalat"/>
        </w:rPr>
        <w:t>и</w:t>
      </w:r>
      <w:r w:rsidRPr="002C04C9">
        <w:rPr>
          <w:rFonts w:ascii="GHEA Grapalat" w:hAnsi="GHEA Grapalat"/>
        </w:rPr>
        <w:t xml:space="preserve">, а </w:t>
      </w:r>
      <w:r w:rsidR="00E03EEB" w:rsidRPr="002C04C9">
        <w:rPr>
          <w:rFonts w:ascii="GHEA Grapalat" w:hAnsi="GHEA Grapalat"/>
        </w:rPr>
        <w:t xml:space="preserve">письменное </w:t>
      </w:r>
      <w:r w:rsidRPr="002C04C9">
        <w:rPr>
          <w:rFonts w:ascii="GHEA Grapalat" w:hAnsi="GHEA Grapalat"/>
        </w:rPr>
        <w:t xml:space="preserve">предложение Исполнителя было представлено не позднее </w:t>
      </w:r>
      <w:r w:rsidR="00E03EEB" w:rsidRPr="002C04C9">
        <w:rPr>
          <w:rFonts w:ascii="GHEA Grapalat" w:hAnsi="GHEA Grapalat"/>
        </w:rPr>
        <w:t>7-и</w:t>
      </w:r>
      <w:r w:rsidRPr="002C04C9">
        <w:rPr>
          <w:rFonts w:ascii="GHEA Grapalat" w:hAnsi="GHEA Grapalat"/>
        </w:rPr>
        <w:t xml:space="preserve"> </w:t>
      </w:r>
      <w:r w:rsidRPr="002C04C9">
        <w:rPr>
          <w:rFonts w:ascii="GHEA Grapalat" w:hAnsi="GHEA Grapalat"/>
        </w:rPr>
        <w:lastRenderedPageBreak/>
        <w:t>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41839EBB" w14:textId="77777777" w:rsidR="003B2F27" w:rsidRPr="002C04C9" w:rsidRDefault="003B2F27" w:rsidP="003B2F27">
      <w:pPr>
        <w:widowControl w:val="0"/>
        <w:tabs>
          <w:tab w:val="left" w:pos="720"/>
          <w:tab w:val="left" w:pos="1134"/>
        </w:tabs>
        <w:spacing w:after="160" w:line="360" w:lineRule="auto"/>
        <w:ind w:firstLine="567"/>
        <w:jc w:val="both"/>
        <w:rPr>
          <w:rFonts w:ascii="GHEA Grapalat" w:hAnsi="GHEA Grapalat"/>
        </w:rPr>
      </w:pPr>
      <w:r w:rsidRPr="002C04C9">
        <w:rPr>
          <w:rFonts w:ascii="GHEA Grapalat" w:hAnsi="GHEA Grapalat"/>
        </w:rPr>
        <w:t>7.9.</w:t>
      </w:r>
      <w:r w:rsidRPr="002C04C9">
        <w:rPr>
          <w:rFonts w:ascii="GHEA Grapalat" w:hAnsi="GHEA Grapalat"/>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716D5402" w14:textId="77777777" w:rsidR="003B2F27" w:rsidRPr="002C04C9" w:rsidRDefault="003B2F27" w:rsidP="003B2F27">
      <w:pPr>
        <w:widowControl w:val="0"/>
        <w:spacing w:after="160" w:line="360" w:lineRule="auto"/>
        <w:ind w:firstLine="567"/>
        <w:jc w:val="both"/>
        <w:rPr>
          <w:rFonts w:ascii="GHEA Grapalat" w:hAnsi="GHEA Grapalat"/>
        </w:rPr>
      </w:pPr>
      <w:r w:rsidRPr="002C04C9">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sidRPr="002C04C9">
        <w:rPr>
          <w:rFonts w:ascii="GHEA Grapalat" w:hAnsi="GHEA Grapalat"/>
        </w:rPr>
        <w:t>рамок</w:t>
      </w:r>
      <w:r w:rsidRPr="002C04C9">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0A3CB609" w14:textId="77777777" w:rsidR="003B2F27" w:rsidRPr="002C04C9" w:rsidRDefault="003B2F27" w:rsidP="003B2F27">
      <w:pPr>
        <w:widowControl w:val="0"/>
        <w:tabs>
          <w:tab w:val="left" w:pos="1276"/>
        </w:tabs>
        <w:spacing w:after="160" w:line="360" w:lineRule="auto"/>
        <w:ind w:firstLine="567"/>
        <w:jc w:val="both"/>
        <w:rPr>
          <w:rFonts w:ascii="GHEA Grapalat" w:hAnsi="GHEA Grapalat"/>
        </w:rPr>
      </w:pPr>
      <w:r w:rsidRPr="002C04C9">
        <w:rPr>
          <w:rFonts w:ascii="GHEA Grapalat" w:hAnsi="GHEA Grapalat"/>
        </w:rPr>
        <w:t>7.10.</w:t>
      </w:r>
      <w:r w:rsidRPr="002C04C9">
        <w:rPr>
          <w:rFonts w:ascii="GHEA Grapalat" w:hAnsi="GHEA Grapalat"/>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56201A8F" w14:textId="77777777" w:rsidR="00076092" w:rsidRPr="002C04C9" w:rsidRDefault="003B2F27" w:rsidP="00076092">
      <w:pPr>
        <w:widowControl w:val="0"/>
        <w:tabs>
          <w:tab w:val="left" w:pos="1276"/>
        </w:tabs>
        <w:spacing w:after="160" w:line="360" w:lineRule="auto"/>
        <w:ind w:firstLine="567"/>
        <w:jc w:val="both"/>
        <w:rPr>
          <w:rFonts w:ascii="GHEA Grapalat" w:hAnsi="GHEA Grapalat"/>
        </w:rPr>
      </w:pPr>
      <w:r w:rsidRPr="002C04C9">
        <w:rPr>
          <w:rFonts w:ascii="GHEA Grapalat" w:hAnsi="GHEA Grapalat"/>
        </w:rPr>
        <w:t>7.11.</w:t>
      </w:r>
      <w:r w:rsidRPr="002C04C9">
        <w:rPr>
          <w:rFonts w:ascii="GHEA Grapalat" w:hAnsi="GHEA Grapalat"/>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w:t>
      </w:r>
      <w:r w:rsidRPr="002C04C9">
        <w:rPr>
          <w:rFonts w:ascii="GHEA Grapalat" w:hAnsi="GHEA Grapalat"/>
        </w:rPr>
        <w:lastRenderedPageBreak/>
        <w:t>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2C04C9">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sidRPr="002C04C9">
        <w:rPr>
          <w:rFonts w:ascii="GHEA Grapalat" w:hAnsi="GHEA Grapalat"/>
        </w:rPr>
        <w:t>Заказчик</w:t>
      </w:r>
      <w:r w:rsidR="00076092" w:rsidRPr="002C04C9">
        <w:rPr>
          <w:rFonts w:ascii="GHEA Grapalat" w:hAnsi="GHEA Grapalat"/>
        </w:rPr>
        <w:t xml:space="preserve"> высылает его также на электронную почту </w:t>
      </w:r>
      <w:r w:rsidR="00AB7D82" w:rsidRPr="002C04C9">
        <w:rPr>
          <w:rFonts w:ascii="GHEA Grapalat" w:hAnsi="GHEA Grapalat"/>
        </w:rPr>
        <w:t>Исполнителя</w:t>
      </w:r>
      <w:r w:rsidR="00076092" w:rsidRPr="002C04C9">
        <w:rPr>
          <w:rFonts w:ascii="GHEA Grapalat" w:hAnsi="GHEA Grapalat"/>
        </w:rPr>
        <w:t>.</w:t>
      </w:r>
    </w:p>
    <w:p w14:paraId="28A7CEFF" w14:textId="77777777" w:rsidR="00F061E8" w:rsidRPr="002C04C9" w:rsidRDefault="00F061E8" w:rsidP="00076092">
      <w:pPr>
        <w:widowControl w:val="0"/>
        <w:tabs>
          <w:tab w:val="left" w:pos="1276"/>
        </w:tabs>
        <w:spacing w:after="160" w:line="360" w:lineRule="auto"/>
        <w:ind w:firstLine="567"/>
        <w:jc w:val="both"/>
        <w:rPr>
          <w:rStyle w:val="ezkurwreuab5ozgtqnkl"/>
          <w:rFonts w:ascii="GHEA Grapalat" w:hAnsi="GHEA Grapalat"/>
          <w:vertAlign w:val="superscript"/>
        </w:rPr>
      </w:pPr>
      <w:r w:rsidRPr="002C04C9">
        <w:rPr>
          <w:rFonts w:ascii="GHEA Grapalat" w:hAnsi="GHEA Grapalat"/>
        </w:rPr>
        <w:t>7.12</w:t>
      </w:r>
      <w:r w:rsidR="001802E6" w:rsidRPr="002C04C9">
        <w:rPr>
          <w:rFonts w:ascii="GHEA Grapalat" w:hAnsi="GHEA Grapalat"/>
        </w:rPr>
        <w:t xml:space="preserve">. </w:t>
      </w:r>
      <w:r w:rsidR="001802E6" w:rsidRPr="002C04C9">
        <w:rPr>
          <w:rStyle w:val="ezkurwreuab5ozgtqnkl"/>
          <w:rFonts w:ascii="GHEA Grapalat" w:hAnsi="GHEA Grapalat"/>
        </w:rPr>
        <w:t>Исполнитель</w:t>
      </w:r>
      <w:r w:rsidR="001802E6" w:rsidRPr="002C04C9">
        <w:rPr>
          <w:rFonts w:ascii="GHEA Grapalat" w:hAnsi="GHEA Grapalat"/>
        </w:rPr>
        <w:t xml:space="preserve"> </w:t>
      </w:r>
      <w:r w:rsidR="001802E6" w:rsidRPr="002C04C9">
        <w:rPr>
          <w:rStyle w:val="ezkurwreuab5ozgtqnkl"/>
          <w:rFonts w:ascii="GHEA Grapalat" w:hAnsi="GHEA Grapalat"/>
        </w:rPr>
        <w:t>имеет право</w:t>
      </w:r>
      <w:r w:rsidR="001802E6" w:rsidRPr="002C04C9">
        <w:rPr>
          <w:rFonts w:ascii="GHEA Grapalat" w:hAnsi="GHEA Grapalat"/>
        </w:rPr>
        <w:t xml:space="preserve"> </w:t>
      </w:r>
      <w:r w:rsidR="001802E6" w:rsidRPr="002C04C9">
        <w:rPr>
          <w:rStyle w:val="ezkurwreuab5ozgtqnkl"/>
          <w:rFonts w:ascii="GHEA Grapalat" w:hAnsi="GHEA Grapalat"/>
        </w:rPr>
        <w:t>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w:t>
      </w:r>
      <w:r w:rsidR="001802E6" w:rsidRPr="002C04C9">
        <w:rPr>
          <w:rFonts w:ascii="GHEA Grapalat" w:hAnsi="GHEA Grapalat"/>
        </w:rPr>
        <w:t xml:space="preserve"> </w:t>
      </w:r>
      <w:r w:rsidR="001802E6" w:rsidRPr="002C04C9">
        <w:rPr>
          <w:rStyle w:val="ezkurwreuab5ozgtqnkl"/>
          <w:rFonts w:ascii="GHEA Grapalat" w:hAnsi="GHEA Grapalat"/>
        </w:rPr>
        <w:t xml:space="preserve">(далее-договор факторинга). В </w:t>
      </w:r>
      <w:r w:rsidR="001802E6" w:rsidRPr="002C04C9">
        <w:rPr>
          <w:rFonts w:ascii="GHEA Grapalat" w:hAnsi="GHEA Grapalat"/>
        </w:rPr>
        <w:t xml:space="preserve">договоре факторинга должно быть предусмотрено, что: финансовый агент соглашается с тем, что при наличии оснований, предусмотренных договором, </w:t>
      </w:r>
      <w:r w:rsidR="001802E6" w:rsidRPr="002C04C9">
        <w:rPr>
          <w:rStyle w:val="ezkurwreuab5ozgtqnkl"/>
          <w:rFonts w:ascii="GHEA Grapalat" w:hAnsi="GHEA Grapalat"/>
        </w:rPr>
        <w:t>Заказчик</w:t>
      </w:r>
      <w:r w:rsidR="001802E6" w:rsidRPr="002C04C9">
        <w:rPr>
          <w:rFonts w:ascii="GHEA Grapalat" w:hAnsi="GHEA Grapalat"/>
        </w:rPr>
        <w:t xml:space="preserve"> </w:t>
      </w:r>
      <w:r w:rsidR="001802E6" w:rsidRPr="002C04C9">
        <w:rPr>
          <w:rStyle w:val="ezkurwreuab5ozgtqnkl"/>
          <w:rFonts w:ascii="GHEA Grapalat" w:hAnsi="GHEA Grapalat"/>
        </w:rPr>
        <w:t xml:space="preserve">при осуществлении платежей обеспечивает расчет и зачет штрафов и пеней </w:t>
      </w:r>
      <w:r w:rsidR="001802E6" w:rsidRPr="002C04C9">
        <w:rPr>
          <w:rFonts w:ascii="GHEA Grapalat" w:hAnsi="GHEA Grapalat"/>
          <w:color w:val="000000" w:themeColor="text1"/>
        </w:rPr>
        <w:t>Исполнителю</w:t>
      </w:r>
      <w:r w:rsidR="001802E6" w:rsidRPr="002C04C9">
        <w:rPr>
          <w:rFonts w:ascii="GHEA Grapalat" w:hAnsi="GHEA Grapalat"/>
        </w:rPr>
        <w:t xml:space="preserve"> </w:t>
      </w:r>
      <w:r w:rsidR="001802E6" w:rsidRPr="002C04C9">
        <w:rPr>
          <w:rStyle w:val="ezkurwreuab5ozgtqnkl"/>
          <w:rFonts w:ascii="GHEA Grapalat" w:hAnsi="GHEA Grapalat"/>
        </w:rPr>
        <w:t>с суммами, подлежащими уплате, независимо от</w:t>
      </w:r>
      <w:r w:rsidR="001802E6" w:rsidRPr="002C04C9">
        <w:rPr>
          <w:rFonts w:ascii="GHEA Grapalat" w:hAnsi="GHEA Grapalat"/>
        </w:rPr>
        <w:t xml:space="preserve"> </w:t>
      </w:r>
      <w:r w:rsidR="001802E6" w:rsidRPr="002C04C9">
        <w:rPr>
          <w:rStyle w:val="ezkurwreuab5ozgtqnkl"/>
          <w:rFonts w:ascii="GHEA Grapalat" w:hAnsi="GHEA Grapalat"/>
        </w:rPr>
        <w:t>того,</w:t>
      </w:r>
      <w:r w:rsidR="001802E6" w:rsidRPr="002C04C9">
        <w:rPr>
          <w:rFonts w:ascii="GHEA Grapalat" w:hAnsi="GHEA Grapalat"/>
        </w:rPr>
        <w:t xml:space="preserve"> </w:t>
      </w:r>
      <w:r w:rsidR="001802E6" w:rsidRPr="002C04C9">
        <w:rPr>
          <w:rStyle w:val="ezkurwreuab5ozgtqnkl"/>
          <w:rFonts w:ascii="GHEA Grapalat" w:hAnsi="GHEA Grapalat"/>
        </w:rPr>
        <w:t>было ли</w:t>
      </w:r>
      <w:r w:rsidR="001802E6" w:rsidRPr="002C04C9">
        <w:rPr>
          <w:rFonts w:ascii="GHEA Grapalat" w:hAnsi="GHEA Grapalat"/>
        </w:rPr>
        <w:t xml:space="preserve"> </w:t>
      </w:r>
      <w:r w:rsidR="001802E6" w:rsidRPr="002C04C9">
        <w:rPr>
          <w:rStyle w:val="ezkurwreuab5ozgtqnkl"/>
          <w:rFonts w:ascii="GHEA Grapalat" w:hAnsi="GHEA Grapalat"/>
        </w:rPr>
        <w:t>уступлено требование. При</w:t>
      </w:r>
      <w:r w:rsidR="001802E6" w:rsidRPr="002C04C9">
        <w:rPr>
          <w:rFonts w:ascii="GHEA Grapalat" w:hAnsi="GHEA Grapalat"/>
        </w:rPr>
        <w:t xml:space="preserve"> </w:t>
      </w:r>
      <w:r w:rsidR="001802E6" w:rsidRPr="002C04C9">
        <w:rPr>
          <w:rStyle w:val="ezkurwreuab5ozgtqnkl"/>
          <w:rFonts w:ascii="GHEA Grapalat" w:hAnsi="GHEA Grapalat"/>
        </w:rPr>
        <w:t>этом, в случае получения письменного уведомления об уступке требования на основании договора факторинга (Приложение N 4) Заказчик</w:t>
      </w:r>
      <w:r w:rsidR="001802E6" w:rsidRPr="002C04C9">
        <w:rPr>
          <w:rFonts w:ascii="GHEA Grapalat" w:hAnsi="GHEA Grapalat"/>
        </w:rPr>
        <w:t xml:space="preserve"> </w:t>
      </w:r>
      <w:r w:rsidR="001802E6" w:rsidRPr="002C04C9">
        <w:rPr>
          <w:rStyle w:val="ezkurwreuab5ozgtqnkl"/>
          <w:rFonts w:ascii="GHEA Grapalat" w:hAnsi="GHEA Grapalat"/>
        </w:rPr>
        <w:t>производит платеж, установленный договором, финансовому</w:t>
      </w:r>
      <w:r w:rsidR="001802E6" w:rsidRPr="002C04C9">
        <w:rPr>
          <w:rFonts w:ascii="GHEA Grapalat" w:hAnsi="GHEA Grapalat"/>
        </w:rPr>
        <w:t xml:space="preserve"> </w:t>
      </w:r>
      <w:r w:rsidR="001802E6" w:rsidRPr="002C04C9">
        <w:rPr>
          <w:rStyle w:val="ezkurwreuab5ozgtqnkl"/>
          <w:rFonts w:ascii="GHEA Grapalat" w:hAnsi="GHEA Grapalat"/>
        </w:rPr>
        <w:t>агенту, если</w:t>
      </w:r>
      <w:r w:rsidR="001802E6" w:rsidRPr="002C04C9">
        <w:rPr>
          <w:rFonts w:ascii="GHEA Grapalat" w:hAnsi="GHEA Grapalat"/>
        </w:rPr>
        <w:t xml:space="preserve"> </w:t>
      </w:r>
      <w:r w:rsidR="001802E6" w:rsidRPr="002C04C9">
        <w:rPr>
          <w:rStyle w:val="ezkurwreuab5ozgtqnkl"/>
          <w:rFonts w:ascii="GHEA Grapalat" w:hAnsi="GHEA Grapalat"/>
        </w:rPr>
        <w:t>уведомление</w:t>
      </w:r>
      <w:r w:rsidR="001802E6" w:rsidRPr="002C04C9">
        <w:rPr>
          <w:rFonts w:ascii="GHEA Grapalat" w:hAnsi="GHEA Grapalat"/>
        </w:rPr>
        <w:t xml:space="preserve"> </w:t>
      </w:r>
      <w:r w:rsidR="001802E6" w:rsidRPr="002C04C9">
        <w:rPr>
          <w:rStyle w:val="ezkurwreuab5ozgtqnkl"/>
          <w:rFonts w:ascii="GHEA Grapalat" w:hAnsi="GHEA Grapalat"/>
        </w:rPr>
        <w:t>было получено</w:t>
      </w:r>
      <w:r w:rsidR="001802E6" w:rsidRPr="002C04C9">
        <w:rPr>
          <w:rFonts w:ascii="GHEA Grapalat" w:hAnsi="GHEA Grapalat"/>
        </w:rPr>
        <w:t xml:space="preserve"> </w:t>
      </w:r>
      <w:r w:rsidR="001802E6" w:rsidRPr="002C04C9">
        <w:rPr>
          <w:rStyle w:val="ezkurwreuab5ozgtqnkl"/>
          <w:rFonts w:ascii="GHEA Grapalat" w:hAnsi="GHEA Grapalat"/>
        </w:rPr>
        <w:t xml:space="preserve">в день, предшествующий дню внесения Заказчиком платежного поручения и копии протокола в казначейскую систему уполномоченного органа. </w:t>
      </w:r>
      <w:r w:rsidR="001802E6" w:rsidRPr="002C04C9">
        <w:rPr>
          <w:rStyle w:val="ezkurwreuab5ozgtqnkl"/>
          <w:rFonts w:ascii="GHEA Grapalat" w:hAnsi="GHEA Grapalat"/>
          <w:vertAlign w:val="superscript"/>
        </w:rPr>
        <w:t>24</w:t>
      </w:r>
    </w:p>
    <w:p w14:paraId="48BCC775" w14:textId="77777777" w:rsidR="00A80BA2" w:rsidRPr="002C04C9" w:rsidRDefault="00A80BA2" w:rsidP="00076092">
      <w:pPr>
        <w:widowControl w:val="0"/>
        <w:tabs>
          <w:tab w:val="left" w:pos="1276"/>
        </w:tabs>
        <w:spacing w:after="160" w:line="360" w:lineRule="auto"/>
        <w:ind w:firstLine="567"/>
        <w:jc w:val="both"/>
        <w:rPr>
          <w:rFonts w:ascii="GHEA Grapalat" w:hAnsi="GHEA Grapalat"/>
        </w:rPr>
      </w:pPr>
      <w:r w:rsidRPr="002C04C9">
        <w:rPr>
          <w:rStyle w:val="ezkurwreuab5ozgtqnkl"/>
          <w:rFonts w:ascii="GHEA Grapalat" w:hAnsi="GHEA Grapalat"/>
          <w:vertAlign w:val="superscript"/>
        </w:rPr>
        <w:t>--------------------------------------------------------</w:t>
      </w:r>
    </w:p>
    <w:p w14:paraId="0D3C9D89" w14:textId="77777777" w:rsidR="00A80BA2" w:rsidRPr="002C04C9" w:rsidRDefault="00A80BA2" w:rsidP="00A80BA2">
      <w:pPr>
        <w:jc w:val="both"/>
        <w:rPr>
          <w:rStyle w:val="ezkurwreuab5ozgtqnkl"/>
          <w:i/>
          <w:sz w:val="20"/>
          <w:szCs w:val="20"/>
        </w:rPr>
      </w:pPr>
      <w:r w:rsidRPr="002C04C9">
        <w:rPr>
          <w:rFonts w:ascii="GHEA Grapalat" w:hAnsi="GHEA Grapalat"/>
          <w:vertAlign w:val="superscript"/>
        </w:rPr>
        <w:t xml:space="preserve">24 </w:t>
      </w:r>
      <w:r w:rsidRPr="002C04C9">
        <w:rPr>
          <w:rStyle w:val="ezkurwreuab5ozgtqnkl"/>
          <w:i/>
          <w:sz w:val="20"/>
          <w:szCs w:val="20"/>
        </w:rPr>
        <w:t>Если</w:t>
      </w:r>
      <w:r w:rsidRPr="002C04C9">
        <w:rPr>
          <w:i/>
          <w:sz w:val="20"/>
          <w:szCs w:val="20"/>
        </w:rPr>
        <w:t xml:space="preserve"> </w:t>
      </w:r>
      <w:r w:rsidRPr="002C04C9">
        <w:rPr>
          <w:rStyle w:val="ezkurwreuab5ozgtqnkl"/>
          <w:rFonts w:ascii="Sylfaen" w:hAnsi="Sylfaen"/>
          <w:i/>
          <w:sz w:val="20"/>
          <w:szCs w:val="20"/>
        </w:rPr>
        <w:t xml:space="preserve">Заказчик </w:t>
      </w:r>
      <w:r w:rsidRPr="002C04C9">
        <w:rPr>
          <w:i/>
          <w:sz w:val="20"/>
          <w:szCs w:val="20"/>
        </w:rPr>
        <w:t xml:space="preserve"> </w:t>
      </w:r>
      <w:r w:rsidRPr="002C04C9">
        <w:rPr>
          <w:rStyle w:val="ezkurwreuab5ozgtqnkl"/>
          <w:i/>
          <w:sz w:val="20"/>
          <w:szCs w:val="20"/>
        </w:rPr>
        <w:t>является</w:t>
      </w:r>
      <w:r w:rsidRPr="002C04C9">
        <w:rPr>
          <w:i/>
          <w:sz w:val="20"/>
          <w:szCs w:val="20"/>
        </w:rPr>
        <w:t xml:space="preserve"> </w:t>
      </w:r>
      <w:r w:rsidRPr="002C04C9">
        <w:rPr>
          <w:rStyle w:val="ezkurwreuab5ozgtqnkl"/>
          <w:i/>
          <w:sz w:val="20"/>
          <w:szCs w:val="20"/>
        </w:rPr>
        <w:t>заказчиком, не имеющим счета в казначействе, настоящий</w:t>
      </w:r>
      <w:r w:rsidRPr="002C04C9">
        <w:rPr>
          <w:i/>
          <w:sz w:val="20"/>
          <w:szCs w:val="20"/>
        </w:rPr>
        <w:t xml:space="preserve"> </w:t>
      </w:r>
      <w:r w:rsidRPr="002C04C9">
        <w:rPr>
          <w:rStyle w:val="ezkurwreuab5ozgtqnkl"/>
          <w:i/>
          <w:sz w:val="20"/>
          <w:szCs w:val="20"/>
        </w:rPr>
        <w:t>пункт</w:t>
      </w:r>
      <w:r w:rsidRPr="002C04C9">
        <w:rPr>
          <w:i/>
          <w:sz w:val="20"/>
          <w:szCs w:val="20"/>
        </w:rPr>
        <w:t xml:space="preserve"> </w:t>
      </w:r>
      <w:r w:rsidRPr="002C04C9">
        <w:rPr>
          <w:rStyle w:val="ezkurwreuab5ozgtqnkl"/>
          <w:i/>
          <w:sz w:val="20"/>
          <w:szCs w:val="20"/>
        </w:rPr>
        <w:t>редактируется</w:t>
      </w:r>
      <w:r w:rsidRPr="002C04C9">
        <w:rPr>
          <w:i/>
          <w:sz w:val="20"/>
          <w:szCs w:val="20"/>
        </w:rPr>
        <w:t xml:space="preserve"> </w:t>
      </w:r>
      <w:r w:rsidRPr="002C04C9">
        <w:rPr>
          <w:rStyle w:val="ezkurwreuab5ozgtqnkl"/>
          <w:i/>
          <w:sz w:val="20"/>
          <w:szCs w:val="20"/>
        </w:rPr>
        <w:t>заменив</w:t>
      </w:r>
      <w:r w:rsidRPr="002C04C9">
        <w:rPr>
          <w:i/>
          <w:sz w:val="20"/>
          <w:szCs w:val="20"/>
        </w:rPr>
        <w:t xml:space="preserve"> </w:t>
      </w:r>
      <w:r w:rsidRPr="002C04C9">
        <w:rPr>
          <w:rStyle w:val="ezkurwreuab5ozgtqnkl"/>
          <w:i/>
          <w:sz w:val="20"/>
          <w:szCs w:val="20"/>
        </w:rPr>
        <w:t>слова</w:t>
      </w:r>
      <w:r w:rsidRPr="002C04C9">
        <w:rPr>
          <w:i/>
          <w:sz w:val="20"/>
          <w:szCs w:val="20"/>
        </w:rPr>
        <w:t xml:space="preserve"> </w:t>
      </w:r>
      <w:r w:rsidRPr="002C04C9">
        <w:rPr>
          <w:rStyle w:val="ezkurwreuab5ozgtqnkl"/>
          <w:i/>
          <w:sz w:val="20"/>
          <w:szCs w:val="20"/>
        </w:rPr>
        <w:t>"внесения платежного</w:t>
      </w:r>
      <w:r w:rsidRPr="002C04C9">
        <w:rPr>
          <w:i/>
          <w:sz w:val="20"/>
          <w:szCs w:val="20"/>
        </w:rPr>
        <w:t xml:space="preserve"> </w:t>
      </w:r>
      <w:r w:rsidRPr="002C04C9">
        <w:rPr>
          <w:rStyle w:val="ezkurwreuab5ozgtqnkl"/>
          <w:i/>
          <w:sz w:val="20"/>
          <w:szCs w:val="20"/>
        </w:rPr>
        <w:t>поручения</w:t>
      </w:r>
      <w:r w:rsidRPr="002C04C9">
        <w:rPr>
          <w:i/>
          <w:sz w:val="20"/>
          <w:szCs w:val="20"/>
        </w:rPr>
        <w:t xml:space="preserve"> </w:t>
      </w:r>
      <w:r w:rsidRPr="002C04C9">
        <w:rPr>
          <w:rStyle w:val="ezkurwreuab5ozgtqnkl"/>
          <w:i/>
          <w:sz w:val="20"/>
          <w:szCs w:val="20"/>
        </w:rPr>
        <w:t>и</w:t>
      </w:r>
      <w:r w:rsidRPr="002C04C9">
        <w:rPr>
          <w:i/>
          <w:sz w:val="20"/>
          <w:szCs w:val="20"/>
        </w:rPr>
        <w:t xml:space="preserve"> </w:t>
      </w:r>
      <w:r w:rsidRPr="002C04C9">
        <w:rPr>
          <w:rStyle w:val="ezkurwreuab5ozgtqnkl"/>
          <w:i/>
          <w:sz w:val="20"/>
          <w:szCs w:val="20"/>
        </w:rPr>
        <w:t>копии</w:t>
      </w:r>
      <w:r w:rsidRPr="002C04C9">
        <w:rPr>
          <w:i/>
          <w:sz w:val="20"/>
          <w:szCs w:val="20"/>
        </w:rPr>
        <w:t xml:space="preserve"> </w:t>
      </w:r>
      <w:r w:rsidRPr="002C04C9">
        <w:rPr>
          <w:rStyle w:val="ezkurwreuab5ozgtqnkl"/>
          <w:i/>
          <w:sz w:val="20"/>
          <w:szCs w:val="20"/>
        </w:rPr>
        <w:t>протокола</w:t>
      </w:r>
      <w:r w:rsidRPr="002C04C9">
        <w:rPr>
          <w:i/>
          <w:sz w:val="20"/>
          <w:szCs w:val="20"/>
        </w:rPr>
        <w:t xml:space="preserve"> </w:t>
      </w:r>
      <w:r w:rsidRPr="002C04C9">
        <w:rPr>
          <w:rStyle w:val="ezkurwreuab5ozgtqnkl"/>
          <w:i/>
          <w:sz w:val="20"/>
          <w:szCs w:val="20"/>
        </w:rPr>
        <w:t>в</w:t>
      </w:r>
      <w:r w:rsidRPr="002C04C9">
        <w:rPr>
          <w:i/>
          <w:sz w:val="20"/>
          <w:szCs w:val="20"/>
        </w:rPr>
        <w:t xml:space="preserve"> </w:t>
      </w:r>
      <w:r w:rsidRPr="002C04C9">
        <w:rPr>
          <w:rStyle w:val="ezkurwreuab5ozgtqnkl"/>
          <w:i/>
          <w:sz w:val="20"/>
          <w:szCs w:val="20"/>
        </w:rPr>
        <w:t>казначейскую</w:t>
      </w:r>
      <w:r w:rsidRPr="002C04C9">
        <w:rPr>
          <w:i/>
          <w:sz w:val="20"/>
          <w:szCs w:val="20"/>
        </w:rPr>
        <w:t xml:space="preserve"> </w:t>
      </w:r>
      <w:r w:rsidRPr="002C04C9">
        <w:rPr>
          <w:rStyle w:val="ezkurwreuab5ozgtqnkl"/>
          <w:i/>
          <w:sz w:val="20"/>
          <w:szCs w:val="20"/>
        </w:rPr>
        <w:t>систему</w:t>
      </w:r>
      <w:r w:rsidRPr="002C04C9">
        <w:rPr>
          <w:i/>
          <w:sz w:val="20"/>
          <w:szCs w:val="20"/>
        </w:rPr>
        <w:t xml:space="preserve"> </w:t>
      </w:r>
      <w:r w:rsidRPr="002C04C9">
        <w:rPr>
          <w:rStyle w:val="ezkurwreuab5ozgtqnkl"/>
          <w:i/>
          <w:sz w:val="20"/>
          <w:szCs w:val="20"/>
        </w:rPr>
        <w:t>уполномоченного органа"</w:t>
      </w:r>
      <w:r w:rsidRPr="002C04C9">
        <w:rPr>
          <w:i/>
          <w:sz w:val="20"/>
          <w:szCs w:val="20"/>
        </w:rPr>
        <w:t xml:space="preserve"> </w:t>
      </w:r>
      <w:r w:rsidRPr="002C04C9">
        <w:rPr>
          <w:rStyle w:val="ezkurwreuab5ozgtqnkl"/>
          <w:i/>
          <w:sz w:val="20"/>
          <w:szCs w:val="20"/>
        </w:rPr>
        <w:t>словами "выдачи платежного</w:t>
      </w:r>
      <w:r w:rsidRPr="002C04C9">
        <w:rPr>
          <w:i/>
          <w:sz w:val="20"/>
          <w:szCs w:val="20"/>
        </w:rPr>
        <w:t xml:space="preserve"> </w:t>
      </w:r>
      <w:r w:rsidRPr="002C04C9">
        <w:rPr>
          <w:rStyle w:val="ezkurwreuab5ozgtqnkl"/>
          <w:i/>
          <w:sz w:val="20"/>
          <w:szCs w:val="20"/>
        </w:rPr>
        <w:t>поручения</w:t>
      </w:r>
      <w:r w:rsidRPr="002C04C9">
        <w:rPr>
          <w:i/>
          <w:sz w:val="20"/>
          <w:szCs w:val="20"/>
        </w:rPr>
        <w:t xml:space="preserve"> </w:t>
      </w:r>
      <w:r w:rsidRPr="002C04C9">
        <w:rPr>
          <w:rStyle w:val="ezkurwreuab5ozgtqnkl"/>
          <w:i/>
          <w:sz w:val="20"/>
          <w:szCs w:val="20"/>
        </w:rPr>
        <w:t>банку".</w:t>
      </w:r>
    </w:p>
    <w:p w14:paraId="697455ED" w14:textId="77777777" w:rsidR="00A80BA2" w:rsidRPr="002C04C9" w:rsidRDefault="00A80BA2">
      <w:pPr>
        <w:rPr>
          <w:rFonts w:ascii="GHEA Grapalat" w:hAnsi="GHEA Grapalat"/>
        </w:rPr>
      </w:pPr>
      <w:r w:rsidRPr="002C04C9">
        <w:rPr>
          <w:rFonts w:ascii="GHEA Grapalat" w:hAnsi="GHEA Grapalat"/>
        </w:rPr>
        <w:br w:type="page"/>
      </w:r>
    </w:p>
    <w:p w14:paraId="2F11580A" w14:textId="77777777" w:rsidR="003B2F27" w:rsidRPr="002C04C9" w:rsidRDefault="003B2F27" w:rsidP="003B2F27">
      <w:pPr>
        <w:widowControl w:val="0"/>
        <w:tabs>
          <w:tab w:val="left" w:pos="1276"/>
        </w:tabs>
        <w:spacing w:after="160" w:line="360" w:lineRule="auto"/>
        <w:ind w:firstLine="567"/>
        <w:jc w:val="both"/>
        <w:rPr>
          <w:rFonts w:ascii="GHEA Grapalat" w:hAnsi="GHEA Grapalat"/>
        </w:rPr>
      </w:pPr>
      <w:r w:rsidRPr="002C04C9">
        <w:rPr>
          <w:rFonts w:ascii="GHEA Grapalat" w:hAnsi="GHEA Grapalat"/>
        </w:rPr>
        <w:lastRenderedPageBreak/>
        <w:t>7.1</w:t>
      </w:r>
      <w:r w:rsidR="00F061E8" w:rsidRPr="002C04C9">
        <w:rPr>
          <w:rFonts w:ascii="GHEA Grapalat" w:hAnsi="GHEA Grapalat"/>
        </w:rPr>
        <w:t>3</w:t>
      </w:r>
      <w:r w:rsidRPr="002C04C9">
        <w:rPr>
          <w:rFonts w:ascii="GHEA Grapalat" w:hAnsi="GHEA Grapalat"/>
        </w:rPr>
        <w:t>.</w:t>
      </w:r>
      <w:r w:rsidRPr="002C04C9">
        <w:rPr>
          <w:rFonts w:ascii="GHEA Grapalat" w:hAnsi="GHEA Grapalat"/>
        </w:rPr>
        <w:tab/>
        <w:t xml:space="preserve">Споры, возникшие в связи с настоящим Договором, разрешаются путем переговоров. В случае недостижения согласия споры разрешаются в </w:t>
      </w:r>
      <w:r w:rsidR="008A29BA" w:rsidRPr="002C04C9">
        <w:rPr>
          <w:rFonts w:ascii="GHEA Grapalat" w:hAnsi="GHEA Grapalat"/>
        </w:rPr>
        <w:t>судебном порядке.</w:t>
      </w:r>
    </w:p>
    <w:p w14:paraId="476B4389" w14:textId="77777777" w:rsidR="003B2F27" w:rsidRPr="002C04C9" w:rsidRDefault="003B2F27" w:rsidP="003B2F27">
      <w:pPr>
        <w:widowControl w:val="0"/>
        <w:tabs>
          <w:tab w:val="left" w:pos="1276"/>
        </w:tabs>
        <w:spacing w:after="160" w:line="360" w:lineRule="auto"/>
        <w:ind w:firstLine="567"/>
        <w:jc w:val="both"/>
        <w:rPr>
          <w:rFonts w:ascii="GHEA Grapalat" w:hAnsi="GHEA Grapalat"/>
        </w:rPr>
      </w:pPr>
      <w:r w:rsidRPr="002C04C9">
        <w:rPr>
          <w:rFonts w:ascii="GHEA Grapalat" w:hAnsi="GHEA Grapalat"/>
        </w:rPr>
        <w:t>7.1</w:t>
      </w:r>
      <w:r w:rsidR="00F061E8" w:rsidRPr="002C04C9">
        <w:rPr>
          <w:rFonts w:ascii="GHEA Grapalat" w:hAnsi="GHEA Grapalat"/>
        </w:rPr>
        <w:t>4</w:t>
      </w:r>
      <w:r w:rsidRPr="002C04C9">
        <w:rPr>
          <w:rFonts w:ascii="GHEA Grapalat" w:hAnsi="GHEA Grapalat"/>
        </w:rPr>
        <w:t>.</w:t>
      </w:r>
      <w:r w:rsidRPr="002C04C9">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w:t>
      </w:r>
      <w:r w:rsidR="000E5F83" w:rsidRPr="002C04C9">
        <w:rPr>
          <w:rFonts w:ascii="GHEA Grapalat" w:hAnsi="GHEA Grapalat"/>
        </w:rPr>
        <w:t>,</w:t>
      </w:r>
      <w:r w:rsidRPr="002C04C9">
        <w:rPr>
          <w:rFonts w:ascii="GHEA Grapalat" w:hAnsi="GHEA Grapalat"/>
        </w:rPr>
        <w:t xml:space="preserve"> </w:t>
      </w:r>
      <w:r w:rsidR="000E5F83" w:rsidRPr="002C04C9">
        <w:rPr>
          <w:rFonts w:ascii="GHEA Grapalat" w:hAnsi="GHEA Grapalat"/>
        </w:rPr>
        <w:t xml:space="preserve">№ 3.1 </w:t>
      </w:r>
      <w:r w:rsidRPr="002C04C9">
        <w:rPr>
          <w:rFonts w:ascii="GHEA Grapalat" w:hAnsi="GHEA Grapalat"/>
        </w:rPr>
        <w:t>и</w:t>
      </w:r>
      <w:r w:rsidR="000E5F83" w:rsidRPr="002C04C9">
        <w:rPr>
          <w:rFonts w:ascii="GHEA Grapalat" w:hAnsi="GHEA Grapalat"/>
        </w:rPr>
        <w:t xml:space="preserve"> № 4</w:t>
      </w:r>
      <w:r w:rsidRPr="002C04C9">
        <w:rPr>
          <w:rFonts w:ascii="GHEA Grapalat" w:hAnsi="GHEA Grapalat"/>
        </w:rPr>
        <w:t xml:space="preserve"> к настоящему Договору считаются неотъемлемой частью договора, и каждой стороне предоставляется по одному экземпляру договора.</w:t>
      </w:r>
    </w:p>
    <w:p w14:paraId="790AB8AE" w14:textId="77777777" w:rsidR="003B2F27" w:rsidRPr="002C04C9" w:rsidRDefault="003B2F27" w:rsidP="003B2F27">
      <w:pPr>
        <w:widowControl w:val="0"/>
        <w:tabs>
          <w:tab w:val="left" w:pos="1276"/>
        </w:tabs>
        <w:spacing w:after="160" w:line="360" w:lineRule="auto"/>
        <w:ind w:firstLine="567"/>
        <w:jc w:val="both"/>
        <w:rPr>
          <w:rFonts w:ascii="GHEA Grapalat" w:hAnsi="GHEA Grapalat"/>
        </w:rPr>
      </w:pPr>
      <w:r w:rsidRPr="002C04C9">
        <w:rPr>
          <w:rFonts w:ascii="GHEA Grapalat" w:hAnsi="GHEA Grapalat"/>
        </w:rPr>
        <w:t>7.1</w:t>
      </w:r>
      <w:r w:rsidR="00F061E8" w:rsidRPr="002C04C9">
        <w:rPr>
          <w:rFonts w:ascii="GHEA Grapalat" w:hAnsi="GHEA Grapalat"/>
        </w:rPr>
        <w:t>5</w:t>
      </w:r>
      <w:r w:rsidRPr="002C04C9">
        <w:rPr>
          <w:rFonts w:ascii="GHEA Grapalat" w:hAnsi="GHEA Grapalat"/>
        </w:rPr>
        <w:t>.</w:t>
      </w:r>
      <w:r w:rsidRPr="002C04C9">
        <w:rPr>
          <w:rFonts w:ascii="GHEA Grapalat" w:hAnsi="GHEA Grapalat"/>
        </w:rPr>
        <w:tab/>
        <w:t>В отношении настоящего Договора применяется право Республики Армения.</w:t>
      </w:r>
    </w:p>
    <w:p w14:paraId="2B5BEA37" w14:textId="77777777" w:rsidR="003B2F27" w:rsidRPr="002C04C9" w:rsidRDefault="003B2F27" w:rsidP="003B2F27">
      <w:pPr>
        <w:widowControl w:val="0"/>
        <w:tabs>
          <w:tab w:val="left" w:pos="1276"/>
        </w:tabs>
        <w:spacing w:after="160" w:line="360" w:lineRule="auto"/>
        <w:ind w:firstLine="567"/>
        <w:jc w:val="both"/>
        <w:rPr>
          <w:rFonts w:ascii="GHEA Grapalat" w:hAnsi="GHEA Grapalat"/>
        </w:rPr>
      </w:pPr>
      <w:r w:rsidRPr="002C04C9">
        <w:rPr>
          <w:rFonts w:ascii="GHEA Grapalat" w:hAnsi="GHEA Grapalat"/>
        </w:rPr>
        <w:t>7.1</w:t>
      </w:r>
      <w:r w:rsidR="00F061E8" w:rsidRPr="002C04C9">
        <w:rPr>
          <w:rFonts w:ascii="GHEA Grapalat" w:hAnsi="GHEA Grapalat"/>
        </w:rPr>
        <w:t>6</w:t>
      </w:r>
      <w:r w:rsidRPr="002C04C9">
        <w:rPr>
          <w:rFonts w:ascii="GHEA Grapalat" w:hAnsi="GHEA Grapalat"/>
        </w:rPr>
        <w:t>.</w:t>
      </w:r>
      <w:r w:rsidRPr="002C04C9">
        <w:rPr>
          <w:rFonts w:ascii="GHEA Grapalat" w:hAnsi="GHEA Grapalat"/>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00224C7B" w:rsidRPr="002C04C9">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выполненных услуг, установленного предыдущим соглашением.</w:t>
      </w:r>
      <w:r w:rsidR="00224C7B" w:rsidRPr="002C04C9">
        <w:rPr>
          <w:color w:val="000000" w:themeColor="text1"/>
        </w:rPr>
        <w:t xml:space="preserve"> </w:t>
      </w:r>
      <w:r w:rsidRPr="002C04C9">
        <w:rPr>
          <w:rFonts w:ascii="GHEA Grapalat" w:hAnsi="GHEA Grapalat"/>
        </w:rPr>
        <w:t xml:space="preserve">Если размер выделенных для исполнения договора финансовых средств превышает </w:t>
      </w:r>
      <w:r w:rsidR="002B2DF0" w:rsidRPr="002C04C9">
        <w:rPr>
          <w:rFonts w:ascii="GHEA Grapalat" w:hAnsi="GHEA Grapalat"/>
        </w:rPr>
        <w:t>двадцатипя</w:t>
      </w:r>
      <w:r w:rsidRPr="002C04C9">
        <w:rPr>
          <w:rFonts w:ascii="GHEA Grapalat" w:hAnsi="GHEA Grapalat"/>
        </w:rPr>
        <w:t xml:space="preserve">тикратный размер базовой единицы закупок, то Заказчиком будет заключенo соглашение в случае, если представленное Исполнителем в виде неустойки </w:t>
      </w:r>
      <w:r w:rsidR="00DF0D9B" w:rsidRPr="002C04C9">
        <w:rPr>
          <w:rFonts w:ascii="GHEA Grapalat" w:hAnsi="GHEA Grapalat"/>
        </w:rPr>
        <w:t xml:space="preserve">обеспечение </w:t>
      </w:r>
      <w:r w:rsidRPr="002C04C9">
        <w:rPr>
          <w:rFonts w:ascii="GHEA Grapalat" w:hAnsi="GHEA Grapalat"/>
        </w:rPr>
        <w:t>договора заменяется гарантией или наличными деньгами, с учетом требований абзаца "б" подпункта 1</w:t>
      </w:r>
      <w:r w:rsidR="002C12AE" w:rsidRPr="002C04C9">
        <w:rPr>
          <w:rFonts w:ascii="GHEA Grapalat" w:hAnsi="GHEA Grapalat"/>
        </w:rPr>
        <w:t>7</w:t>
      </w:r>
      <w:r w:rsidRPr="002C04C9">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w:t>
      </w:r>
      <w:r w:rsidR="00DF0D9B" w:rsidRPr="002C04C9">
        <w:rPr>
          <w:rFonts w:ascii="GHEA Grapalat" w:hAnsi="GHEA Grapalat"/>
        </w:rPr>
        <w:t xml:space="preserve">обеспечения </w:t>
      </w:r>
      <w:r w:rsidRPr="002C04C9">
        <w:rPr>
          <w:rFonts w:ascii="GHEA Grapalat" w:hAnsi="GHEA Grapalat"/>
        </w:rPr>
        <w:t>договора представленн</w:t>
      </w:r>
      <w:r w:rsidR="00A27144" w:rsidRPr="002C04C9">
        <w:rPr>
          <w:rFonts w:ascii="GHEA Grapalat" w:hAnsi="GHEA Grapalat"/>
        </w:rPr>
        <w:t>ых</w:t>
      </w:r>
      <w:r w:rsidRPr="002C04C9">
        <w:rPr>
          <w:rFonts w:ascii="GHEA Grapalat" w:hAnsi="GHEA Grapalat"/>
        </w:rPr>
        <w:t xml:space="preserve"> в виде неустойки, также представляет Заказчику нов</w:t>
      </w:r>
      <w:r w:rsidR="00A15315" w:rsidRPr="002C04C9">
        <w:rPr>
          <w:rFonts w:ascii="GHEA Grapalat" w:hAnsi="GHEA Grapalat"/>
        </w:rPr>
        <w:t>ые</w:t>
      </w:r>
      <w:r w:rsidRPr="002C04C9">
        <w:rPr>
          <w:rFonts w:ascii="GHEA Grapalat" w:hAnsi="GHEA Grapalat"/>
        </w:rPr>
        <w:t xml:space="preserve"> обеспечени</w:t>
      </w:r>
      <w:r w:rsidR="00A15315" w:rsidRPr="002C04C9">
        <w:rPr>
          <w:rFonts w:ascii="GHEA Grapalat" w:hAnsi="GHEA Grapalat"/>
        </w:rPr>
        <w:t>я</w:t>
      </w:r>
      <w:r w:rsidRPr="002C04C9">
        <w:rPr>
          <w:rFonts w:ascii="GHEA Grapalat" w:hAnsi="GHEA Grapalat"/>
        </w:rPr>
        <w:t xml:space="preserve"> в течение </w:t>
      </w:r>
      <w:r w:rsidR="00DF4121" w:rsidRPr="002C04C9">
        <w:rPr>
          <w:rFonts w:ascii="GHEA Grapalat" w:hAnsi="GHEA Grapalat"/>
        </w:rPr>
        <w:t xml:space="preserve"> ----------- </w:t>
      </w:r>
      <w:r w:rsidRPr="002C04C9">
        <w:rPr>
          <w:rFonts w:ascii="GHEA Grapalat" w:hAnsi="GHEA Grapalat"/>
        </w:rPr>
        <w:t>рабочих дней со дня получения извещения о заключении соглашения. В противном случае договор расторгается Заказчиком в одностороннем порядке.</w:t>
      </w:r>
      <w:r w:rsidR="00360C67" w:rsidRPr="002C04C9">
        <w:rPr>
          <w:rFonts w:ascii="GHEA Grapalat" w:hAnsi="GHEA Grapalat"/>
          <w:vertAlign w:val="superscript"/>
        </w:rPr>
        <w:t>25</w:t>
      </w:r>
    </w:p>
    <w:p w14:paraId="00351554" w14:textId="77777777" w:rsidR="003B2F27" w:rsidRPr="002C04C9" w:rsidRDefault="003B2F27" w:rsidP="003B2F27">
      <w:pPr>
        <w:widowControl w:val="0"/>
        <w:spacing w:after="160" w:line="360" w:lineRule="auto"/>
        <w:rPr>
          <w:rFonts w:ascii="GHEA Grapalat" w:hAnsi="GHEA Grapalat"/>
        </w:rPr>
      </w:pPr>
    </w:p>
    <w:p w14:paraId="0F7FE6B9" w14:textId="77777777" w:rsidR="003B2F27" w:rsidRPr="002C04C9" w:rsidRDefault="003B2F27" w:rsidP="003B2F27">
      <w:pPr>
        <w:widowControl w:val="0"/>
        <w:spacing w:after="160" w:line="360" w:lineRule="auto"/>
        <w:jc w:val="center"/>
        <w:rPr>
          <w:rFonts w:ascii="GHEA Grapalat" w:hAnsi="GHEA Grapalat" w:cs="Sylfaen"/>
        </w:rPr>
      </w:pPr>
      <w:r w:rsidRPr="002C04C9">
        <w:rPr>
          <w:rFonts w:ascii="GHEA Grapalat" w:hAnsi="GHEA Grapalat"/>
          <w:b/>
        </w:rPr>
        <w:t>8.</w:t>
      </w:r>
      <w:r w:rsidRPr="002C04C9">
        <w:rPr>
          <w:rFonts w:ascii="GHEA Grapalat" w:hAnsi="GHEA Grapalat"/>
        </w:rPr>
        <w:t xml:space="preserve"> </w:t>
      </w:r>
      <w:r w:rsidRPr="002C04C9">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2C04C9" w14:paraId="650DCABD" w14:textId="77777777" w:rsidTr="005B7138">
        <w:trPr>
          <w:jc w:val="center"/>
        </w:trPr>
        <w:tc>
          <w:tcPr>
            <w:tcW w:w="4536" w:type="dxa"/>
          </w:tcPr>
          <w:p w14:paraId="38C30B52" w14:textId="77777777" w:rsidR="003B2F27" w:rsidRPr="002C04C9" w:rsidRDefault="003B2F27" w:rsidP="005B7138">
            <w:pPr>
              <w:widowControl w:val="0"/>
              <w:spacing w:after="160" w:line="360" w:lineRule="auto"/>
              <w:jc w:val="center"/>
              <w:rPr>
                <w:rFonts w:ascii="GHEA Grapalat" w:hAnsi="GHEA Grapalat"/>
                <w:b/>
              </w:rPr>
            </w:pPr>
            <w:r w:rsidRPr="002C04C9">
              <w:rPr>
                <w:rFonts w:ascii="GHEA Grapalat" w:hAnsi="GHEA Grapalat"/>
                <w:b/>
              </w:rPr>
              <w:t>ЗАКАЗЧИК</w:t>
            </w:r>
          </w:p>
          <w:p w14:paraId="2D960EE8" w14:textId="77777777" w:rsidR="003B2F27" w:rsidRPr="002C04C9" w:rsidRDefault="003B2F27" w:rsidP="005B7138">
            <w:pPr>
              <w:widowControl w:val="0"/>
              <w:jc w:val="center"/>
              <w:rPr>
                <w:rFonts w:ascii="GHEA Grapalat" w:hAnsi="GHEA Grapalat"/>
              </w:rPr>
            </w:pPr>
            <w:r w:rsidRPr="002C04C9">
              <w:rPr>
                <w:rFonts w:ascii="GHEA Grapalat" w:hAnsi="GHEA Grapalat"/>
              </w:rPr>
              <w:t>____________________________</w:t>
            </w:r>
          </w:p>
          <w:p w14:paraId="70C69639" w14:textId="77777777" w:rsidR="003B2F27" w:rsidRPr="002C04C9" w:rsidRDefault="003B2F27" w:rsidP="005B7138">
            <w:pPr>
              <w:widowControl w:val="0"/>
              <w:spacing w:after="160" w:line="360" w:lineRule="auto"/>
              <w:jc w:val="center"/>
              <w:rPr>
                <w:rFonts w:ascii="GHEA Grapalat" w:hAnsi="GHEA Grapalat"/>
                <w:vertAlign w:val="superscript"/>
              </w:rPr>
            </w:pPr>
            <w:r w:rsidRPr="002C04C9">
              <w:rPr>
                <w:rFonts w:ascii="GHEA Grapalat" w:hAnsi="GHEA Grapalat"/>
                <w:vertAlign w:val="superscript"/>
              </w:rPr>
              <w:t>/подпись/</w:t>
            </w:r>
          </w:p>
          <w:p w14:paraId="0D7DEE8A" w14:textId="77777777" w:rsidR="003B2F27" w:rsidRPr="002C04C9" w:rsidRDefault="003B2F27" w:rsidP="005B7138">
            <w:pPr>
              <w:widowControl w:val="0"/>
              <w:spacing w:after="160" w:line="360" w:lineRule="auto"/>
              <w:jc w:val="center"/>
              <w:rPr>
                <w:rFonts w:ascii="GHEA Grapalat" w:hAnsi="GHEA Grapalat"/>
              </w:rPr>
            </w:pPr>
          </w:p>
          <w:p w14:paraId="3334D1EA" w14:textId="77777777" w:rsidR="003B2F27" w:rsidRPr="002C04C9" w:rsidRDefault="003B2F27" w:rsidP="005B7138">
            <w:pPr>
              <w:widowControl w:val="0"/>
              <w:spacing w:after="160" w:line="360" w:lineRule="auto"/>
              <w:jc w:val="center"/>
              <w:rPr>
                <w:rFonts w:ascii="GHEA Grapalat" w:hAnsi="GHEA Grapalat"/>
              </w:rPr>
            </w:pPr>
            <w:r w:rsidRPr="002C04C9">
              <w:rPr>
                <w:rFonts w:ascii="GHEA Grapalat" w:hAnsi="GHEA Grapalat"/>
              </w:rPr>
              <w:t>М. П.</w:t>
            </w:r>
          </w:p>
        </w:tc>
        <w:tc>
          <w:tcPr>
            <w:tcW w:w="4111" w:type="dxa"/>
          </w:tcPr>
          <w:p w14:paraId="0C65D72D" w14:textId="77777777" w:rsidR="003B2F27" w:rsidRPr="002C04C9" w:rsidRDefault="003B2F27" w:rsidP="005B7138">
            <w:pPr>
              <w:widowControl w:val="0"/>
              <w:spacing w:after="160" w:line="360" w:lineRule="auto"/>
              <w:jc w:val="center"/>
              <w:rPr>
                <w:rFonts w:ascii="GHEA Grapalat" w:hAnsi="GHEA Grapalat"/>
                <w:b/>
              </w:rPr>
            </w:pPr>
            <w:r w:rsidRPr="002C04C9">
              <w:rPr>
                <w:rFonts w:ascii="GHEA Grapalat" w:hAnsi="GHEA Grapalat"/>
                <w:b/>
              </w:rPr>
              <w:t>ИСПОЛНИТЕЛЬ</w:t>
            </w:r>
          </w:p>
          <w:p w14:paraId="39FC92AB" w14:textId="77777777" w:rsidR="003B2F27" w:rsidRPr="002C04C9" w:rsidRDefault="003B2F27" w:rsidP="005B7138">
            <w:pPr>
              <w:widowControl w:val="0"/>
              <w:jc w:val="center"/>
              <w:rPr>
                <w:rFonts w:ascii="GHEA Grapalat" w:hAnsi="GHEA Grapalat"/>
              </w:rPr>
            </w:pPr>
            <w:r w:rsidRPr="002C04C9">
              <w:rPr>
                <w:rFonts w:ascii="GHEA Grapalat" w:hAnsi="GHEA Grapalat"/>
              </w:rPr>
              <w:t>____________________________</w:t>
            </w:r>
          </w:p>
          <w:p w14:paraId="2993823D" w14:textId="77777777" w:rsidR="003B2F27" w:rsidRPr="002C04C9" w:rsidRDefault="003B2F27" w:rsidP="005B7138">
            <w:pPr>
              <w:widowControl w:val="0"/>
              <w:spacing w:after="160" w:line="360" w:lineRule="auto"/>
              <w:jc w:val="center"/>
              <w:rPr>
                <w:rFonts w:ascii="GHEA Grapalat" w:hAnsi="GHEA Grapalat"/>
                <w:vertAlign w:val="superscript"/>
              </w:rPr>
            </w:pPr>
            <w:r w:rsidRPr="002C04C9">
              <w:rPr>
                <w:rFonts w:ascii="GHEA Grapalat" w:hAnsi="GHEA Grapalat"/>
                <w:vertAlign w:val="superscript"/>
              </w:rPr>
              <w:t>/подпись/</w:t>
            </w:r>
          </w:p>
          <w:p w14:paraId="1AF82904" w14:textId="77777777" w:rsidR="003B2F27" w:rsidRPr="002C04C9" w:rsidRDefault="003B2F27" w:rsidP="005B7138">
            <w:pPr>
              <w:widowControl w:val="0"/>
              <w:spacing w:after="160" w:line="360" w:lineRule="auto"/>
              <w:jc w:val="center"/>
              <w:rPr>
                <w:rFonts w:ascii="GHEA Grapalat" w:hAnsi="GHEA Grapalat"/>
              </w:rPr>
            </w:pPr>
          </w:p>
          <w:p w14:paraId="3D4A438A" w14:textId="77777777" w:rsidR="003B2F27" w:rsidRPr="002C04C9" w:rsidRDefault="003B2F27" w:rsidP="005B7138">
            <w:pPr>
              <w:widowControl w:val="0"/>
              <w:spacing w:after="160" w:line="360" w:lineRule="auto"/>
              <w:jc w:val="center"/>
              <w:rPr>
                <w:rFonts w:ascii="GHEA Grapalat" w:hAnsi="GHEA Grapalat"/>
              </w:rPr>
            </w:pPr>
            <w:r w:rsidRPr="002C04C9">
              <w:rPr>
                <w:rFonts w:ascii="GHEA Grapalat" w:hAnsi="GHEA Grapalat"/>
              </w:rPr>
              <w:t>М. П.</w:t>
            </w:r>
          </w:p>
        </w:tc>
      </w:tr>
    </w:tbl>
    <w:p w14:paraId="5D27AB0C" w14:textId="77777777" w:rsidR="003B2F27" w:rsidRPr="002C04C9" w:rsidRDefault="003B2F27" w:rsidP="003B2F27">
      <w:pPr>
        <w:widowControl w:val="0"/>
        <w:spacing w:after="160" w:line="360" w:lineRule="auto"/>
        <w:ind w:firstLine="709"/>
        <w:jc w:val="center"/>
        <w:rPr>
          <w:rFonts w:ascii="GHEA Grapalat" w:hAnsi="GHEA Grapalat"/>
          <w:b/>
        </w:rPr>
      </w:pPr>
    </w:p>
    <w:p w14:paraId="55D9C4E6" w14:textId="77777777" w:rsidR="003B2F27" w:rsidRPr="002C04C9" w:rsidRDefault="003B2F27" w:rsidP="003B2F27">
      <w:pPr>
        <w:widowControl w:val="0"/>
        <w:spacing w:after="160" w:line="360" w:lineRule="auto"/>
        <w:ind w:firstLine="567"/>
        <w:jc w:val="both"/>
        <w:rPr>
          <w:rFonts w:ascii="GHEA Grapalat" w:hAnsi="GHEA Grapalat" w:cs="Sylfaen"/>
          <w:i/>
        </w:rPr>
      </w:pPr>
      <w:r w:rsidRPr="002C04C9">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1E6387B8" w14:textId="77777777" w:rsidR="003B2F27" w:rsidRPr="002C04C9" w:rsidRDefault="00360C67" w:rsidP="00360C67">
      <w:pPr>
        <w:widowControl w:val="0"/>
        <w:autoSpaceDE w:val="0"/>
        <w:autoSpaceDN w:val="0"/>
        <w:adjustRightInd w:val="0"/>
        <w:spacing w:after="160" w:line="360" w:lineRule="auto"/>
        <w:rPr>
          <w:rFonts w:ascii="GHEA Grapalat" w:hAnsi="GHEA Grapalat" w:cs="TimesArmenianPSMT"/>
        </w:rPr>
      </w:pPr>
      <w:r w:rsidRPr="002C04C9">
        <w:rPr>
          <w:rFonts w:ascii="GHEA Grapalat" w:hAnsi="GHEA Grapalat" w:cs="TimesArmenianPSMT"/>
        </w:rPr>
        <w:t>----------------</w:t>
      </w:r>
    </w:p>
    <w:p w14:paraId="6B5A615A" w14:textId="77777777" w:rsidR="00360C67" w:rsidRPr="002C04C9" w:rsidRDefault="00360C67" w:rsidP="00360C67">
      <w:pPr>
        <w:pStyle w:val="FootnoteText"/>
        <w:jc w:val="both"/>
        <w:rPr>
          <w:rFonts w:ascii="GHEA Grapalat" w:hAnsi="GHEA Grapalat"/>
        </w:rPr>
      </w:pPr>
      <w:r w:rsidRPr="002C04C9">
        <w:rPr>
          <w:rFonts w:ascii="GHEA Grapalat" w:hAnsi="GHEA Grapalat"/>
          <w:i/>
          <w:vertAlign w:val="superscript"/>
        </w:rPr>
        <w:t>25</w:t>
      </w:r>
      <w:r w:rsidRPr="002C04C9">
        <w:rPr>
          <w:rFonts w:ascii="GHEA Grapalat" w:hAnsi="GHEA Grapalat"/>
          <w:i/>
        </w:rPr>
        <w:t xml:space="preserve"> Если Договор заключается на основании части 6 статьи 15 закона Республики Армения "О</w:t>
      </w:r>
      <w:r w:rsidRPr="002C04C9">
        <w:rPr>
          <w:rFonts w:ascii="Courier New" w:hAnsi="Courier New" w:cs="Courier New"/>
          <w:i/>
        </w:rPr>
        <w:t> </w:t>
      </w:r>
      <w:r w:rsidRPr="002C04C9">
        <w:rPr>
          <w:rFonts w:ascii="GHEA Grapalat" w:hAnsi="GHEA Grapalat"/>
          <w:i/>
        </w:rPr>
        <w:t>закупках", и цена Договора не превышает двадцатипятикратный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14:paraId="0555ACCA" w14:textId="77777777" w:rsidR="00360C67" w:rsidRPr="002C04C9" w:rsidRDefault="00360C67" w:rsidP="00360C67">
      <w:pPr>
        <w:pStyle w:val="FootnoteText"/>
        <w:ind w:firstLine="708"/>
        <w:jc w:val="both"/>
        <w:rPr>
          <w:rFonts w:ascii="GHEA Grapalat" w:hAnsi="GHEA Grapalat"/>
          <w:i/>
        </w:rPr>
      </w:pPr>
      <w:r w:rsidRPr="002C04C9">
        <w:rPr>
          <w:rFonts w:ascii="GHEA Grapalat" w:hAnsi="GHEA Grapalat"/>
          <w:i/>
        </w:rPr>
        <w:t>Настоящий пункт исключается из Договора, если Договор не заключается на основании части 6 статьи 15 закона Республики Армения "О закупках".</w:t>
      </w:r>
    </w:p>
    <w:p w14:paraId="42D274DC" w14:textId="77777777" w:rsidR="00360C67" w:rsidRPr="002C04C9" w:rsidRDefault="003A519F" w:rsidP="00360C67">
      <w:pPr>
        <w:widowControl w:val="0"/>
        <w:autoSpaceDE w:val="0"/>
        <w:autoSpaceDN w:val="0"/>
        <w:adjustRightInd w:val="0"/>
        <w:spacing w:after="160" w:line="360" w:lineRule="auto"/>
        <w:rPr>
          <w:rFonts w:ascii="GHEA Grapalat" w:hAnsi="GHEA Grapalat" w:cs="TimesArmenianPSMT"/>
          <w:sz w:val="20"/>
          <w:szCs w:val="20"/>
        </w:rPr>
      </w:pPr>
      <w:r w:rsidRPr="002C04C9">
        <w:rPr>
          <w:rStyle w:val="ezkurwreuab5ozgtqnkl"/>
          <w:rFonts w:ascii="Cambria" w:hAnsi="Cambria" w:cs="Cambria"/>
          <w:i/>
          <w:sz w:val="20"/>
          <w:szCs w:val="20"/>
        </w:rPr>
        <w:t xml:space="preserve">       </w:t>
      </w:r>
      <w:r w:rsidR="00DF4121" w:rsidRPr="002C04C9">
        <w:rPr>
          <w:rStyle w:val="ezkurwreuab5ozgtqnkl"/>
          <w:rFonts w:ascii="Cambria" w:hAnsi="Cambria" w:cs="Cambria"/>
          <w:i/>
          <w:sz w:val="20"/>
          <w:szCs w:val="20"/>
        </w:rPr>
        <w:t>Срок</w:t>
      </w:r>
      <w:r w:rsidR="00DF4121" w:rsidRPr="002C04C9">
        <w:rPr>
          <w:rStyle w:val="ezkurwreuab5ozgtqnkl"/>
          <w:i/>
          <w:sz w:val="20"/>
          <w:szCs w:val="20"/>
        </w:rPr>
        <w:t xml:space="preserve">, </w:t>
      </w:r>
      <w:r w:rsidR="00DF4121" w:rsidRPr="002C04C9">
        <w:rPr>
          <w:rStyle w:val="ezkurwreuab5ozgtqnkl"/>
          <w:rFonts w:ascii="Cambria" w:hAnsi="Cambria" w:cs="Cambria"/>
          <w:i/>
          <w:sz w:val="20"/>
          <w:szCs w:val="20"/>
        </w:rPr>
        <w:t>установленный</w:t>
      </w:r>
      <w:r w:rsidR="00DF4121" w:rsidRPr="002C04C9">
        <w:rPr>
          <w:i/>
          <w:sz w:val="20"/>
          <w:szCs w:val="20"/>
        </w:rPr>
        <w:t xml:space="preserve"> </w:t>
      </w:r>
      <w:r w:rsidR="00DF4121" w:rsidRPr="002C04C9">
        <w:rPr>
          <w:rFonts w:ascii="Cambria" w:hAnsi="Cambria"/>
          <w:i/>
          <w:sz w:val="20"/>
          <w:szCs w:val="20"/>
        </w:rPr>
        <w:t xml:space="preserve">в </w:t>
      </w:r>
      <w:r w:rsidR="00DF4121" w:rsidRPr="002C04C9">
        <w:rPr>
          <w:rStyle w:val="ezkurwreuab5ozgtqnkl"/>
          <w:i/>
          <w:sz w:val="20"/>
          <w:szCs w:val="20"/>
        </w:rPr>
        <w:t>5</w:t>
      </w:r>
      <w:r w:rsidR="00DF4121" w:rsidRPr="002C04C9">
        <w:rPr>
          <w:rStyle w:val="ezkurwreuab5ozgtqnkl"/>
          <w:rFonts w:asciiTheme="minorHAnsi" w:hAnsiTheme="minorHAnsi"/>
          <w:i/>
          <w:sz w:val="20"/>
          <w:szCs w:val="20"/>
        </w:rPr>
        <w:t>-ом</w:t>
      </w:r>
      <w:r w:rsidR="00DF4121" w:rsidRPr="002C04C9">
        <w:rPr>
          <w:i/>
          <w:sz w:val="20"/>
          <w:szCs w:val="20"/>
        </w:rPr>
        <w:t xml:space="preserve"> </w:t>
      </w:r>
      <w:r w:rsidR="00DF4121" w:rsidRPr="002C04C9">
        <w:rPr>
          <w:rStyle w:val="ezkurwreuab5ozgtqnkl"/>
          <w:rFonts w:ascii="Cambria" w:hAnsi="Cambria" w:cs="Cambria"/>
          <w:i/>
          <w:sz w:val="20"/>
          <w:szCs w:val="20"/>
        </w:rPr>
        <w:t>предложении настоящего</w:t>
      </w:r>
      <w:r w:rsidR="00DF4121" w:rsidRPr="002C04C9">
        <w:rPr>
          <w:i/>
          <w:sz w:val="20"/>
          <w:szCs w:val="20"/>
        </w:rPr>
        <w:t xml:space="preserve"> </w:t>
      </w:r>
      <w:r w:rsidR="00DF4121" w:rsidRPr="002C04C9">
        <w:rPr>
          <w:rStyle w:val="ezkurwreuab5ozgtqnkl"/>
          <w:rFonts w:ascii="Cambria" w:hAnsi="Cambria" w:cs="Cambria"/>
          <w:i/>
          <w:sz w:val="20"/>
          <w:szCs w:val="20"/>
        </w:rPr>
        <w:t>пункта</w:t>
      </w:r>
      <w:r w:rsidR="00DF4121" w:rsidRPr="002C04C9">
        <w:rPr>
          <w:i/>
          <w:sz w:val="20"/>
          <w:szCs w:val="20"/>
        </w:rPr>
        <w:t xml:space="preserve">, </w:t>
      </w:r>
      <w:r w:rsidR="00DF4121" w:rsidRPr="002C04C9">
        <w:rPr>
          <w:rStyle w:val="ezkurwreuab5ozgtqnkl"/>
          <w:rFonts w:ascii="Cambria" w:hAnsi="Cambria" w:cs="Cambria"/>
          <w:i/>
          <w:sz w:val="20"/>
          <w:szCs w:val="20"/>
        </w:rPr>
        <w:t>не</w:t>
      </w:r>
      <w:r w:rsidR="00DF4121" w:rsidRPr="002C04C9">
        <w:rPr>
          <w:i/>
          <w:sz w:val="20"/>
          <w:szCs w:val="20"/>
        </w:rPr>
        <w:t xml:space="preserve"> </w:t>
      </w:r>
      <w:r w:rsidR="00DF4121" w:rsidRPr="002C04C9">
        <w:rPr>
          <w:rStyle w:val="ezkurwreuab5ozgtqnkl"/>
          <w:rFonts w:ascii="Cambria" w:hAnsi="Cambria" w:cs="Cambria"/>
          <w:i/>
          <w:sz w:val="20"/>
          <w:szCs w:val="20"/>
        </w:rPr>
        <w:t>может</w:t>
      </w:r>
      <w:r w:rsidR="00DF4121" w:rsidRPr="002C04C9">
        <w:rPr>
          <w:rStyle w:val="ezkurwreuab5ozgtqnkl"/>
          <w:i/>
          <w:sz w:val="20"/>
          <w:szCs w:val="20"/>
        </w:rPr>
        <w:t xml:space="preserve"> </w:t>
      </w:r>
      <w:r w:rsidR="00DF4121" w:rsidRPr="002C04C9">
        <w:rPr>
          <w:rStyle w:val="ezkurwreuab5ozgtqnkl"/>
          <w:rFonts w:ascii="Cambria" w:hAnsi="Cambria" w:cs="Cambria"/>
          <w:i/>
          <w:sz w:val="20"/>
          <w:szCs w:val="20"/>
        </w:rPr>
        <w:t>быть</w:t>
      </w:r>
      <w:r w:rsidR="00DF4121" w:rsidRPr="002C04C9">
        <w:rPr>
          <w:rStyle w:val="ezkurwreuab5ozgtqnkl"/>
          <w:i/>
          <w:sz w:val="20"/>
          <w:szCs w:val="20"/>
        </w:rPr>
        <w:t xml:space="preserve"> </w:t>
      </w:r>
      <w:r w:rsidR="00DF4121" w:rsidRPr="002C04C9">
        <w:rPr>
          <w:rStyle w:val="ezkurwreuab5ozgtqnkl"/>
          <w:rFonts w:ascii="Cambria" w:hAnsi="Cambria" w:cs="Cambria"/>
          <w:i/>
          <w:sz w:val="20"/>
          <w:szCs w:val="20"/>
        </w:rPr>
        <w:t>менее</w:t>
      </w:r>
      <w:r w:rsidR="00DF4121" w:rsidRPr="002C04C9">
        <w:rPr>
          <w:i/>
          <w:sz w:val="20"/>
          <w:szCs w:val="20"/>
        </w:rPr>
        <w:t xml:space="preserve"> </w:t>
      </w:r>
      <w:r w:rsidR="00DF4121" w:rsidRPr="002C04C9">
        <w:rPr>
          <w:rStyle w:val="ezkurwreuab5ozgtqnkl"/>
          <w:i/>
          <w:sz w:val="20"/>
          <w:szCs w:val="20"/>
        </w:rPr>
        <w:t>10</w:t>
      </w:r>
      <w:r w:rsidR="00DF4121" w:rsidRPr="002C04C9">
        <w:rPr>
          <w:i/>
          <w:sz w:val="20"/>
          <w:szCs w:val="20"/>
        </w:rPr>
        <w:t xml:space="preserve"> </w:t>
      </w:r>
      <w:r w:rsidR="00DF4121" w:rsidRPr="002C04C9">
        <w:rPr>
          <w:rStyle w:val="ezkurwreuab5ozgtqnkl"/>
          <w:rFonts w:ascii="Cambria" w:hAnsi="Cambria" w:cs="Cambria"/>
          <w:i/>
          <w:sz w:val="20"/>
          <w:szCs w:val="20"/>
        </w:rPr>
        <w:t>рабочих</w:t>
      </w:r>
      <w:r w:rsidR="00DF4121" w:rsidRPr="002C04C9">
        <w:rPr>
          <w:i/>
          <w:sz w:val="20"/>
          <w:szCs w:val="20"/>
        </w:rPr>
        <w:t xml:space="preserve"> </w:t>
      </w:r>
      <w:r w:rsidR="00DF4121" w:rsidRPr="002C04C9">
        <w:rPr>
          <w:rStyle w:val="ezkurwreuab5ozgtqnkl"/>
          <w:rFonts w:ascii="Cambria" w:hAnsi="Cambria" w:cs="Cambria"/>
          <w:i/>
          <w:sz w:val="20"/>
          <w:szCs w:val="20"/>
        </w:rPr>
        <w:t>дней.</w:t>
      </w:r>
    </w:p>
    <w:p w14:paraId="1ED9ED99" w14:textId="77777777" w:rsidR="003B2F27" w:rsidRPr="002C04C9" w:rsidRDefault="003B2F27" w:rsidP="003B2F27">
      <w:pPr>
        <w:rPr>
          <w:rFonts w:ascii="GHEA Grapalat" w:hAnsi="GHEA Grapalat"/>
        </w:rPr>
      </w:pPr>
      <w:r w:rsidRPr="002C04C9">
        <w:rPr>
          <w:rFonts w:ascii="GHEA Grapalat" w:hAnsi="GHEA Grapalat"/>
        </w:rPr>
        <w:br w:type="page"/>
      </w:r>
      <w:r w:rsidR="00360C67" w:rsidRPr="002C04C9">
        <w:rPr>
          <w:rFonts w:ascii="GHEA Grapalat" w:hAnsi="GHEA Grapalat"/>
        </w:rPr>
        <w:lastRenderedPageBreak/>
        <w:t>--</w:t>
      </w:r>
    </w:p>
    <w:p w14:paraId="297CB99C" w14:textId="77777777" w:rsidR="003B2F27" w:rsidRPr="002C04C9" w:rsidRDefault="003B2F27" w:rsidP="003B2F27">
      <w:pPr>
        <w:widowControl w:val="0"/>
        <w:spacing w:after="160" w:line="360" w:lineRule="auto"/>
        <w:jc w:val="right"/>
        <w:rPr>
          <w:rFonts w:ascii="GHEA Grapalat" w:hAnsi="GHEA Grapalat"/>
          <w:i/>
        </w:rPr>
      </w:pPr>
      <w:r w:rsidRPr="002C04C9">
        <w:rPr>
          <w:rFonts w:ascii="GHEA Grapalat" w:hAnsi="GHEA Grapalat"/>
          <w:i/>
        </w:rPr>
        <w:t>Приложение № 1</w:t>
      </w:r>
    </w:p>
    <w:p w14:paraId="30E963E6" w14:textId="43DB0DD1" w:rsidR="003B2F27" w:rsidRPr="002C04C9" w:rsidRDefault="003B2F27" w:rsidP="003B2F27">
      <w:pPr>
        <w:widowControl w:val="0"/>
        <w:spacing w:after="160" w:line="360" w:lineRule="auto"/>
        <w:jc w:val="right"/>
        <w:rPr>
          <w:rFonts w:ascii="GHEA Grapalat" w:hAnsi="GHEA Grapalat"/>
          <w:i/>
        </w:rPr>
      </w:pPr>
      <w:r w:rsidRPr="002C04C9">
        <w:rPr>
          <w:rFonts w:ascii="GHEA Grapalat" w:hAnsi="GHEA Grapalat"/>
          <w:i/>
        </w:rPr>
        <w:t xml:space="preserve">к Договору под кодом </w:t>
      </w:r>
      <w:r w:rsidR="007D6B26">
        <w:rPr>
          <w:rFonts w:ascii="GHEA Grapalat" w:hAnsi="GHEA Grapalat"/>
          <w:i/>
        </w:rPr>
        <w:t xml:space="preserve"> </w:t>
      </w:r>
      <w:r w:rsidR="007D6B26" w:rsidRPr="002C04C9">
        <w:rPr>
          <w:rFonts w:ascii="GHEA Grapalat" w:hAnsi="GHEA Grapalat"/>
          <w:b/>
        </w:rPr>
        <w:t>HFF-NTsDzB-2025/</w:t>
      </w:r>
      <w:r w:rsidR="007D6B26" w:rsidRPr="002C04C9">
        <w:rPr>
          <w:rFonts w:ascii="GHEA Grapalat" w:hAnsi="GHEA Grapalat"/>
          <w:b/>
          <w:i/>
        </w:rPr>
        <w:t>5</w:t>
      </w:r>
      <w:r w:rsidRPr="002C04C9">
        <w:rPr>
          <w:rFonts w:ascii="GHEA Grapalat" w:hAnsi="GHEA Grapalat"/>
          <w:i/>
        </w:rPr>
        <w:br/>
        <w:t>заключенному "</w:t>
      </w:r>
      <w:r w:rsidRPr="002C04C9">
        <w:rPr>
          <w:rFonts w:ascii="GHEA Grapalat" w:hAnsi="GHEA Grapalat"/>
          <w:i/>
        </w:rPr>
        <w:tab/>
        <w:t>"</w:t>
      </w:r>
      <w:r w:rsidRPr="002C04C9">
        <w:rPr>
          <w:rFonts w:ascii="GHEA Grapalat" w:hAnsi="GHEA Grapalat"/>
          <w:i/>
        </w:rPr>
        <w:tab/>
        <w:t>20</w:t>
      </w:r>
      <w:r w:rsidR="007D6B26">
        <w:rPr>
          <w:rFonts w:ascii="GHEA Grapalat" w:hAnsi="GHEA Grapalat"/>
          <w:i/>
        </w:rPr>
        <w:t>25</w:t>
      </w:r>
      <w:r w:rsidRPr="002C04C9">
        <w:rPr>
          <w:rFonts w:ascii="GHEA Grapalat" w:hAnsi="GHEA Grapalat"/>
          <w:i/>
        </w:rPr>
        <w:tab/>
        <w:t>г.</w:t>
      </w:r>
    </w:p>
    <w:p w14:paraId="04AA3A50" w14:textId="77777777" w:rsidR="003B2F27" w:rsidRPr="002C04C9" w:rsidRDefault="003B2F27" w:rsidP="003B2F27">
      <w:pPr>
        <w:widowControl w:val="0"/>
        <w:spacing w:after="160" w:line="360" w:lineRule="auto"/>
        <w:jc w:val="center"/>
        <w:rPr>
          <w:rFonts w:ascii="GHEA Grapalat" w:hAnsi="GHEA Grapalat"/>
        </w:rPr>
      </w:pPr>
    </w:p>
    <w:p w14:paraId="118BB4AE" w14:textId="77777777" w:rsidR="003B2F27" w:rsidRPr="002C04C9" w:rsidRDefault="003B2F27" w:rsidP="003B2F27">
      <w:pPr>
        <w:widowControl w:val="0"/>
        <w:spacing w:after="160" w:line="360" w:lineRule="auto"/>
        <w:jc w:val="center"/>
        <w:rPr>
          <w:rFonts w:ascii="GHEA Grapalat" w:hAnsi="GHEA Grapalat"/>
        </w:rPr>
      </w:pPr>
      <w:r w:rsidRPr="002C04C9">
        <w:rPr>
          <w:rFonts w:ascii="GHEA Grapalat" w:hAnsi="GHEA Grapalat"/>
        </w:rPr>
        <w:t>ТЕХНИЧЕСКАЯ ХАРАКТЕРИСТИКА-ГРАФИК ЗАКУПКИ</w:t>
      </w:r>
      <w:r w:rsidRPr="002C04C9">
        <w:rPr>
          <w:rStyle w:val="FootnoteReference"/>
          <w:rFonts w:ascii="GHEA Grapalat" w:hAnsi="GHEA Grapalat"/>
        </w:rPr>
        <w:footnoteReference w:customMarkFollows="1" w:id="23"/>
        <w:t>*</w:t>
      </w:r>
    </w:p>
    <w:p w14:paraId="413259AA" w14:textId="77777777" w:rsidR="007D6B26" w:rsidRPr="00AD29CE" w:rsidRDefault="007D6B26" w:rsidP="007D6B26">
      <w:pPr>
        <w:widowControl w:val="0"/>
        <w:spacing w:after="160" w:line="360" w:lineRule="auto"/>
        <w:jc w:val="right"/>
        <w:rPr>
          <w:rFonts w:ascii="GHEA Grapalat" w:hAnsi="GHEA Grapalat"/>
        </w:rPr>
      </w:pPr>
      <w:r w:rsidRPr="00AD29CE">
        <w:rPr>
          <w:rFonts w:ascii="GHEA Grapalat" w:hAnsi="GHEA Grapalat"/>
        </w:rPr>
        <w:t>драмов 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5"/>
        <w:gridCol w:w="1512"/>
        <w:gridCol w:w="1516"/>
        <w:gridCol w:w="972"/>
        <w:gridCol w:w="1097"/>
        <w:gridCol w:w="692"/>
        <w:gridCol w:w="931"/>
        <w:gridCol w:w="1032"/>
      </w:tblGrid>
      <w:tr w:rsidR="007D6B26" w:rsidRPr="007B29D3" w14:paraId="6AB8D199" w14:textId="77777777" w:rsidTr="002338FF">
        <w:tc>
          <w:tcPr>
            <w:tcW w:w="5000" w:type="pct"/>
            <w:gridSpan w:val="8"/>
          </w:tcPr>
          <w:p w14:paraId="43A6A29A" w14:textId="77777777" w:rsidR="007D6B26" w:rsidRPr="007B29D3" w:rsidRDefault="007D6B26" w:rsidP="002338FF">
            <w:pPr>
              <w:widowControl w:val="0"/>
              <w:spacing w:after="120"/>
              <w:jc w:val="center"/>
              <w:rPr>
                <w:rFonts w:ascii="Sylfaen" w:hAnsi="Sylfaen"/>
                <w:sz w:val="20"/>
              </w:rPr>
            </w:pPr>
            <w:r w:rsidRPr="007B29D3">
              <w:rPr>
                <w:rFonts w:ascii="Sylfaen" w:hAnsi="Sylfaen"/>
                <w:sz w:val="20"/>
              </w:rPr>
              <w:t>Услуги</w:t>
            </w:r>
          </w:p>
        </w:tc>
      </w:tr>
      <w:tr w:rsidR="007D6B26" w:rsidRPr="007B29D3" w14:paraId="3EDD70B8" w14:textId="77777777" w:rsidTr="002338FF">
        <w:trPr>
          <w:trHeight w:val="219"/>
        </w:trPr>
        <w:tc>
          <w:tcPr>
            <w:tcW w:w="826" w:type="pct"/>
            <w:vMerge w:val="restart"/>
            <w:vAlign w:val="center"/>
          </w:tcPr>
          <w:p w14:paraId="4F4DCAC0" w14:textId="77777777" w:rsidR="007D6B26" w:rsidRPr="008A3BB1" w:rsidRDefault="007D6B26" w:rsidP="002338FF">
            <w:pPr>
              <w:widowControl w:val="0"/>
              <w:spacing w:after="120"/>
              <w:jc w:val="center"/>
              <w:rPr>
                <w:rFonts w:ascii="Sylfaen" w:hAnsi="Sylfaen"/>
                <w:sz w:val="18"/>
              </w:rPr>
            </w:pPr>
            <w:r w:rsidRPr="008A3BB1">
              <w:rPr>
                <w:rFonts w:ascii="Sylfaen" w:hAnsi="Sylfaen"/>
                <w:sz w:val="18"/>
              </w:rPr>
              <w:t>номер предусмотренного приглашением лота</w:t>
            </w:r>
          </w:p>
        </w:tc>
        <w:tc>
          <w:tcPr>
            <w:tcW w:w="814" w:type="pct"/>
            <w:vMerge w:val="restart"/>
            <w:vAlign w:val="center"/>
          </w:tcPr>
          <w:p w14:paraId="7667FE5D" w14:textId="77777777" w:rsidR="007D6B26" w:rsidRPr="008A3BB1" w:rsidRDefault="007D6B26" w:rsidP="002338FF">
            <w:pPr>
              <w:widowControl w:val="0"/>
              <w:spacing w:after="120"/>
              <w:jc w:val="center"/>
              <w:rPr>
                <w:rFonts w:ascii="Sylfaen" w:hAnsi="Sylfaen"/>
                <w:sz w:val="18"/>
              </w:rPr>
            </w:pPr>
            <w:r w:rsidRPr="008A3BB1">
              <w:rPr>
                <w:rFonts w:ascii="Sylfaen" w:hAnsi="Sylfaen"/>
                <w:sz w:val="18"/>
              </w:rPr>
              <w:t>промежуточный код, предусмотренный планом закупок по классификации ЕЗК (CPV)</w:t>
            </w:r>
          </w:p>
        </w:tc>
        <w:tc>
          <w:tcPr>
            <w:tcW w:w="816" w:type="pct"/>
            <w:vMerge w:val="restart"/>
            <w:vAlign w:val="center"/>
          </w:tcPr>
          <w:p w14:paraId="0E963517" w14:textId="77777777" w:rsidR="007D6B26" w:rsidRPr="008A3BB1" w:rsidRDefault="007D6B26" w:rsidP="002338FF">
            <w:pPr>
              <w:widowControl w:val="0"/>
              <w:spacing w:after="120"/>
              <w:jc w:val="center"/>
              <w:rPr>
                <w:rFonts w:ascii="Sylfaen" w:hAnsi="Sylfaen"/>
                <w:sz w:val="18"/>
              </w:rPr>
            </w:pPr>
            <w:r w:rsidRPr="008A3BB1">
              <w:rPr>
                <w:rFonts w:ascii="Sylfaen" w:hAnsi="Sylfaen"/>
                <w:sz w:val="18"/>
              </w:rPr>
              <w:t>техническая характеристика</w:t>
            </w:r>
          </w:p>
        </w:tc>
        <w:tc>
          <w:tcPr>
            <w:tcW w:w="523" w:type="pct"/>
            <w:vMerge w:val="restart"/>
            <w:vAlign w:val="center"/>
          </w:tcPr>
          <w:p w14:paraId="337F7E36" w14:textId="77777777" w:rsidR="007D6B26" w:rsidRPr="008A3BB1" w:rsidRDefault="007D6B26" w:rsidP="002338FF">
            <w:pPr>
              <w:widowControl w:val="0"/>
              <w:spacing w:after="120"/>
              <w:jc w:val="center"/>
              <w:rPr>
                <w:rFonts w:ascii="Sylfaen" w:hAnsi="Sylfaen"/>
                <w:sz w:val="18"/>
              </w:rPr>
            </w:pPr>
            <w:r w:rsidRPr="008A3BB1">
              <w:rPr>
                <w:rFonts w:ascii="Sylfaen" w:hAnsi="Sylfaen"/>
                <w:sz w:val="18"/>
              </w:rPr>
              <w:t>единица измерения</w:t>
            </w:r>
          </w:p>
        </w:tc>
        <w:tc>
          <w:tcPr>
            <w:tcW w:w="591" w:type="pct"/>
            <w:vMerge w:val="restart"/>
            <w:vAlign w:val="center"/>
          </w:tcPr>
          <w:p w14:paraId="3D19A2B4" w14:textId="77777777" w:rsidR="007D6B26" w:rsidRPr="008A3BB1" w:rsidRDefault="007D6B26" w:rsidP="002338FF">
            <w:pPr>
              <w:widowControl w:val="0"/>
              <w:spacing w:after="120"/>
              <w:jc w:val="center"/>
              <w:rPr>
                <w:rFonts w:ascii="Sylfaen" w:hAnsi="Sylfaen"/>
                <w:sz w:val="18"/>
              </w:rPr>
            </w:pPr>
            <w:r w:rsidRPr="008A3BB1">
              <w:rPr>
                <w:rFonts w:ascii="Sylfaen" w:hAnsi="Sylfaen"/>
                <w:sz w:val="18"/>
              </w:rPr>
              <w:t>общая цена/драмов РА</w:t>
            </w:r>
          </w:p>
        </w:tc>
        <w:tc>
          <w:tcPr>
            <w:tcW w:w="373" w:type="pct"/>
            <w:vMerge w:val="restart"/>
            <w:vAlign w:val="center"/>
          </w:tcPr>
          <w:p w14:paraId="1B839900" w14:textId="77777777" w:rsidR="007D6B26" w:rsidRPr="008A3BB1" w:rsidRDefault="007D6B26" w:rsidP="002338FF">
            <w:pPr>
              <w:widowControl w:val="0"/>
              <w:spacing w:after="120"/>
              <w:jc w:val="center"/>
              <w:rPr>
                <w:rFonts w:ascii="Sylfaen" w:hAnsi="Sylfaen"/>
                <w:sz w:val="18"/>
              </w:rPr>
            </w:pPr>
            <w:r w:rsidRPr="008A3BB1">
              <w:rPr>
                <w:rFonts w:ascii="Sylfaen" w:hAnsi="Sylfaen"/>
                <w:sz w:val="18"/>
              </w:rPr>
              <w:t>общий объем</w:t>
            </w:r>
          </w:p>
        </w:tc>
        <w:tc>
          <w:tcPr>
            <w:tcW w:w="1057" w:type="pct"/>
            <w:gridSpan w:val="2"/>
            <w:vAlign w:val="center"/>
          </w:tcPr>
          <w:p w14:paraId="22916507" w14:textId="77777777" w:rsidR="007D6B26" w:rsidRPr="008A3BB1" w:rsidRDefault="007D6B26" w:rsidP="002338FF">
            <w:pPr>
              <w:widowControl w:val="0"/>
              <w:spacing w:after="120"/>
              <w:jc w:val="center"/>
              <w:rPr>
                <w:rFonts w:ascii="Sylfaen" w:hAnsi="Sylfaen"/>
                <w:sz w:val="18"/>
              </w:rPr>
            </w:pPr>
            <w:r w:rsidRPr="008A3BB1">
              <w:rPr>
                <w:rFonts w:ascii="Sylfaen" w:hAnsi="Sylfaen"/>
                <w:sz w:val="18"/>
              </w:rPr>
              <w:t>предоставления</w:t>
            </w:r>
          </w:p>
        </w:tc>
      </w:tr>
      <w:tr w:rsidR="007D6B26" w:rsidRPr="007B29D3" w14:paraId="07E16139" w14:textId="77777777" w:rsidTr="002338FF">
        <w:trPr>
          <w:trHeight w:val="445"/>
        </w:trPr>
        <w:tc>
          <w:tcPr>
            <w:tcW w:w="826" w:type="pct"/>
            <w:vMerge/>
            <w:vAlign w:val="center"/>
          </w:tcPr>
          <w:p w14:paraId="503A1F01" w14:textId="77777777" w:rsidR="007D6B26" w:rsidRPr="008A3BB1" w:rsidRDefault="007D6B26" w:rsidP="002338FF">
            <w:pPr>
              <w:jc w:val="center"/>
              <w:rPr>
                <w:rFonts w:ascii="Sylfaen" w:hAnsi="Sylfaen"/>
                <w:sz w:val="18"/>
                <w:szCs w:val="18"/>
              </w:rPr>
            </w:pPr>
          </w:p>
        </w:tc>
        <w:tc>
          <w:tcPr>
            <w:tcW w:w="814" w:type="pct"/>
            <w:vMerge/>
            <w:vAlign w:val="center"/>
          </w:tcPr>
          <w:p w14:paraId="60C4533C" w14:textId="77777777" w:rsidR="007D6B26" w:rsidRPr="008A3BB1" w:rsidRDefault="007D6B26" w:rsidP="002338FF">
            <w:pPr>
              <w:jc w:val="center"/>
              <w:rPr>
                <w:rFonts w:ascii="Sylfaen" w:hAnsi="Sylfaen"/>
                <w:sz w:val="18"/>
                <w:szCs w:val="18"/>
              </w:rPr>
            </w:pPr>
          </w:p>
        </w:tc>
        <w:tc>
          <w:tcPr>
            <w:tcW w:w="816" w:type="pct"/>
            <w:vMerge/>
            <w:vAlign w:val="center"/>
          </w:tcPr>
          <w:p w14:paraId="66BA17E2" w14:textId="77777777" w:rsidR="007D6B26" w:rsidRPr="008A3BB1" w:rsidRDefault="007D6B26" w:rsidP="002338FF">
            <w:pPr>
              <w:jc w:val="center"/>
              <w:rPr>
                <w:rFonts w:ascii="Sylfaen" w:hAnsi="Sylfaen"/>
                <w:sz w:val="18"/>
                <w:szCs w:val="18"/>
              </w:rPr>
            </w:pPr>
          </w:p>
        </w:tc>
        <w:tc>
          <w:tcPr>
            <w:tcW w:w="523" w:type="pct"/>
            <w:vMerge/>
            <w:vAlign w:val="center"/>
          </w:tcPr>
          <w:p w14:paraId="0C33394F" w14:textId="77777777" w:rsidR="007D6B26" w:rsidRPr="008A3BB1" w:rsidRDefault="007D6B26" w:rsidP="002338FF">
            <w:pPr>
              <w:jc w:val="center"/>
              <w:rPr>
                <w:rFonts w:ascii="Sylfaen" w:hAnsi="Sylfaen"/>
                <w:sz w:val="18"/>
                <w:szCs w:val="18"/>
              </w:rPr>
            </w:pPr>
          </w:p>
        </w:tc>
        <w:tc>
          <w:tcPr>
            <w:tcW w:w="591" w:type="pct"/>
            <w:vMerge/>
            <w:vAlign w:val="center"/>
          </w:tcPr>
          <w:p w14:paraId="242A3703" w14:textId="77777777" w:rsidR="007D6B26" w:rsidRPr="008A3BB1" w:rsidRDefault="007D6B26" w:rsidP="002338FF">
            <w:pPr>
              <w:jc w:val="center"/>
              <w:rPr>
                <w:rFonts w:ascii="Sylfaen" w:hAnsi="Sylfaen"/>
                <w:sz w:val="18"/>
                <w:szCs w:val="18"/>
              </w:rPr>
            </w:pPr>
          </w:p>
        </w:tc>
        <w:tc>
          <w:tcPr>
            <w:tcW w:w="373" w:type="pct"/>
            <w:vMerge/>
            <w:vAlign w:val="center"/>
          </w:tcPr>
          <w:p w14:paraId="028D211F" w14:textId="77777777" w:rsidR="007D6B26" w:rsidRPr="008A3BB1" w:rsidRDefault="007D6B26" w:rsidP="002338FF">
            <w:pPr>
              <w:jc w:val="center"/>
              <w:rPr>
                <w:rFonts w:ascii="Sylfaen" w:hAnsi="Sylfaen"/>
                <w:sz w:val="18"/>
                <w:szCs w:val="18"/>
              </w:rPr>
            </w:pPr>
          </w:p>
        </w:tc>
        <w:tc>
          <w:tcPr>
            <w:tcW w:w="501" w:type="pct"/>
            <w:vAlign w:val="center"/>
          </w:tcPr>
          <w:p w14:paraId="7B3C4A1F" w14:textId="77777777" w:rsidR="007D6B26" w:rsidRPr="008A3BB1" w:rsidRDefault="007D6B26" w:rsidP="002338FF">
            <w:pPr>
              <w:widowControl w:val="0"/>
              <w:spacing w:after="120"/>
              <w:jc w:val="center"/>
              <w:rPr>
                <w:rFonts w:ascii="Sylfaen" w:hAnsi="Sylfaen"/>
                <w:sz w:val="18"/>
              </w:rPr>
            </w:pPr>
            <w:r w:rsidRPr="008A3BB1">
              <w:rPr>
                <w:rFonts w:ascii="Sylfaen" w:hAnsi="Sylfaen"/>
                <w:sz w:val="18"/>
              </w:rPr>
              <w:t>адрес</w:t>
            </w:r>
          </w:p>
        </w:tc>
        <w:tc>
          <w:tcPr>
            <w:tcW w:w="556" w:type="pct"/>
            <w:vAlign w:val="center"/>
          </w:tcPr>
          <w:p w14:paraId="52F47961" w14:textId="77777777" w:rsidR="007D6B26" w:rsidRPr="008A3BB1" w:rsidRDefault="007D6B26" w:rsidP="002338FF">
            <w:pPr>
              <w:widowControl w:val="0"/>
              <w:spacing w:after="120"/>
              <w:jc w:val="center"/>
              <w:rPr>
                <w:rFonts w:ascii="Sylfaen" w:hAnsi="Sylfaen"/>
                <w:sz w:val="18"/>
              </w:rPr>
            </w:pPr>
            <w:r w:rsidRPr="008A3BB1">
              <w:rPr>
                <w:rFonts w:ascii="Sylfaen" w:hAnsi="Sylfaen"/>
                <w:sz w:val="18"/>
              </w:rPr>
              <w:t>срок</w:t>
            </w:r>
          </w:p>
        </w:tc>
      </w:tr>
      <w:tr w:rsidR="007D6B26" w:rsidRPr="00E21101" w14:paraId="10137ECA" w14:textId="77777777" w:rsidTr="002338FF">
        <w:trPr>
          <w:trHeight w:val="1385"/>
        </w:trPr>
        <w:tc>
          <w:tcPr>
            <w:tcW w:w="826" w:type="pct"/>
            <w:vAlign w:val="center"/>
          </w:tcPr>
          <w:p w14:paraId="6C5B7928" w14:textId="77777777" w:rsidR="007D6B26" w:rsidRPr="007B29D3" w:rsidRDefault="007D6B26" w:rsidP="002338FF">
            <w:pPr>
              <w:widowControl w:val="0"/>
              <w:jc w:val="center"/>
              <w:rPr>
                <w:rFonts w:ascii="Sylfaen" w:hAnsi="Sylfaen"/>
                <w:sz w:val="20"/>
              </w:rPr>
            </w:pPr>
            <w:r w:rsidRPr="007B29D3">
              <w:rPr>
                <w:rFonts w:ascii="Sylfaen" w:hAnsi="Sylfaen"/>
                <w:sz w:val="20"/>
              </w:rPr>
              <w:t>1</w:t>
            </w:r>
          </w:p>
        </w:tc>
        <w:tc>
          <w:tcPr>
            <w:tcW w:w="814" w:type="pct"/>
            <w:vAlign w:val="center"/>
          </w:tcPr>
          <w:p w14:paraId="0C43EF3E" w14:textId="77777777" w:rsidR="007D6B26" w:rsidRPr="00A70A6F" w:rsidRDefault="007D6B26" w:rsidP="002338FF">
            <w:pPr>
              <w:jc w:val="center"/>
              <w:rPr>
                <w:rFonts w:ascii="Sylfaen" w:hAnsi="Sylfaen"/>
                <w:sz w:val="20"/>
                <w:szCs w:val="20"/>
                <w:lang w:val="en-GB"/>
              </w:rPr>
            </w:pPr>
            <w:r>
              <w:rPr>
                <w:rFonts w:ascii="Sylfaen" w:hAnsi="Sylfaen"/>
                <w:sz w:val="18"/>
                <w:szCs w:val="20"/>
              </w:rPr>
              <w:t>71241200</w:t>
            </w:r>
            <w:r>
              <w:rPr>
                <w:rFonts w:ascii="Sylfaen" w:hAnsi="Sylfaen"/>
                <w:sz w:val="18"/>
                <w:szCs w:val="20"/>
                <w:lang w:val="en-GB"/>
              </w:rPr>
              <w:t>/01</w:t>
            </w:r>
          </w:p>
        </w:tc>
        <w:tc>
          <w:tcPr>
            <w:tcW w:w="816" w:type="pct"/>
            <w:vAlign w:val="center"/>
          </w:tcPr>
          <w:p w14:paraId="253DCCCE" w14:textId="77777777" w:rsidR="007D6B26" w:rsidRPr="002E6DC4" w:rsidRDefault="007D6B26" w:rsidP="002338FF">
            <w:pPr>
              <w:pStyle w:val="ListParagraph"/>
              <w:ind w:left="-90" w:firstLine="360"/>
              <w:jc w:val="center"/>
              <w:rPr>
                <w:rFonts w:ascii="Sylfaen" w:hAnsi="Sylfaen"/>
                <w:sz w:val="18"/>
              </w:rPr>
            </w:pPr>
            <w:r w:rsidRPr="002E6DC4">
              <w:rPr>
                <w:rFonts w:ascii="Sylfaen" w:hAnsi="Sylfaen"/>
                <w:sz w:val="18"/>
              </w:rPr>
              <w:t xml:space="preserve">Консультационные услуги по разработке проектно-сметной документации </w:t>
            </w:r>
            <w:r w:rsidRPr="00D74950">
              <w:rPr>
                <w:rFonts w:ascii="Sylfaen" w:hAnsi="Sylfaen"/>
                <w:sz w:val="18"/>
              </w:rPr>
              <w:t>реконструкции спортивного комплекса «Арнар» в общине Иджеван, Тавушский район</w:t>
            </w:r>
          </w:p>
        </w:tc>
        <w:tc>
          <w:tcPr>
            <w:tcW w:w="523" w:type="pct"/>
            <w:vAlign w:val="center"/>
          </w:tcPr>
          <w:p w14:paraId="4EE6C5EA" w14:textId="77777777" w:rsidR="007D6B26" w:rsidRPr="007B29D3" w:rsidRDefault="007D6B26" w:rsidP="002338FF">
            <w:pPr>
              <w:widowControl w:val="0"/>
              <w:jc w:val="center"/>
              <w:rPr>
                <w:rFonts w:ascii="Sylfaen" w:hAnsi="Sylfaen"/>
                <w:sz w:val="20"/>
              </w:rPr>
            </w:pPr>
            <w:r w:rsidRPr="007B29D3">
              <w:rPr>
                <w:rFonts w:ascii="Sylfaen" w:hAnsi="Sylfaen"/>
                <w:sz w:val="20"/>
              </w:rPr>
              <w:t>драм</w:t>
            </w:r>
          </w:p>
        </w:tc>
        <w:tc>
          <w:tcPr>
            <w:tcW w:w="591" w:type="pct"/>
            <w:vAlign w:val="center"/>
          </w:tcPr>
          <w:p w14:paraId="06437C00" w14:textId="77777777" w:rsidR="007D6B26" w:rsidRPr="00C57CE5" w:rsidRDefault="007D6B26" w:rsidP="002338FF">
            <w:pPr>
              <w:jc w:val="center"/>
              <w:rPr>
                <w:rFonts w:ascii="Sylfaen" w:hAnsi="Sylfaen"/>
                <w:sz w:val="18"/>
                <w:szCs w:val="20"/>
                <w:lang w:val="hy-AM"/>
              </w:rPr>
            </w:pPr>
            <w:r>
              <w:rPr>
                <w:rFonts w:ascii="Sylfaen" w:hAnsi="Sylfaen"/>
                <w:sz w:val="18"/>
                <w:szCs w:val="20"/>
              </w:rPr>
              <w:t>45</w:t>
            </w:r>
            <w:r w:rsidRPr="00C57CE5">
              <w:rPr>
                <w:rFonts w:ascii="Sylfaen" w:hAnsi="Sylfaen"/>
                <w:sz w:val="18"/>
                <w:szCs w:val="20"/>
                <w:lang w:val="hy-AM"/>
              </w:rPr>
              <w:t>,</w:t>
            </w:r>
            <w:r>
              <w:rPr>
                <w:rFonts w:ascii="Sylfaen" w:hAnsi="Sylfaen"/>
                <w:sz w:val="18"/>
                <w:szCs w:val="20"/>
                <w:lang w:val="hy-AM"/>
              </w:rPr>
              <w:t>0</w:t>
            </w:r>
            <w:r w:rsidRPr="00C57CE5">
              <w:rPr>
                <w:rFonts w:ascii="Sylfaen" w:hAnsi="Sylfaen"/>
                <w:sz w:val="18"/>
                <w:szCs w:val="20"/>
                <w:lang w:val="hy-AM"/>
              </w:rPr>
              <w:t>00,000</w:t>
            </w:r>
          </w:p>
          <w:p w14:paraId="65F8C53E" w14:textId="77777777" w:rsidR="007D6B26" w:rsidRPr="00193FAA" w:rsidRDefault="007D6B26" w:rsidP="002338FF">
            <w:pPr>
              <w:widowControl w:val="0"/>
              <w:jc w:val="center"/>
              <w:rPr>
                <w:rFonts w:ascii="Sylfaen" w:hAnsi="Sylfaen"/>
                <w:sz w:val="20"/>
                <w:highlight w:val="yellow"/>
              </w:rPr>
            </w:pPr>
          </w:p>
        </w:tc>
        <w:tc>
          <w:tcPr>
            <w:tcW w:w="373" w:type="pct"/>
            <w:vAlign w:val="center"/>
          </w:tcPr>
          <w:p w14:paraId="13B3D309" w14:textId="77777777" w:rsidR="007D6B26" w:rsidRPr="007B29D3" w:rsidRDefault="007D6B26" w:rsidP="002338FF">
            <w:pPr>
              <w:widowControl w:val="0"/>
              <w:jc w:val="center"/>
              <w:rPr>
                <w:rFonts w:ascii="Sylfaen" w:hAnsi="Sylfaen"/>
                <w:sz w:val="20"/>
              </w:rPr>
            </w:pPr>
            <w:r w:rsidRPr="007B29D3">
              <w:rPr>
                <w:rFonts w:ascii="Sylfaen" w:hAnsi="Sylfaen"/>
                <w:sz w:val="20"/>
              </w:rPr>
              <w:t>1</w:t>
            </w:r>
          </w:p>
        </w:tc>
        <w:tc>
          <w:tcPr>
            <w:tcW w:w="501" w:type="pct"/>
            <w:vAlign w:val="center"/>
          </w:tcPr>
          <w:p w14:paraId="74B3CF3E" w14:textId="77777777" w:rsidR="007D6B26" w:rsidRPr="007B29D3" w:rsidRDefault="007D6B26" w:rsidP="002338FF">
            <w:pPr>
              <w:jc w:val="center"/>
              <w:rPr>
                <w:rFonts w:ascii="Sylfaen" w:hAnsi="Sylfaen" w:cs="Sylfaen"/>
                <w:sz w:val="16"/>
                <w:szCs w:val="16"/>
              </w:rPr>
            </w:pPr>
            <w:r>
              <w:rPr>
                <w:rFonts w:ascii="Sylfaen" w:hAnsi="Sylfaen"/>
                <w:i/>
                <w:sz w:val="18"/>
              </w:rPr>
              <w:t>г</w:t>
            </w:r>
            <w:r w:rsidRPr="00435A29">
              <w:rPr>
                <w:rFonts w:ascii="Sylfaen" w:hAnsi="Sylfaen"/>
                <w:i/>
                <w:sz w:val="18"/>
              </w:rPr>
              <w:t xml:space="preserve">. </w:t>
            </w:r>
            <w:r>
              <w:rPr>
                <w:rFonts w:ascii="Sylfaen" w:hAnsi="Sylfaen"/>
                <w:i/>
                <w:sz w:val="18"/>
              </w:rPr>
              <w:t>Ереван, Ханджяна 27</w:t>
            </w:r>
          </w:p>
        </w:tc>
        <w:tc>
          <w:tcPr>
            <w:tcW w:w="556" w:type="pct"/>
            <w:vAlign w:val="center"/>
          </w:tcPr>
          <w:p w14:paraId="31226899" w14:textId="77777777" w:rsidR="007D6B26" w:rsidRPr="008A3BB1" w:rsidRDefault="007D6B26" w:rsidP="002338FF">
            <w:pPr>
              <w:jc w:val="center"/>
              <w:rPr>
                <w:rFonts w:ascii="Sylfaen" w:hAnsi="Sylfaen" w:cs="Sylfaen"/>
                <w:sz w:val="18"/>
                <w:szCs w:val="16"/>
                <w:highlight w:val="yellow"/>
              </w:rPr>
            </w:pPr>
            <w:r>
              <w:rPr>
                <w:rFonts w:ascii="Sylfaen" w:hAnsi="Sylfaen"/>
                <w:i/>
                <w:sz w:val="18"/>
                <w:lang w:val="hy-AM"/>
              </w:rPr>
              <w:t>1</w:t>
            </w:r>
            <w:r>
              <w:rPr>
                <w:rFonts w:ascii="Sylfaen" w:hAnsi="Sylfaen"/>
                <w:i/>
                <w:sz w:val="18"/>
              </w:rPr>
              <w:t>8</w:t>
            </w:r>
            <w:r>
              <w:rPr>
                <w:rFonts w:ascii="Sylfaen" w:hAnsi="Sylfaen"/>
                <w:i/>
                <w:sz w:val="18"/>
                <w:lang w:val="hy-AM"/>
              </w:rPr>
              <w:t>0</w:t>
            </w:r>
            <w:r w:rsidRPr="008A3BB1">
              <w:rPr>
                <w:rFonts w:ascii="Sylfaen" w:hAnsi="Sylfaen"/>
                <w:i/>
                <w:sz w:val="18"/>
              </w:rPr>
              <w:t xml:space="preserve"> дней со дня вступления в силу договора</w:t>
            </w:r>
          </w:p>
        </w:tc>
      </w:tr>
    </w:tbl>
    <w:p w14:paraId="56F3D09E" w14:textId="77777777" w:rsidR="007D6B26" w:rsidRPr="004B65D4" w:rsidRDefault="007D6B26" w:rsidP="007D6B26">
      <w:pPr>
        <w:pStyle w:val="ListParagraph"/>
        <w:tabs>
          <w:tab w:val="left" w:pos="432"/>
        </w:tabs>
        <w:rPr>
          <w:rFonts w:ascii="Sylfaen" w:hAnsi="Sylfaen"/>
          <w:sz w:val="18"/>
        </w:rPr>
      </w:pPr>
      <w:r w:rsidRPr="004551ED">
        <w:rPr>
          <w:rFonts w:ascii="Sylfaen" w:hAnsi="Sylfaen"/>
          <w:sz w:val="18"/>
        </w:rPr>
        <w:t>Проектное задание прилагается-Приложение 1.1.</w:t>
      </w:r>
    </w:p>
    <w:p w14:paraId="629710F1" w14:textId="77777777" w:rsidR="007D6B26" w:rsidRPr="007B29D3" w:rsidRDefault="007D6B26" w:rsidP="007D6B26">
      <w:pPr>
        <w:pStyle w:val="BodyTextIndent2"/>
        <w:spacing w:line="240" w:lineRule="auto"/>
        <w:ind w:firstLine="0"/>
        <w:jc w:val="center"/>
        <w:rPr>
          <w:rFonts w:ascii="Sylfaen" w:hAnsi="Sylfaen"/>
          <w:b/>
          <w:sz w:val="22"/>
          <w:szCs w:val="22"/>
          <w:lang w:val="hy-AM"/>
        </w:rPr>
      </w:pPr>
    </w:p>
    <w:p w14:paraId="5871DBB2" w14:textId="77777777" w:rsidR="007D6B26" w:rsidRPr="00F869CC" w:rsidRDefault="007D6B26" w:rsidP="007D6B26">
      <w:pPr>
        <w:pStyle w:val="BodyTextIndent"/>
        <w:numPr>
          <w:ilvl w:val="0"/>
          <w:numId w:val="35"/>
        </w:numPr>
        <w:spacing w:line="240" w:lineRule="auto"/>
        <w:rPr>
          <w:rFonts w:ascii="Sylfaen" w:eastAsiaTheme="minorEastAsia" w:hAnsi="Sylfaen"/>
          <w:b/>
          <w:i w:val="0"/>
          <w:sz w:val="22"/>
          <w:szCs w:val="22"/>
          <w:lang w:val="af-ZA"/>
        </w:rPr>
      </w:pPr>
      <w:r w:rsidRPr="00F869CC">
        <w:rPr>
          <w:rFonts w:ascii="Sylfaen" w:eastAsiaTheme="minorEastAsia" w:hAnsi="Sylfaen"/>
          <w:b/>
          <w:i w:val="0"/>
          <w:sz w:val="22"/>
          <w:szCs w:val="22"/>
          <w:lang w:val="af-ZA"/>
        </w:rPr>
        <w:t>Для предоставления услуг требуются следующие лицензии:</w:t>
      </w:r>
    </w:p>
    <w:p w14:paraId="230615F4" w14:textId="77777777" w:rsidR="007D6B26" w:rsidRDefault="007D6B26" w:rsidP="007D6B26">
      <w:pPr>
        <w:pStyle w:val="BodyTextIndent"/>
        <w:spacing w:line="240" w:lineRule="auto"/>
        <w:ind w:left="630" w:firstLine="0"/>
        <w:rPr>
          <w:rFonts w:ascii="Sylfaen" w:eastAsiaTheme="minorEastAsia" w:hAnsi="Sylfaen" w:cs="Arial"/>
          <w:i w:val="0"/>
          <w:sz w:val="22"/>
          <w:szCs w:val="22"/>
          <w:lang w:val="hy-AM"/>
        </w:rPr>
      </w:pPr>
      <w:r w:rsidRPr="00F869CC">
        <w:rPr>
          <w:rFonts w:ascii="Sylfaen" w:eastAsiaTheme="minorEastAsia" w:hAnsi="Sylfaen"/>
          <w:b/>
          <w:i w:val="0"/>
          <w:sz w:val="22"/>
          <w:szCs w:val="22"/>
          <w:lang w:val="af-ZA"/>
        </w:rPr>
        <w:t>по данным «Разработка инженерной документации в градостроительстве» по следующим направлениям:</w:t>
      </w:r>
      <w:r w:rsidRPr="00F869CC">
        <w:rPr>
          <w:rFonts w:ascii="Sylfaen" w:eastAsiaTheme="minorEastAsia" w:hAnsi="Sylfaen" w:cs="Arial"/>
          <w:b/>
          <w:i w:val="0"/>
          <w:sz w:val="22"/>
          <w:szCs w:val="22"/>
          <w:lang w:val="af-ZA"/>
        </w:rPr>
        <w:t xml:space="preserve"> </w:t>
      </w:r>
      <w:r w:rsidRPr="00E5381D">
        <w:rPr>
          <w:rFonts w:ascii="Sylfaen" w:eastAsiaTheme="minorEastAsia" w:hAnsi="Sylfaen" w:cs="Arial"/>
          <w:i w:val="0"/>
          <w:sz w:val="22"/>
          <w:szCs w:val="22"/>
          <w:lang w:val="hy-AM"/>
        </w:rPr>
        <w:t xml:space="preserve"> </w:t>
      </w:r>
    </w:p>
    <w:p w14:paraId="3B8506C2" w14:textId="77777777" w:rsidR="007D6B26" w:rsidRPr="00E5381D" w:rsidRDefault="007D6B26" w:rsidP="007D6B26">
      <w:pPr>
        <w:pStyle w:val="BodyTextIndent"/>
        <w:spacing w:line="240" w:lineRule="auto"/>
        <w:ind w:left="630" w:firstLine="0"/>
        <w:rPr>
          <w:rFonts w:ascii="Sylfaen" w:eastAsiaTheme="minorEastAsia" w:hAnsi="Sylfaen" w:cs="Arial"/>
          <w:i w:val="0"/>
          <w:sz w:val="22"/>
          <w:szCs w:val="22"/>
          <w:lang w:val="hy-AM"/>
        </w:rPr>
      </w:pPr>
    </w:p>
    <w:tbl>
      <w:tblPr>
        <w:tblW w:w="6804"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1"/>
        <w:gridCol w:w="5193"/>
      </w:tblGrid>
      <w:tr w:rsidR="007D6B26" w:rsidRPr="00E0025B" w14:paraId="5B57D060" w14:textId="77777777" w:rsidTr="002338FF">
        <w:tc>
          <w:tcPr>
            <w:tcW w:w="1611" w:type="dxa"/>
          </w:tcPr>
          <w:p w14:paraId="79612780" w14:textId="77777777" w:rsidR="007D6B26" w:rsidRPr="00E5381D" w:rsidRDefault="007D6B26" w:rsidP="002338FF">
            <w:pPr>
              <w:tabs>
                <w:tab w:val="left" w:pos="1134"/>
              </w:tabs>
              <w:jc w:val="center"/>
              <w:rPr>
                <w:rFonts w:ascii="Sylfaen" w:hAnsi="Sylfaen"/>
                <w:b/>
                <w:i/>
                <w:sz w:val="14"/>
                <w:szCs w:val="14"/>
                <w:lang w:val="es-ES"/>
              </w:rPr>
            </w:pPr>
            <w:proofErr w:type="spellStart"/>
            <w:r>
              <w:rPr>
                <w:rFonts w:ascii="Sylfaen" w:hAnsi="Sylfaen" w:cs="Sylfaen"/>
                <w:b/>
                <w:bCs/>
                <w:i/>
                <w:iCs/>
                <w:sz w:val="14"/>
                <w:szCs w:val="14"/>
                <w:lang w:val="es-ES"/>
              </w:rPr>
              <w:t>Номера</w:t>
            </w:r>
            <w:proofErr w:type="spellEnd"/>
            <w:r>
              <w:rPr>
                <w:rFonts w:ascii="Sylfaen" w:hAnsi="Sylfaen" w:cs="Sylfaen"/>
                <w:b/>
                <w:bCs/>
                <w:i/>
                <w:iCs/>
                <w:sz w:val="14"/>
                <w:szCs w:val="14"/>
                <w:lang w:val="es-ES"/>
              </w:rPr>
              <w:t xml:space="preserve"> </w:t>
            </w:r>
            <w:proofErr w:type="spellStart"/>
            <w:r>
              <w:rPr>
                <w:rFonts w:ascii="Sylfaen" w:hAnsi="Sylfaen" w:cs="Sylfaen"/>
                <w:b/>
                <w:bCs/>
                <w:i/>
                <w:iCs/>
                <w:sz w:val="14"/>
                <w:szCs w:val="14"/>
                <w:lang w:val="es-ES"/>
              </w:rPr>
              <w:t>лотов</w:t>
            </w:r>
            <w:proofErr w:type="spellEnd"/>
          </w:p>
        </w:tc>
        <w:tc>
          <w:tcPr>
            <w:tcW w:w="5193" w:type="dxa"/>
            <w:vAlign w:val="center"/>
          </w:tcPr>
          <w:p w14:paraId="1F355057" w14:textId="77777777" w:rsidR="007D6B26" w:rsidRPr="00E5381D" w:rsidRDefault="007D6B26" w:rsidP="002338FF">
            <w:pPr>
              <w:pStyle w:val="BodyTextIndent2"/>
              <w:ind w:firstLine="0"/>
              <w:jc w:val="center"/>
              <w:rPr>
                <w:rFonts w:ascii="Sylfaen" w:hAnsi="Sylfaen"/>
                <w:b/>
                <w:bCs/>
                <w:i/>
                <w:iCs/>
                <w:sz w:val="16"/>
                <w:szCs w:val="16"/>
                <w:lang w:val="es-ES"/>
              </w:rPr>
            </w:pPr>
            <w:proofErr w:type="spellStart"/>
            <w:r w:rsidRPr="00F869CC">
              <w:rPr>
                <w:rFonts w:ascii="Sylfaen" w:hAnsi="Sylfaen" w:cs="Sylfaen"/>
                <w:b/>
                <w:i/>
                <w:sz w:val="16"/>
                <w:szCs w:val="16"/>
                <w:lang w:val="es-ES"/>
              </w:rPr>
              <w:t>Требуемые</w:t>
            </w:r>
            <w:proofErr w:type="spellEnd"/>
            <w:r w:rsidRPr="00F869CC">
              <w:rPr>
                <w:rFonts w:ascii="Sylfaen" w:hAnsi="Sylfaen" w:cs="Sylfaen"/>
                <w:b/>
                <w:i/>
                <w:sz w:val="16"/>
                <w:szCs w:val="16"/>
                <w:lang w:val="es-ES"/>
              </w:rPr>
              <w:t xml:space="preserve"> </w:t>
            </w:r>
            <w:proofErr w:type="spellStart"/>
            <w:r w:rsidRPr="00F869CC">
              <w:rPr>
                <w:rFonts w:ascii="Sylfaen" w:hAnsi="Sylfaen" w:cs="Sylfaen"/>
                <w:b/>
                <w:i/>
                <w:sz w:val="16"/>
                <w:szCs w:val="16"/>
                <w:lang w:val="es-ES"/>
              </w:rPr>
              <w:t>типы</w:t>
            </w:r>
            <w:proofErr w:type="spellEnd"/>
            <w:r w:rsidRPr="00F869CC">
              <w:rPr>
                <w:rFonts w:ascii="Sylfaen" w:hAnsi="Sylfaen" w:cs="Sylfaen"/>
                <w:b/>
                <w:i/>
                <w:sz w:val="16"/>
                <w:szCs w:val="16"/>
                <w:lang w:val="es-ES"/>
              </w:rPr>
              <w:t xml:space="preserve"> </w:t>
            </w:r>
            <w:proofErr w:type="spellStart"/>
            <w:r w:rsidRPr="00F869CC">
              <w:rPr>
                <w:rFonts w:ascii="Sylfaen" w:hAnsi="Sylfaen" w:cs="Sylfaen"/>
                <w:b/>
                <w:i/>
                <w:sz w:val="16"/>
                <w:szCs w:val="16"/>
                <w:lang w:val="es-ES"/>
              </w:rPr>
              <w:t>лицензий</w:t>
            </w:r>
            <w:proofErr w:type="spellEnd"/>
            <w:r w:rsidRPr="00F869CC">
              <w:rPr>
                <w:rFonts w:ascii="Sylfaen" w:hAnsi="Sylfaen" w:cs="Sylfaen"/>
                <w:b/>
                <w:i/>
                <w:sz w:val="16"/>
                <w:szCs w:val="16"/>
                <w:lang w:val="es-ES"/>
              </w:rPr>
              <w:t xml:space="preserve">: </w:t>
            </w:r>
            <w:proofErr w:type="spellStart"/>
            <w:r w:rsidRPr="00F869CC">
              <w:rPr>
                <w:rFonts w:ascii="Sylfaen" w:hAnsi="Sylfaen" w:cs="Sylfaen"/>
                <w:b/>
                <w:i/>
                <w:sz w:val="16"/>
                <w:szCs w:val="16"/>
                <w:lang w:val="es-ES"/>
              </w:rPr>
              <w:t>Встав</w:t>
            </w:r>
            <w:proofErr w:type="spellEnd"/>
            <w:r>
              <w:rPr>
                <w:rFonts w:ascii="Sylfaen" w:hAnsi="Sylfaen" w:cs="Sylfaen"/>
                <w:b/>
                <w:i/>
                <w:sz w:val="16"/>
                <w:szCs w:val="16"/>
              </w:rPr>
              <w:t>к</w:t>
            </w:r>
            <w:r w:rsidRPr="00F869CC">
              <w:rPr>
                <w:rFonts w:ascii="Sylfaen" w:hAnsi="Sylfaen" w:cs="Sylfaen"/>
                <w:b/>
                <w:i/>
                <w:sz w:val="16"/>
                <w:szCs w:val="16"/>
                <w:lang w:val="es-ES"/>
              </w:rPr>
              <w:t>и</w:t>
            </w:r>
          </w:p>
        </w:tc>
      </w:tr>
      <w:tr w:rsidR="007D6B26" w:rsidRPr="00E5381D" w14:paraId="4C896DEE" w14:textId="77777777" w:rsidTr="002338FF">
        <w:tc>
          <w:tcPr>
            <w:tcW w:w="1611" w:type="dxa"/>
            <w:shd w:val="clear" w:color="auto" w:fill="999999"/>
          </w:tcPr>
          <w:p w14:paraId="52E1EA9C" w14:textId="77777777" w:rsidR="007D6B26" w:rsidRPr="00E5381D" w:rsidRDefault="007D6B26" w:rsidP="002338FF">
            <w:pPr>
              <w:tabs>
                <w:tab w:val="left" w:pos="1134"/>
              </w:tabs>
              <w:jc w:val="center"/>
              <w:rPr>
                <w:rFonts w:ascii="Sylfaen" w:hAnsi="Sylfaen"/>
                <w:b/>
                <w:i/>
                <w:sz w:val="14"/>
                <w:lang w:val="es-ES"/>
              </w:rPr>
            </w:pPr>
            <w:r w:rsidRPr="00E5381D">
              <w:rPr>
                <w:rFonts w:ascii="Sylfaen" w:hAnsi="Sylfaen"/>
                <w:b/>
                <w:i/>
                <w:sz w:val="14"/>
                <w:lang w:val="es-ES"/>
              </w:rPr>
              <w:t>1</w:t>
            </w:r>
          </w:p>
        </w:tc>
        <w:tc>
          <w:tcPr>
            <w:tcW w:w="5193" w:type="dxa"/>
            <w:shd w:val="clear" w:color="auto" w:fill="999999"/>
          </w:tcPr>
          <w:p w14:paraId="3FF2468D" w14:textId="77777777" w:rsidR="007D6B26" w:rsidRPr="00E5381D" w:rsidRDefault="007D6B26" w:rsidP="002338FF">
            <w:pPr>
              <w:tabs>
                <w:tab w:val="left" w:pos="1134"/>
              </w:tabs>
              <w:jc w:val="center"/>
              <w:rPr>
                <w:rFonts w:ascii="Sylfaen" w:hAnsi="Sylfaen"/>
                <w:b/>
                <w:i/>
                <w:sz w:val="14"/>
                <w:lang w:val="es-ES"/>
              </w:rPr>
            </w:pPr>
            <w:r w:rsidRPr="00E5381D">
              <w:rPr>
                <w:rFonts w:ascii="Sylfaen" w:hAnsi="Sylfaen"/>
                <w:b/>
                <w:i/>
                <w:sz w:val="14"/>
                <w:lang w:val="es-ES"/>
              </w:rPr>
              <w:t>2</w:t>
            </w:r>
          </w:p>
        </w:tc>
      </w:tr>
      <w:tr w:rsidR="007D6B26" w:rsidRPr="00E21101" w14:paraId="2F9CA3DF" w14:textId="77777777" w:rsidTr="002338FF">
        <w:tc>
          <w:tcPr>
            <w:tcW w:w="1611" w:type="dxa"/>
            <w:vAlign w:val="center"/>
          </w:tcPr>
          <w:p w14:paraId="4F4B3414" w14:textId="77777777" w:rsidR="007D6B26" w:rsidRPr="00E5381D" w:rsidRDefault="007D6B26" w:rsidP="002338FF">
            <w:pPr>
              <w:jc w:val="center"/>
              <w:rPr>
                <w:rFonts w:ascii="Sylfaen" w:hAnsi="Sylfaen"/>
                <w:i/>
                <w:sz w:val="16"/>
                <w:lang w:val="es-ES"/>
              </w:rPr>
            </w:pPr>
            <w:r w:rsidRPr="00E5381D">
              <w:rPr>
                <w:rFonts w:ascii="Sylfaen" w:hAnsi="Sylfaen"/>
                <w:i/>
                <w:sz w:val="16"/>
                <w:lang w:val="es-ES"/>
              </w:rPr>
              <w:t>1</w:t>
            </w:r>
          </w:p>
        </w:tc>
        <w:tc>
          <w:tcPr>
            <w:tcW w:w="5193" w:type="dxa"/>
            <w:vAlign w:val="center"/>
          </w:tcPr>
          <w:p w14:paraId="1319BD55" w14:textId="77777777" w:rsidR="007D6B26" w:rsidRPr="00F51B9F" w:rsidRDefault="007D6B26" w:rsidP="002338FF">
            <w:pPr>
              <w:pStyle w:val="BodyTextIndent2"/>
              <w:spacing w:line="240" w:lineRule="auto"/>
              <w:ind w:firstLine="0"/>
              <w:jc w:val="left"/>
              <w:rPr>
                <w:rFonts w:ascii="Sylfaen" w:hAnsi="Sylfaen"/>
                <w:b/>
                <w:sz w:val="16"/>
              </w:rPr>
            </w:pPr>
            <w:r>
              <w:rPr>
                <w:rFonts w:ascii="Sylfaen" w:hAnsi="Sylfaen"/>
                <w:b/>
                <w:sz w:val="16"/>
              </w:rPr>
              <w:t xml:space="preserve">Проектные документации </w:t>
            </w:r>
            <w:r w:rsidRPr="00F869CC">
              <w:rPr>
                <w:rFonts w:ascii="Sylfaen" w:hAnsi="Sylfaen"/>
                <w:b/>
                <w:sz w:val="16"/>
                <w:lang w:val="hy-AM"/>
              </w:rPr>
              <w:t>жилых, общественных, промышленных зданий и сооружений</w:t>
            </w:r>
            <w:r>
              <w:rPr>
                <w:rFonts w:ascii="Sylfaen" w:hAnsi="Sylfaen"/>
                <w:b/>
                <w:sz w:val="16"/>
              </w:rPr>
              <w:t xml:space="preserve">: </w:t>
            </w:r>
          </w:p>
          <w:p w14:paraId="5D812617" w14:textId="77777777" w:rsidR="007D6B26" w:rsidRPr="00F51B9F" w:rsidRDefault="007D6B26" w:rsidP="002338FF">
            <w:pPr>
              <w:pStyle w:val="BodyTextIndent2"/>
              <w:spacing w:line="240" w:lineRule="auto"/>
              <w:ind w:firstLine="0"/>
              <w:jc w:val="left"/>
              <w:rPr>
                <w:rFonts w:ascii="Sylfaen" w:hAnsi="Sylfaen"/>
                <w:b/>
                <w:sz w:val="16"/>
              </w:rPr>
            </w:pPr>
            <w:r w:rsidRPr="00F51B9F">
              <w:rPr>
                <w:rFonts w:ascii="Sylfaen" w:hAnsi="Sylfaen"/>
                <w:b/>
                <w:sz w:val="16"/>
              </w:rPr>
              <w:t>1.</w:t>
            </w:r>
            <w:r>
              <w:rPr>
                <w:rFonts w:ascii="Sylfaen" w:hAnsi="Sylfaen"/>
                <w:b/>
                <w:sz w:val="16"/>
              </w:rPr>
              <w:t>в</w:t>
            </w:r>
            <w:r w:rsidRPr="00F869CC">
              <w:rPr>
                <w:rFonts w:ascii="Sylfaen" w:hAnsi="Sylfaen"/>
                <w:b/>
                <w:sz w:val="16"/>
              </w:rPr>
              <w:t>нутренние и внешние сети</w:t>
            </w:r>
            <w:r>
              <w:rPr>
                <w:rFonts w:ascii="Sylfaen" w:hAnsi="Sylfaen"/>
                <w:b/>
                <w:sz w:val="16"/>
              </w:rPr>
              <w:t xml:space="preserve"> </w:t>
            </w:r>
            <w:r w:rsidRPr="00F869CC">
              <w:rPr>
                <w:rFonts w:ascii="Sylfaen" w:hAnsi="Sylfaen"/>
                <w:b/>
                <w:sz w:val="16"/>
              </w:rPr>
              <w:t>для водоснабжения и канализации</w:t>
            </w:r>
          </w:p>
          <w:p w14:paraId="3E9F33BF" w14:textId="77777777" w:rsidR="007D6B26" w:rsidRPr="00F51B9F" w:rsidRDefault="007D6B26" w:rsidP="002338FF">
            <w:pPr>
              <w:pStyle w:val="BodyTextIndent2"/>
              <w:spacing w:line="240" w:lineRule="auto"/>
              <w:ind w:firstLine="0"/>
              <w:jc w:val="left"/>
              <w:rPr>
                <w:rFonts w:ascii="Sylfaen" w:hAnsi="Sylfaen"/>
                <w:b/>
                <w:sz w:val="16"/>
              </w:rPr>
            </w:pPr>
            <w:r w:rsidRPr="00F51B9F">
              <w:rPr>
                <w:rFonts w:ascii="Sylfaen" w:hAnsi="Sylfaen"/>
                <w:b/>
                <w:sz w:val="16"/>
              </w:rPr>
              <w:lastRenderedPageBreak/>
              <w:t>2. Внутренние и внешние сети электропитания</w:t>
            </w:r>
          </w:p>
          <w:p w14:paraId="7C90F5BB" w14:textId="77777777" w:rsidR="007D6B26" w:rsidRPr="00F51B9F" w:rsidRDefault="007D6B26" w:rsidP="002338FF">
            <w:pPr>
              <w:pStyle w:val="BodyTextIndent2"/>
              <w:spacing w:line="240" w:lineRule="auto"/>
              <w:ind w:firstLine="0"/>
              <w:jc w:val="left"/>
              <w:rPr>
                <w:rFonts w:ascii="Sylfaen" w:hAnsi="Sylfaen"/>
                <w:b/>
                <w:sz w:val="16"/>
              </w:rPr>
            </w:pPr>
            <w:r w:rsidRPr="00F51B9F">
              <w:rPr>
                <w:rFonts w:ascii="Sylfaen" w:hAnsi="Sylfaen"/>
                <w:b/>
                <w:sz w:val="16"/>
              </w:rPr>
              <w:t>3. Системы вентиляции, отопления и кондиционирования.</w:t>
            </w:r>
          </w:p>
          <w:p w14:paraId="603014D9" w14:textId="77777777" w:rsidR="007D6B26" w:rsidRPr="00F51B9F" w:rsidRDefault="007D6B26" w:rsidP="002338FF">
            <w:pPr>
              <w:pStyle w:val="BodyTextIndent2"/>
              <w:spacing w:line="240" w:lineRule="auto"/>
              <w:ind w:firstLine="0"/>
              <w:jc w:val="left"/>
              <w:rPr>
                <w:rFonts w:ascii="Sylfaen" w:hAnsi="Sylfaen"/>
                <w:i/>
                <w:sz w:val="18"/>
                <w:szCs w:val="18"/>
                <w:u w:val="single"/>
                <w:vertAlign w:val="subscript"/>
              </w:rPr>
            </w:pPr>
            <w:r w:rsidRPr="00435A29">
              <w:rPr>
                <w:rFonts w:ascii="Sylfaen" w:hAnsi="Sylfaen"/>
                <w:b/>
                <w:sz w:val="16"/>
              </w:rPr>
              <w:t xml:space="preserve">4. </w:t>
            </w:r>
            <w:r w:rsidRPr="00F51B9F">
              <w:rPr>
                <w:rFonts w:ascii="Sylfaen" w:hAnsi="Sylfaen"/>
                <w:b/>
                <w:sz w:val="16"/>
              </w:rPr>
              <w:t>Телекоммуникационные и сигнальные системы для проектирования объектов связи.</w:t>
            </w:r>
          </w:p>
        </w:tc>
      </w:tr>
    </w:tbl>
    <w:p w14:paraId="27477017" w14:textId="77777777" w:rsidR="007D6B26" w:rsidRPr="00F869CC" w:rsidRDefault="007D6B26" w:rsidP="007D6B26">
      <w:pPr>
        <w:widowControl w:val="0"/>
        <w:spacing w:line="360" w:lineRule="auto"/>
        <w:ind w:firstLine="375"/>
        <w:jc w:val="both"/>
        <w:rPr>
          <w:rFonts w:ascii="Sylfaen" w:hAnsi="Sylfaen"/>
          <w:lang w:val="es-ES"/>
        </w:rPr>
      </w:pPr>
    </w:p>
    <w:p w14:paraId="17E80F30" w14:textId="2B1E8982" w:rsidR="007D6B26" w:rsidRPr="007D6B26" w:rsidRDefault="007D6B26" w:rsidP="007D6B26">
      <w:pPr>
        <w:pStyle w:val="ListParagraph"/>
        <w:numPr>
          <w:ilvl w:val="0"/>
          <w:numId w:val="35"/>
        </w:numPr>
        <w:contextualSpacing/>
        <w:rPr>
          <w:rFonts w:ascii="Sylfaen" w:hAnsi="Sylfaen"/>
          <w:b/>
          <w:szCs w:val="20"/>
        </w:rPr>
      </w:pPr>
      <w:r w:rsidRPr="007D6B26">
        <w:rPr>
          <w:rFonts w:ascii="Sylfaen" w:hAnsi="Sylfaen"/>
          <w:b/>
          <w:szCs w:val="20"/>
        </w:rPr>
        <w:t>ТЕХНИЧЕСКОЕ ПРЕДЛОЖЕНИЕ (ТП) Эскизный проект, вес: 40%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8"/>
        <w:gridCol w:w="8379"/>
      </w:tblGrid>
      <w:tr w:rsidR="007D6B26" w:rsidRPr="00E21101" w14:paraId="2F637E3D" w14:textId="77777777" w:rsidTr="002338FF">
        <w:trPr>
          <w:trHeight w:val="1708"/>
        </w:trPr>
        <w:tc>
          <w:tcPr>
            <w:tcW w:w="489" w:type="pct"/>
            <w:vAlign w:val="center"/>
          </w:tcPr>
          <w:p w14:paraId="3C9B72AA" w14:textId="77777777" w:rsidR="007D6B26" w:rsidRPr="007544AB" w:rsidRDefault="007D6B26" w:rsidP="002338FF">
            <w:pPr>
              <w:jc w:val="center"/>
              <w:rPr>
                <w:rFonts w:ascii="GHEA Grapalat" w:hAnsi="GHEA Grapalat"/>
                <w:sz w:val="18"/>
                <w:szCs w:val="18"/>
              </w:rPr>
            </w:pPr>
            <w:r w:rsidRPr="007544AB">
              <w:rPr>
                <w:rFonts w:ascii="GHEA Grapalat" w:hAnsi="GHEA Grapalat"/>
                <w:sz w:val="18"/>
                <w:szCs w:val="18"/>
              </w:rPr>
              <w:t>5.1</w:t>
            </w:r>
          </w:p>
        </w:tc>
        <w:tc>
          <w:tcPr>
            <w:tcW w:w="4511" w:type="pct"/>
            <w:vAlign w:val="center"/>
          </w:tcPr>
          <w:p w14:paraId="328AAF83" w14:textId="77777777" w:rsidR="007D6B26" w:rsidRPr="00401967" w:rsidRDefault="007D6B26" w:rsidP="002338FF">
            <w:pPr>
              <w:rPr>
                <w:rFonts w:ascii="Sylfaen" w:hAnsi="Sylfaen"/>
                <w:lang w:val="en-SE"/>
              </w:rPr>
            </w:pPr>
            <w:proofErr w:type="spellStart"/>
            <w:r w:rsidRPr="00401967">
              <w:rPr>
                <w:rFonts w:ascii="Sylfaen" w:hAnsi="Sylfaen"/>
                <w:lang w:val="en-SE"/>
              </w:rPr>
              <w:t>Представляется</w:t>
            </w:r>
            <w:proofErr w:type="spellEnd"/>
            <w:r w:rsidRPr="00401967">
              <w:rPr>
                <w:rFonts w:ascii="Sylfaen" w:hAnsi="Sylfaen"/>
                <w:lang w:val="en-SE"/>
              </w:rPr>
              <w:t xml:space="preserve"> в </w:t>
            </w:r>
            <w:proofErr w:type="spellStart"/>
            <w:r w:rsidRPr="00401967">
              <w:rPr>
                <w:rFonts w:ascii="Sylfaen" w:hAnsi="Sylfaen"/>
                <w:lang w:val="en-SE"/>
              </w:rPr>
              <w:t>электронном</w:t>
            </w:r>
            <w:proofErr w:type="spellEnd"/>
            <w:r w:rsidRPr="00401967">
              <w:rPr>
                <w:rFonts w:ascii="Sylfaen" w:hAnsi="Sylfaen"/>
                <w:lang w:val="en-SE"/>
              </w:rPr>
              <w:t xml:space="preserve"> </w:t>
            </w:r>
            <w:proofErr w:type="spellStart"/>
            <w:r w:rsidRPr="00401967">
              <w:rPr>
                <w:rFonts w:ascii="Sylfaen" w:hAnsi="Sylfaen"/>
                <w:lang w:val="en-SE"/>
              </w:rPr>
              <w:t>формате</w:t>
            </w:r>
            <w:proofErr w:type="spellEnd"/>
            <w:r w:rsidRPr="00401967">
              <w:rPr>
                <w:rFonts w:ascii="Sylfaen" w:hAnsi="Sylfaen"/>
                <w:lang w:val="en-SE"/>
              </w:rPr>
              <w:t xml:space="preserve"> (PDF, </w:t>
            </w:r>
            <w:proofErr w:type="spellStart"/>
            <w:r w:rsidRPr="00401967">
              <w:rPr>
                <w:rFonts w:ascii="Sylfaen" w:hAnsi="Sylfaen"/>
                <w:lang w:val="en-SE"/>
              </w:rPr>
              <w:t>на</w:t>
            </w:r>
            <w:proofErr w:type="spellEnd"/>
            <w:r w:rsidRPr="00401967">
              <w:rPr>
                <w:rFonts w:ascii="Sylfaen" w:hAnsi="Sylfaen"/>
                <w:lang w:val="en-SE"/>
              </w:rPr>
              <w:t xml:space="preserve"> </w:t>
            </w:r>
            <w:proofErr w:type="spellStart"/>
            <w:r w:rsidRPr="00401967">
              <w:rPr>
                <w:rFonts w:ascii="Sylfaen" w:hAnsi="Sylfaen"/>
                <w:lang w:val="en-SE"/>
              </w:rPr>
              <w:t>двух</w:t>
            </w:r>
            <w:proofErr w:type="spellEnd"/>
            <w:r w:rsidRPr="00401967">
              <w:rPr>
                <w:rFonts w:ascii="Sylfaen" w:hAnsi="Sylfaen"/>
                <w:lang w:val="en-SE"/>
              </w:rPr>
              <w:t xml:space="preserve"> </w:t>
            </w:r>
            <w:proofErr w:type="spellStart"/>
            <w:r w:rsidRPr="00401967">
              <w:rPr>
                <w:rFonts w:ascii="Sylfaen" w:hAnsi="Sylfaen"/>
                <w:lang w:val="en-SE"/>
              </w:rPr>
              <w:t>листах</w:t>
            </w:r>
            <w:proofErr w:type="spellEnd"/>
            <w:r w:rsidRPr="00401967">
              <w:rPr>
                <w:rFonts w:ascii="Sylfaen" w:hAnsi="Sylfaen"/>
                <w:lang w:val="en-SE"/>
              </w:rPr>
              <w:t xml:space="preserve"> </w:t>
            </w:r>
            <w:proofErr w:type="spellStart"/>
            <w:r w:rsidRPr="00401967">
              <w:rPr>
                <w:rFonts w:ascii="Sylfaen" w:hAnsi="Sylfaen"/>
                <w:lang w:val="en-SE"/>
              </w:rPr>
              <w:t>формата</w:t>
            </w:r>
            <w:proofErr w:type="spellEnd"/>
            <w:r w:rsidRPr="00401967">
              <w:rPr>
                <w:rFonts w:ascii="Sylfaen" w:hAnsi="Sylfaen"/>
                <w:lang w:val="en-SE"/>
              </w:rPr>
              <w:t xml:space="preserve"> A-1). </w:t>
            </w:r>
            <w:proofErr w:type="spellStart"/>
            <w:r w:rsidRPr="00401967">
              <w:rPr>
                <w:rFonts w:ascii="Sylfaen" w:hAnsi="Sylfaen"/>
                <w:lang w:val="en-SE"/>
              </w:rPr>
              <w:t>Эскиз</w:t>
            </w:r>
            <w:proofErr w:type="spellEnd"/>
            <w:r w:rsidRPr="00401967">
              <w:rPr>
                <w:rFonts w:ascii="Sylfaen" w:hAnsi="Sylfaen"/>
                <w:lang w:val="en-SE"/>
              </w:rPr>
              <w:t xml:space="preserve"> </w:t>
            </w:r>
            <w:proofErr w:type="spellStart"/>
            <w:r w:rsidRPr="00401967">
              <w:rPr>
                <w:rFonts w:ascii="Sylfaen" w:hAnsi="Sylfaen"/>
                <w:lang w:val="en-SE"/>
              </w:rPr>
              <w:t>должен</w:t>
            </w:r>
            <w:proofErr w:type="spellEnd"/>
            <w:r w:rsidRPr="00401967">
              <w:rPr>
                <w:rFonts w:ascii="Sylfaen" w:hAnsi="Sylfaen"/>
                <w:lang w:val="en-SE"/>
              </w:rPr>
              <w:t xml:space="preserve"> </w:t>
            </w:r>
            <w:proofErr w:type="spellStart"/>
            <w:r w:rsidRPr="00401967">
              <w:rPr>
                <w:rFonts w:ascii="Sylfaen" w:hAnsi="Sylfaen"/>
                <w:lang w:val="en-SE"/>
              </w:rPr>
              <w:t>включать</w:t>
            </w:r>
            <w:proofErr w:type="spellEnd"/>
            <w:r w:rsidRPr="00401967">
              <w:rPr>
                <w:rFonts w:ascii="Sylfaen" w:hAnsi="Sylfaen"/>
                <w:lang w:val="en-SE"/>
              </w:rPr>
              <w:t xml:space="preserve">: </w:t>
            </w:r>
            <w:proofErr w:type="spellStart"/>
            <w:r w:rsidRPr="00401967">
              <w:rPr>
                <w:rFonts w:ascii="Sylfaen" w:hAnsi="Sylfaen"/>
                <w:lang w:val="en-SE"/>
              </w:rPr>
              <w:t>пояснительную</w:t>
            </w:r>
            <w:proofErr w:type="spellEnd"/>
            <w:r w:rsidRPr="00401967">
              <w:rPr>
                <w:rFonts w:ascii="Sylfaen" w:hAnsi="Sylfaen"/>
                <w:lang w:val="en-SE"/>
              </w:rPr>
              <w:t xml:space="preserve"> </w:t>
            </w:r>
            <w:proofErr w:type="spellStart"/>
            <w:r w:rsidRPr="00401967">
              <w:rPr>
                <w:rFonts w:ascii="Sylfaen" w:hAnsi="Sylfaen"/>
                <w:lang w:val="en-SE"/>
              </w:rPr>
              <w:t>записку</w:t>
            </w:r>
            <w:proofErr w:type="spellEnd"/>
            <w:r w:rsidRPr="00401967">
              <w:rPr>
                <w:rFonts w:ascii="Sylfaen" w:hAnsi="Sylfaen"/>
                <w:lang w:val="en-SE"/>
              </w:rPr>
              <w:t xml:space="preserve">, </w:t>
            </w:r>
            <w:proofErr w:type="spellStart"/>
            <w:r w:rsidRPr="00401967">
              <w:rPr>
                <w:rFonts w:ascii="Sylfaen" w:hAnsi="Sylfaen"/>
                <w:lang w:val="en-SE"/>
              </w:rPr>
              <w:t>генеральный</w:t>
            </w:r>
            <w:proofErr w:type="spellEnd"/>
            <w:r w:rsidRPr="00401967">
              <w:rPr>
                <w:rFonts w:ascii="Sylfaen" w:hAnsi="Sylfaen"/>
                <w:lang w:val="en-SE"/>
              </w:rPr>
              <w:t xml:space="preserve"> </w:t>
            </w:r>
            <w:proofErr w:type="spellStart"/>
            <w:r w:rsidRPr="00401967">
              <w:rPr>
                <w:rFonts w:ascii="Sylfaen" w:hAnsi="Sylfaen"/>
                <w:lang w:val="en-SE"/>
              </w:rPr>
              <w:t>план</w:t>
            </w:r>
            <w:proofErr w:type="spellEnd"/>
            <w:r w:rsidRPr="00401967">
              <w:rPr>
                <w:rFonts w:ascii="Sylfaen" w:hAnsi="Sylfaen"/>
                <w:lang w:val="en-SE"/>
              </w:rPr>
              <w:t xml:space="preserve"> </w:t>
            </w:r>
            <w:proofErr w:type="spellStart"/>
            <w:r w:rsidRPr="00401967">
              <w:rPr>
                <w:rFonts w:ascii="Sylfaen" w:hAnsi="Sylfaen"/>
                <w:lang w:val="en-SE"/>
              </w:rPr>
              <w:t>участка</w:t>
            </w:r>
            <w:proofErr w:type="spellEnd"/>
            <w:r w:rsidRPr="00401967">
              <w:rPr>
                <w:rFonts w:ascii="Sylfaen" w:hAnsi="Sylfaen"/>
                <w:lang w:val="en-SE"/>
              </w:rPr>
              <w:t xml:space="preserve">, </w:t>
            </w:r>
            <w:proofErr w:type="spellStart"/>
            <w:r w:rsidRPr="00401967">
              <w:rPr>
                <w:rFonts w:ascii="Sylfaen" w:hAnsi="Sylfaen"/>
                <w:lang w:val="en-SE"/>
              </w:rPr>
              <w:t>планы</w:t>
            </w:r>
            <w:proofErr w:type="spellEnd"/>
            <w:r w:rsidRPr="00401967">
              <w:rPr>
                <w:rFonts w:ascii="Sylfaen" w:hAnsi="Sylfaen"/>
                <w:lang w:val="en-SE"/>
              </w:rPr>
              <w:t xml:space="preserve"> </w:t>
            </w:r>
            <w:proofErr w:type="spellStart"/>
            <w:r w:rsidRPr="00401967">
              <w:rPr>
                <w:rFonts w:ascii="Sylfaen" w:hAnsi="Sylfaen"/>
                <w:lang w:val="en-SE"/>
              </w:rPr>
              <w:t>этажей</w:t>
            </w:r>
            <w:proofErr w:type="spellEnd"/>
            <w:r w:rsidRPr="00401967">
              <w:rPr>
                <w:rFonts w:ascii="Sylfaen" w:hAnsi="Sylfaen"/>
                <w:lang w:val="en-SE"/>
              </w:rPr>
              <w:t xml:space="preserve">, </w:t>
            </w:r>
            <w:proofErr w:type="spellStart"/>
            <w:r w:rsidRPr="00401967">
              <w:rPr>
                <w:rFonts w:ascii="Sylfaen" w:hAnsi="Sylfaen"/>
                <w:lang w:val="en-SE"/>
              </w:rPr>
              <w:t>фасады</w:t>
            </w:r>
            <w:proofErr w:type="spellEnd"/>
            <w:r w:rsidRPr="00401967">
              <w:rPr>
                <w:rFonts w:ascii="Sylfaen" w:hAnsi="Sylfaen"/>
                <w:lang w:val="en-SE"/>
              </w:rPr>
              <w:t xml:space="preserve">, </w:t>
            </w:r>
            <w:proofErr w:type="spellStart"/>
            <w:r w:rsidRPr="00401967">
              <w:rPr>
                <w:rFonts w:ascii="Sylfaen" w:hAnsi="Sylfaen"/>
                <w:lang w:val="en-SE"/>
              </w:rPr>
              <w:t>характерные</w:t>
            </w:r>
            <w:proofErr w:type="spellEnd"/>
            <w:r w:rsidRPr="00401967">
              <w:rPr>
                <w:rFonts w:ascii="Sylfaen" w:hAnsi="Sylfaen"/>
                <w:lang w:val="en-SE"/>
              </w:rPr>
              <w:t xml:space="preserve"> </w:t>
            </w:r>
            <w:proofErr w:type="spellStart"/>
            <w:r w:rsidRPr="00401967">
              <w:rPr>
                <w:rFonts w:ascii="Sylfaen" w:hAnsi="Sylfaen"/>
                <w:lang w:val="en-SE"/>
              </w:rPr>
              <w:t>сечения</w:t>
            </w:r>
            <w:proofErr w:type="spellEnd"/>
            <w:r w:rsidRPr="00401967">
              <w:rPr>
                <w:rFonts w:ascii="Sylfaen" w:hAnsi="Sylfaen"/>
                <w:lang w:val="en-SE"/>
              </w:rPr>
              <w:t xml:space="preserve">, </w:t>
            </w:r>
            <w:proofErr w:type="spellStart"/>
            <w:r w:rsidRPr="00401967">
              <w:rPr>
                <w:rFonts w:ascii="Sylfaen" w:hAnsi="Sylfaen"/>
                <w:lang w:val="en-SE"/>
              </w:rPr>
              <w:t>трехмерное</w:t>
            </w:r>
            <w:proofErr w:type="spellEnd"/>
            <w:r w:rsidRPr="00401967">
              <w:rPr>
                <w:rFonts w:ascii="Sylfaen" w:hAnsi="Sylfaen"/>
                <w:lang w:val="en-SE"/>
              </w:rPr>
              <w:t xml:space="preserve"> </w:t>
            </w:r>
            <w:proofErr w:type="spellStart"/>
            <w:r w:rsidRPr="00401967">
              <w:rPr>
                <w:rFonts w:ascii="Sylfaen" w:hAnsi="Sylfaen"/>
                <w:lang w:val="en-SE"/>
              </w:rPr>
              <w:t>моделирование</w:t>
            </w:r>
            <w:proofErr w:type="spellEnd"/>
            <w:r w:rsidRPr="00401967">
              <w:rPr>
                <w:rFonts w:ascii="Sylfaen" w:hAnsi="Sylfaen"/>
                <w:lang w:val="en-SE"/>
              </w:rPr>
              <w:t xml:space="preserve"> (</w:t>
            </w:r>
            <w:proofErr w:type="spellStart"/>
            <w:r w:rsidRPr="00401967">
              <w:rPr>
                <w:rFonts w:ascii="Sylfaen" w:hAnsi="Sylfaen"/>
                <w:lang w:val="en-SE"/>
              </w:rPr>
              <w:t>внешний</w:t>
            </w:r>
            <w:proofErr w:type="spellEnd"/>
            <w:r w:rsidRPr="00401967">
              <w:rPr>
                <w:rFonts w:ascii="Sylfaen" w:hAnsi="Sylfaen"/>
                <w:lang w:val="en-SE"/>
              </w:rPr>
              <w:t xml:space="preserve"> </w:t>
            </w:r>
            <w:proofErr w:type="spellStart"/>
            <w:r w:rsidRPr="00401967">
              <w:rPr>
                <w:rFonts w:ascii="Sylfaen" w:hAnsi="Sylfaen"/>
                <w:lang w:val="en-SE"/>
              </w:rPr>
              <w:t>вид</w:t>
            </w:r>
            <w:proofErr w:type="spellEnd"/>
            <w:r w:rsidRPr="00401967">
              <w:rPr>
                <w:rFonts w:ascii="Sylfaen" w:hAnsi="Sylfaen"/>
                <w:lang w:val="en-SE"/>
              </w:rPr>
              <w:t xml:space="preserve">, </w:t>
            </w:r>
            <w:proofErr w:type="spellStart"/>
            <w:r w:rsidRPr="00401967">
              <w:rPr>
                <w:rFonts w:ascii="Sylfaen" w:hAnsi="Sylfaen"/>
                <w:lang w:val="en-SE"/>
              </w:rPr>
              <w:t>интерьер</w:t>
            </w:r>
            <w:proofErr w:type="spellEnd"/>
            <w:r w:rsidRPr="00401967">
              <w:rPr>
                <w:rFonts w:ascii="Sylfaen" w:hAnsi="Sylfaen"/>
                <w:lang w:val="en-SE"/>
              </w:rPr>
              <w:t xml:space="preserve">) и </w:t>
            </w:r>
            <w:proofErr w:type="spellStart"/>
            <w:r w:rsidRPr="00401967">
              <w:rPr>
                <w:rFonts w:ascii="Sylfaen" w:hAnsi="Sylfaen"/>
                <w:lang w:val="en-SE"/>
              </w:rPr>
              <w:t>другие</w:t>
            </w:r>
            <w:proofErr w:type="spellEnd"/>
            <w:r w:rsidRPr="00401967">
              <w:rPr>
                <w:rFonts w:ascii="Sylfaen" w:hAnsi="Sylfaen"/>
                <w:lang w:val="en-SE"/>
              </w:rPr>
              <w:t xml:space="preserve"> </w:t>
            </w:r>
            <w:proofErr w:type="spellStart"/>
            <w:r w:rsidRPr="00401967">
              <w:rPr>
                <w:rFonts w:ascii="Sylfaen" w:hAnsi="Sylfaen"/>
                <w:lang w:val="en-SE"/>
              </w:rPr>
              <w:t>чертежи</w:t>
            </w:r>
            <w:proofErr w:type="spellEnd"/>
            <w:r w:rsidRPr="00401967">
              <w:rPr>
                <w:rFonts w:ascii="Sylfaen" w:hAnsi="Sylfaen"/>
                <w:lang w:val="en-SE"/>
              </w:rPr>
              <w:t xml:space="preserve"> и </w:t>
            </w:r>
            <w:proofErr w:type="spellStart"/>
            <w:r w:rsidRPr="00401967">
              <w:rPr>
                <w:rFonts w:ascii="Sylfaen" w:hAnsi="Sylfaen"/>
                <w:lang w:val="en-SE"/>
              </w:rPr>
              <w:t>графические</w:t>
            </w:r>
            <w:proofErr w:type="spellEnd"/>
            <w:r w:rsidRPr="00401967">
              <w:rPr>
                <w:rFonts w:ascii="Sylfaen" w:hAnsi="Sylfaen"/>
                <w:lang w:val="en-SE"/>
              </w:rPr>
              <w:t xml:space="preserve"> </w:t>
            </w:r>
            <w:proofErr w:type="spellStart"/>
            <w:r w:rsidRPr="00401967">
              <w:rPr>
                <w:rFonts w:ascii="Sylfaen" w:hAnsi="Sylfaen"/>
                <w:lang w:val="en-SE"/>
              </w:rPr>
              <w:t>материалы</w:t>
            </w:r>
            <w:proofErr w:type="spellEnd"/>
            <w:r w:rsidRPr="00401967">
              <w:rPr>
                <w:rFonts w:ascii="Sylfaen" w:hAnsi="Sylfaen"/>
                <w:lang w:val="en-SE"/>
              </w:rPr>
              <w:t xml:space="preserve"> </w:t>
            </w:r>
            <w:proofErr w:type="spellStart"/>
            <w:r w:rsidRPr="00401967">
              <w:rPr>
                <w:rFonts w:ascii="Sylfaen" w:hAnsi="Sylfaen"/>
                <w:lang w:val="en-SE"/>
              </w:rPr>
              <w:t>по</w:t>
            </w:r>
            <w:proofErr w:type="spellEnd"/>
            <w:r w:rsidRPr="00401967">
              <w:rPr>
                <w:rFonts w:ascii="Sylfaen" w:hAnsi="Sylfaen"/>
                <w:lang w:val="en-SE"/>
              </w:rPr>
              <w:t xml:space="preserve"> </w:t>
            </w:r>
            <w:proofErr w:type="spellStart"/>
            <w:r w:rsidRPr="00401967">
              <w:rPr>
                <w:rFonts w:ascii="Sylfaen" w:hAnsi="Sylfaen"/>
                <w:lang w:val="en-SE"/>
              </w:rPr>
              <w:t>усмотрению</w:t>
            </w:r>
            <w:proofErr w:type="spellEnd"/>
            <w:r w:rsidRPr="00401967">
              <w:rPr>
                <w:rFonts w:ascii="Sylfaen" w:hAnsi="Sylfaen"/>
                <w:lang w:val="en-SE"/>
              </w:rPr>
              <w:t xml:space="preserve"> </w:t>
            </w:r>
            <w:proofErr w:type="spellStart"/>
            <w:r w:rsidRPr="00401967">
              <w:rPr>
                <w:rFonts w:ascii="Sylfaen" w:hAnsi="Sylfaen"/>
                <w:lang w:val="en-SE"/>
              </w:rPr>
              <w:t>участника</w:t>
            </w:r>
            <w:proofErr w:type="spellEnd"/>
            <w:r w:rsidRPr="00401967">
              <w:rPr>
                <w:rFonts w:ascii="Sylfaen" w:hAnsi="Sylfaen"/>
                <w:lang w:val="en-SE"/>
              </w:rPr>
              <w:t>.</w:t>
            </w:r>
          </w:p>
          <w:p w14:paraId="0D7C0092" w14:textId="77777777" w:rsidR="007D6B26" w:rsidRPr="00401967" w:rsidRDefault="007D6B26" w:rsidP="002338FF">
            <w:pPr>
              <w:rPr>
                <w:rFonts w:ascii="Sylfaen" w:hAnsi="Sylfaen"/>
                <w:lang w:val="en-SE"/>
              </w:rPr>
            </w:pPr>
            <w:proofErr w:type="spellStart"/>
            <w:r w:rsidRPr="00401967">
              <w:rPr>
                <w:rFonts w:ascii="Sylfaen" w:hAnsi="Sylfaen"/>
                <w:lang w:val="en-SE"/>
              </w:rPr>
              <w:t>Эскизным</w:t>
            </w:r>
            <w:proofErr w:type="spellEnd"/>
            <w:r w:rsidRPr="00401967">
              <w:rPr>
                <w:rFonts w:ascii="Sylfaen" w:hAnsi="Sylfaen"/>
                <w:lang w:val="en-SE"/>
              </w:rPr>
              <w:t xml:space="preserve"> </w:t>
            </w:r>
            <w:proofErr w:type="spellStart"/>
            <w:r w:rsidRPr="00401967">
              <w:rPr>
                <w:rFonts w:ascii="Sylfaen" w:hAnsi="Sylfaen"/>
                <w:lang w:val="en-SE"/>
              </w:rPr>
              <w:t>проектом</w:t>
            </w:r>
            <w:proofErr w:type="spellEnd"/>
            <w:r w:rsidRPr="00401967">
              <w:rPr>
                <w:rFonts w:ascii="Sylfaen" w:hAnsi="Sylfaen"/>
                <w:lang w:val="en-SE"/>
              </w:rPr>
              <w:t xml:space="preserve"> </w:t>
            </w:r>
            <w:proofErr w:type="spellStart"/>
            <w:r w:rsidRPr="00401967">
              <w:rPr>
                <w:rFonts w:ascii="Sylfaen" w:hAnsi="Sylfaen"/>
                <w:lang w:val="en-SE"/>
              </w:rPr>
              <w:t>предлагается</w:t>
            </w:r>
            <w:proofErr w:type="spellEnd"/>
            <w:r w:rsidRPr="00401967">
              <w:rPr>
                <w:rFonts w:ascii="Sylfaen" w:hAnsi="Sylfaen"/>
                <w:lang w:val="en-SE"/>
              </w:rPr>
              <w:t xml:space="preserve"> </w:t>
            </w:r>
            <w:proofErr w:type="spellStart"/>
            <w:r w:rsidRPr="00401967">
              <w:rPr>
                <w:rFonts w:ascii="Sylfaen" w:hAnsi="Sylfaen"/>
                <w:lang w:val="en-SE"/>
              </w:rPr>
              <w:t>открытое</w:t>
            </w:r>
            <w:proofErr w:type="spellEnd"/>
            <w:r w:rsidRPr="00401967">
              <w:rPr>
                <w:rFonts w:ascii="Sylfaen" w:hAnsi="Sylfaen"/>
                <w:lang w:val="en-SE"/>
              </w:rPr>
              <w:t xml:space="preserve"> </w:t>
            </w:r>
            <w:proofErr w:type="spellStart"/>
            <w:r w:rsidRPr="00401967">
              <w:rPr>
                <w:rFonts w:ascii="Sylfaen" w:hAnsi="Sylfaen"/>
                <w:lang w:val="en-SE"/>
              </w:rPr>
              <w:t>футбольное</w:t>
            </w:r>
            <w:proofErr w:type="spellEnd"/>
            <w:r w:rsidRPr="00401967">
              <w:rPr>
                <w:rFonts w:ascii="Sylfaen" w:hAnsi="Sylfaen"/>
                <w:lang w:val="en-SE"/>
              </w:rPr>
              <w:t xml:space="preserve"> </w:t>
            </w:r>
            <w:proofErr w:type="spellStart"/>
            <w:r w:rsidRPr="00401967">
              <w:rPr>
                <w:rFonts w:ascii="Sylfaen" w:hAnsi="Sylfaen"/>
                <w:lang w:val="en-SE"/>
              </w:rPr>
              <w:t>поле</w:t>
            </w:r>
            <w:proofErr w:type="spellEnd"/>
            <w:r w:rsidRPr="00401967">
              <w:rPr>
                <w:rFonts w:ascii="Sylfaen" w:hAnsi="Sylfaen"/>
                <w:lang w:val="en-SE"/>
              </w:rPr>
              <w:t xml:space="preserve"> </w:t>
            </w:r>
            <w:proofErr w:type="spellStart"/>
            <w:r w:rsidRPr="00401967">
              <w:rPr>
                <w:rFonts w:ascii="Sylfaen" w:hAnsi="Sylfaen"/>
                <w:lang w:val="en-SE"/>
              </w:rPr>
              <w:t>размером</w:t>
            </w:r>
            <w:proofErr w:type="spellEnd"/>
            <w:r w:rsidRPr="00401967">
              <w:rPr>
                <w:rFonts w:ascii="Sylfaen" w:hAnsi="Sylfaen"/>
                <w:lang w:val="en-SE"/>
              </w:rPr>
              <w:t xml:space="preserve"> 10568 м, </w:t>
            </w:r>
            <w:proofErr w:type="spellStart"/>
            <w:r w:rsidRPr="00401967">
              <w:rPr>
                <w:rFonts w:ascii="Sylfaen" w:hAnsi="Sylfaen"/>
                <w:lang w:val="en-SE"/>
              </w:rPr>
              <w:t>на</w:t>
            </w:r>
            <w:proofErr w:type="spellEnd"/>
            <w:r w:rsidRPr="00401967">
              <w:rPr>
                <w:rFonts w:ascii="Sylfaen" w:hAnsi="Sylfaen"/>
                <w:lang w:val="en-SE"/>
              </w:rPr>
              <w:t xml:space="preserve"> </w:t>
            </w:r>
            <w:proofErr w:type="spellStart"/>
            <w:r w:rsidRPr="00401967">
              <w:rPr>
                <w:rFonts w:ascii="Sylfaen" w:hAnsi="Sylfaen"/>
                <w:lang w:val="en-SE"/>
              </w:rPr>
              <w:t>основе</w:t>
            </w:r>
            <w:proofErr w:type="spellEnd"/>
            <w:r w:rsidRPr="00401967">
              <w:rPr>
                <w:rFonts w:ascii="Sylfaen" w:hAnsi="Sylfaen"/>
                <w:lang w:val="en-SE"/>
              </w:rPr>
              <w:t xml:space="preserve"> </w:t>
            </w:r>
            <w:proofErr w:type="spellStart"/>
            <w:r w:rsidRPr="00401967">
              <w:rPr>
                <w:rFonts w:ascii="Sylfaen" w:hAnsi="Sylfaen"/>
                <w:lang w:val="en-SE"/>
              </w:rPr>
              <w:t>сейсмического</w:t>
            </w:r>
            <w:proofErr w:type="spellEnd"/>
            <w:r w:rsidRPr="00401967">
              <w:rPr>
                <w:rFonts w:ascii="Sylfaen" w:hAnsi="Sylfaen"/>
                <w:lang w:val="en-SE"/>
              </w:rPr>
              <w:t xml:space="preserve"> </w:t>
            </w:r>
            <w:proofErr w:type="spellStart"/>
            <w:r w:rsidRPr="00401967">
              <w:rPr>
                <w:rFonts w:ascii="Sylfaen" w:hAnsi="Sylfaen"/>
                <w:lang w:val="en-SE"/>
              </w:rPr>
              <w:t>заключения</w:t>
            </w:r>
            <w:proofErr w:type="spellEnd"/>
            <w:r w:rsidRPr="00401967">
              <w:rPr>
                <w:rFonts w:ascii="Sylfaen" w:hAnsi="Sylfaen"/>
                <w:lang w:val="en-SE"/>
              </w:rPr>
              <w:t xml:space="preserve"> </w:t>
            </w:r>
            <w:proofErr w:type="spellStart"/>
            <w:r w:rsidRPr="00401967">
              <w:rPr>
                <w:rFonts w:ascii="Sylfaen" w:hAnsi="Sylfaen"/>
                <w:lang w:val="en-SE"/>
              </w:rPr>
              <w:t>предлагается</w:t>
            </w:r>
            <w:proofErr w:type="spellEnd"/>
            <w:r w:rsidRPr="00401967">
              <w:rPr>
                <w:rFonts w:ascii="Sylfaen" w:hAnsi="Sylfaen"/>
                <w:lang w:val="en-SE"/>
              </w:rPr>
              <w:t xml:space="preserve"> </w:t>
            </w:r>
            <w:proofErr w:type="spellStart"/>
            <w:r w:rsidRPr="00401967">
              <w:rPr>
                <w:rFonts w:ascii="Sylfaen" w:hAnsi="Sylfaen"/>
                <w:lang w:val="en-SE"/>
              </w:rPr>
              <w:t>реконструкция</w:t>
            </w:r>
            <w:proofErr w:type="spellEnd"/>
            <w:r w:rsidRPr="00401967">
              <w:rPr>
                <w:rFonts w:ascii="Sylfaen" w:hAnsi="Sylfaen"/>
                <w:lang w:val="en-SE"/>
              </w:rPr>
              <w:t xml:space="preserve"> </w:t>
            </w:r>
            <w:proofErr w:type="spellStart"/>
            <w:r w:rsidRPr="00401967">
              <w:rPr>
                <w:rFonts w:ascii="Sylfaen" w:hAnsi="Sylfaen"/>
                <w:lang w:val="en-SE"/>
              </w:rPr>
              <w:t>существующей</w:t>
            </w:r>
            <w:proofErr w:type="spellEnd"/>
            <w:r w:rsidRPr="00401967">
              <w:rPr>
                <w:rFonts w:ascii="Sylfaen" w:hAnsi="Sylfaen"/>
                <w:lang w:val="en-SE"/>
              </w:rPr>
              <w:t xml:space="preserve"> </w:t>
            </w:r>
            <w:proofErr w:type="spellStart"/>
            <w:r w:rsidRPr="00401967">
              <w:rPr>
                <w:rFonts w:ascii="Sylfaen" w:hAnsi="Sylfaen"/>
                <w:lang w:val="en-SE"/>
              </w:rPr>
              <w:t>трибуны</w:t>
            </w:r>
            <w:proofErr w:type="spellEnd"/>
            <w:r w:rsidRPr="00401967">
              <w:rPr>
                <w:rFonts w:ascii="Sylfaen" w:hAnsi="Sylfaen"/>
                <w:lang w:val="en-SE"/>
              </w:rPr>
              <w:t xml:space="preserve"> </w:t>
            </w:r>
            <w:proofErr w:type="spellStart"/>
            <w:r w:rsidRPr="00401967">
              <w:rPr>
                <w:rFonts w:ascii="Sylfaen" w:hAnsi="Sylfaen"/>
                <w:lang w:val="en-SE"/>
              </w:rPr>
              <w:t>или</w:t>
            </w:r>
            <w:proofErr w:type="spellEnd"/>
            <w:r w:rsidRPr="00401967">
              <w:rPr>
                <w:rFonts w:ascii="Sylfaen" w:hAnsi="Sylfaen"/>
                <w:lang w:val="en-SE"/>
              </w:rPr>
              <w:t xml:space="preserve"> </w:t>
            </w:r>
            <w:proofErr w:type="spellStart"/>
            <w:r w:rsidRPr="00401967">
              <w:rPr>
                <w:rFonts w:ascii="Sylfaen" w:hAnsi="Sylfaen"/>
                <w:lang w:val="en-SE"/>
              </w:rPr>
              <w:t>строительство</w:t>
            </w:r>
            <w:proofErr w:type="spellEnd"/>
            <w:r w:rsidRPr="00401967">
              <w:rPr>
                <w:rFonts w:ascii="Sylfaen" w:hAnsi="Sylfaen"/>
                <w:lang w:val="en-SE"/>
              </w:rPr>
              <w:t xml:space="preserve"> </w:t>
            </w:r>
            <w:proofErr w:type="spellStart"/>
            <w:r w:rsidRPr="00401967">
              <w:rPr>
                <w:rFonts w:ascii="Sylfaen" w:hAnsi="Sylfaen"/>
                <w:lang w:val="en-SE"/>
              </w:rPr>
              <w:t>новой</w:t>
            </w:r>
            <w:proofErr w:type="spellEnd"/>
            <w:r w:rsidRPr="00401967">
              <w:rPr>
                <w:rFonts w:ascii="Sylfaen" w:hAnsi="Sylfaen"/>
                <w:lang w:val="en-SE"/>
              </w:rPr>
              <w:t xml:space="preserve">, </w:t>
            </w:r>
            <w:proofErr w:type="spellStart"/>
            <w:r w:rsidRPr="00401967">
              <w:rPr>
                <w:rFonts w:ascii="Sylfaen" w:hAnsi="Sylfaen"/>
                <w:lang w:val="en-SE"/>
              </w:rPr>
              <w:t>соответствующей</w:t>
            </w:r>
            <w:proofErr w:type="spellEnd"/>
            <w:r w:rsidRPr="00401967">
              <w:rPr>
                <w:rFonts w:ascii="Sylfaen" w:hAnsi="Sylfaen"/>
                <w:lang w:val="en-SE"/>
              </w:rPr>
              <w:t xml:space="preserve"> </w:t>
            </w:r>
            <w:proofErr w:type="spellStart"/>
            <w:r w:rsidRPr="00401967">
              <w:rPr>
                <w:rFonts w:ascii="Sylfaen" w:hAnsi="Sylfaen"/>
                <w:lang w:val="en-SE"/>
              </w:rPr>
              <w:t>футбольной</w:t>
            </w:r>
            <w:proofErr w:type="spellEnd"/>
            <w:r w:rsidRPr="00401967">
              <w:rPr>
                <w:rFonts w:ascii="Sylfaen" w:hAnsi="Sylfaen"/>
                <w:lang w:val="en-SE"/>
              </w:rPr>
              <w:t xml:space="preserve"> </w:t>
            </w:r>
            <w:proofErr w:type="spellStart"/>
            <w:r w:rsidRPr="00401967">
              <w:rPr>
                <w:rFonts w:ascii="Sylfaen" w:hAnsi="Sylfaen"/>
                <w:lang w:val="en-SE"/>
              </w:rPr>
              <w:t>школе</w:t>
            </w:r>
            <w:proofErr w:type="spellEnd"/>
            <w:r w:rsidRPr="00401967">
              <w:rPr>
                <w:rFonts w:ascii="Sylfaen" w:hAnsi="Sylfaen"/>
                <w:lang w:val="en-SE"/>
              </w:rPr>
              <w:t xml:space="preserve"> с </w:t>
            </w:r>
            <w:proofErr w:type="spellStart"/>
            <w:r w:rsidRPr="00401967">
              <w:rPr>
                <w:rFonts w:ascii="Sylfaen" w:hAnsi="Sylfaen"/>
                <w:lang w:val="en-SE"/>
              </w:rPr>
              <w:t>необходимыми</w:t>
            </w:r>
            <w:proofErr w:type="spellEnd"/>
            <w:r w:rsidRPr="00401967">
              <w:rPr>
                <w:rFonts w:ascii="Sylfaen" w:hAnsi="Sylfaen"/>
                <w:lang w:val="en-SE"/>
              </w:rPr>
              <w:t xml:space="preserve"> </w:t>
            </w:r>
            <w:proofErr w:type="spellStart"/>
            <w:r w:rsidRPr="00401967">
              <w:rPr>
                <w:rFonts w:ascii="Sylfaen" w:hAnsi="Sylfaen"/>
                <w:lang w:val="en-SE"/>
              </w:rPr>
              <w:t>помещениями</w:t>
            </w:r>
            <w:proofErr w:type="spellEnd"/>
            <w:r w:rsidRPr="00401967">
              <w:rPr>
                <w:rFonts w:ascii="Sylfaen" w:hAnsi="Sylfaen"/>
                <w:lang w:val="en-SE"/>
              </w:rPr>
              <w:t xml:space="preserve"> (4 </w:t>
            </w:r>
            <w:proofErr w:type="spellStart"/>
            <w:r w:rsidRPr="00401967">
              <w:rPr>
                <w:rFonts w:ascii="Sylfaen" w:hAnsi="Sylfaen"/>
                <w:lang w:val="en-SE"/>
              </w:rPr>
              <w:t>раздевалки</w:t>
            </w:r>
            <w:proofErr w:type="spellEnd"/>
            <w:r w:rsidRPr="00401967">
              <w:rPr>
                <w:rFonts w:ascii="Sylfaen" w:hAnsi="Sylfaen"/>
                <w:lang w:val="en-SE"/>
              </w:rPr>
              <w:t xml:space="preserve">, </w:t>
            </w:r>
            <w:proofErr w:type="spellStart"/>
            <w:r w:rsidRPr="00401967">
              <w:rPr>
                <w:rFonts w:ascii="Sylfaen" w:hAnsi="Sylfaen"/>
                <w:lang w:val="en-SE"/>
              </w:rPr>
              <w:t>тренерская</w:t>
            </w:r>
            <w:proofErr w:type="spellEnd"/>
            <w:r w:rsidRPr="00401967">
              <w:rPr>
                <w:rFonts w:ascii="Sylfaen" w:hAnsi="Sylfaen"/>
                <w:lang w:val="en-SE"/>
              </w:rPr>
              <w:t xml:space="preserve">, </w:t>
            </w:r>
            <w:proofErr w:type="spellStart"/>
            <w:r w:rsidRPr="00401967">
              <w:rPr>
                <w:rFonts w:ascii="Sylfaen" w:hAnsi="Sylfaen"/>
                <w:lang w:val="en-SE"/>
              </w:rPr>
              <w:t>массажные</w:t>
            </w:r>
            <w:proofErr w:type="spellEnd"/>
            <w:r w:rsidRPr="00401967">
              <w:rPr>
                <w:rFonts w:ascii="Sylfaen" w:hAnsi="Sylfaen"/>
                <w:lang w:val="en-SE"/>
              </w:rPr>
              <w:t xml:space="preserve"> </w:t>
            </w:r>
            <w:proofErr w:type="spellStart"/>
            <w:r w:rsidRPr="00401967">
              <w:rPr>
                <w:rFonts w:ascii="Sylfaen" w:hAnsi="Sylfaen"/>
                <w:lang w:val="en-SE"/>
              </w:rPr>
              <w:t>кабинеты</w:t>
            </w:r>
            <w:proofErr w:type="spellEnd"/>
            <w:r w:rsidRPr="00401967">
              <w:rPr>
                <w:rFonts w:ascii="Sylfaen" w:hAnsi="Sylfaen"/>
                <w:lang w:val="en-SE"/>
              </w:rPr>
              <w:t xml:space="preserve">, </w:t>
            </w:r>
            <w:proofErr w:type="spellStart"/>
            <w:r w:rsidRPr="00401967">
              <w:rPr>
                <w:rFonts w:ascii="Sylfaen" w:hAnsi="Sylfaen"/>
                <w:lang w:val="en-SE"/>
              </w:rPr>
              <w:t>душевые</w:t>
            </w:r>
            <w:proofErr w:type="spellEnd"/>
            <w:r w:rsidRPr="00401967">
              <w:rPr>
                <w:rFonts w:ascii="Sylfaen" w:hAnsi="Sylfaen"/>
                <w:lang w:val="en-SE"/>
              </w:rPr>
              <w:t xml:space="preserve">, </w:t>
            </w:r>
            <w:proofErr w:type="spellStart"/>
            <w:r w:rsidRPr="00401967">
              <w:rPr>
                <w:rFonts w:ascii="Sylfaen" w:hAnsi="Sylfaen"/>
                <w:lang w:val="en-SE"/>
              </w:rPr>
              <w:t>санузлы</w:t>
            </w:r>
            <w:proofErr w:type="spellEnd"/>
            <w:r w:rsidRPr="00401967">
              <w:rPr>
                <w:rFonts w:ascii="Sylfaen" w:hAnsi="Sylfaen"/>
                <w:lang w:val="en-SE"/>
              </w:rPr>
              <w:t xml:space="preserve">, </w:t>
            </w:r>
            <w:proofErr w:type="spellStart"/>
            <w:r w:rsidRPr="00401967">
              <w:rPr>
                <w:rFonts w:ascii="Sylfaen" w:hAnsi="Sylfaen"/>
                <w:lang w:val="en-SE"/>
              </w:rPr>
              <w:t>судейская</w:t>
            </w:r>
            <w:proofErr w:type="spellEnd"/>
            <w:r w:rsidRPr="00401967">
              <w:rPr>
                <w:rFonts w:ascii="Sylfaen" w:hAnsi="Sylfaen"/>
                <w:lang w:val="en-SE"/>
              </w:rPr>
              <w:t xml:space="preserve">, </w:t>
            </w:r>
            <w:proofErr w:type="spellStart"/>
            <w:r w:rsidRPr="00401967">
              <w:rPr>
                <w:rFonts w:ascii="Sylfaen" w:hAnsi="Sylfaen"/>
                <w:lang w:val="en-SE"/>
              </w:rPr>
              <w:t>инспектора</w:t>
            </w:r>
            <w:proofErr w:type="spellEnd"/>
            <w:r w:rsidRPr="00401967">
              <w:rPr>
                <w:rFonts w:ascii="Sylfaen" w:hAnsi="Sylfaen"/>
                <w:lang w:val="en-SE"/>
              </w:rPr>
              <w:t xml:space="preserve">, </w:t>
            </w:r>
            <w:proofErr w:type="spellStart"/>
            <w:r w:rsidRPr="00401967">
              <w:rPr>
                <w:rFonts w:ascii="Sylfaen" w:hAnsi="Sylfaen"/>
                <w:lang w:val="en-SE"/>
              </w:rPr>
              <w:t>медицинские</w:t>
            </w:r>
            <w:proofErr w:type="spellEnd"/>
            <w:r w:rsidRPr="00401967">
              <w:rPr>
                <w:rFonts w:ascii="Sylfaen" w:hAnsi="Sylfaen"/>
                <w:lang w:val="en-SE"/>
              </w:rPr>
              <w:t xml:space="preserve"> </w:t>
            </w:r>
            <w:proofErr w:type="spellStart"/>
            <w:r w:rsidRPr="00401967">
              <w:rPr>
                <w:rFonts w:ascii="Sylfaen" w:hAnsi="Sylfaen"/>
                <w:lang w:val="en-SE"/>
              </w:rPr>
              <w:t>кабинеты</w:t>
            </w:r>
            <w:proofErr w:type="spellEnd"/>
            <w:r w:rsidRPr="00401967">
              <w:rPr>
                <w:rFonts w:ascii="Sylfaen" w:hAnsi="Sylfaen"/>
                <w:lang w:val="en-SE"/>
              </w:rPr>
              <w:t xml:space="preserve">, </w:t>
            </w:r>
            <w:proofErr w:type="spellStart"/>
            <w:r w:rsidRPr="00401967">
              <w:rPr>
                <w:rFonts w:ascii="Sylfaen" w:hAnsi="Sylfaen"/>
                <w:lang w:val="en-SE"/>
              </w:rPr>
              <w:t>административные</w:t>
            </w:r>
            <w:proofErr w:type="spellEnd"/>
            <w:r w:rsidRPr="00401967">
              <w:rPr>
                <w:rFonts w:ascii="Sylfaen" w:hAnsi="Sylfaen"/>
                <w:lang w:val="en-SE"/>
              </w:rPr>
              <w:t xml:space="preserve"> </w:t>
            </w:r>
            <w:proofErr w:type="spellStart"/>
            <w:r w:rsidRPr="00401967">
              <w:rPr>
                <w:rFonts w:ascii="Sylfaen" w:hAnsi="Sylfaen"/>
                <w:lang w:val="en-SE"/>
              </w:rPr>
              <w:t>рабочие</w:t>
            </w:r>
            <w:proofErr w:type="spellEnd"/>
            <w:r w:rsidRPr="00401967">
              <w:rPr>
                <w:rFonts w:ascii="Sylfaen" w:hAnsi="Sylfaen"/>
                <w:lang w:val="en-SE"/>
              </w:rPr>
              <w:t xml:space="preserve"> </w:t>
            </w:r>
            <w:proofErr w:type="spellStart"/>
            <w:r w:rsidRPr="00401967">
              <w:rPr>
                <w:rFonts w:ascii="Sylfaen" w:hAnsi="Sylfaen"/>
                <w:lang w:val="en-SE"/>
              </w:rPr>
              <w:t>кабинеты</w:t>
            </w:r>
            <w:proofErr w:type="spellEnd"/>
            <w:r w:rsidRPr="00401967">
              <w:rPr>
                <w:rFonts w:ascii="Sylfaen" w:hAnsi="Sylfaen"/>
                <w:lang w:val="en-SE"/>
              </w:rPr>
              <w:t xml:space="preserve"> и </w:t>
            </w:r>
            <w:proofErr w:type="spellStart"/>
            <w:r w:rsidRPr="00401967">
              <w:rPr>
                <w:rFonts w:ascii="Sylfaen" w:hAnsi="Sylfaen"/>
                <w:lang w:val="en-SE"/>
              </w:rPr>
              <w:t>т.д</w:t>
            </w:r>
            <w:proofErr w:type="spellEnd"/>
            <w:r w:rsidRPr="00401967">
              <w:rPr>
                <w:rFonts w:ascii="Sylfaen" w:hAnsi="Sylfaen"/>
                <w:lang w:val="en-SE"/>
              </w:rPr>
              <w:t xml:space="preserve">.), </w:t>
            </w:r>
            <w:proofErr w:type="spellStart"/>
            <w:r w:rsidRPr="00401967">
              <w:rPr>
                <w:rFonts w:ascii="Sylfaen" w:hAnsi="Sylfaen"/>
                <w:lang w:val="en-SE"/>
              </w:rPr>
              <w:t>зала</w:t>
            </w:r>
            <w:proofErr w:type="spellEnd"/>
            <w:r w:rsidRPr="00401967">
              <w:rPr>
                <w:rFonts w:ascii="Sylfaen" w:hAnsi="Sylfaen"/>
                <w:lang w:val="en-SE"/>
              </w:rPr>
              <w:t xml:space="preserve"> </w:t>
            </w:r>
            <w:proofErr w:type="spellStart"/>
            <w:r w:rsidRPr="00401967">
              <w:rPr>
                <w:rFonts w:ascii="Sylfaen" w:hAnsi="Sylfaen"/>
                <w:lang w:val="en-SE"/>
              </w:rPr>
              <w:t>для</w:t>
            </w:r>
            <w:proofErr w:type="spellEnd"/>
            <w:r w:rsidRPr="00401967">
              <w:rPr>
                <w:rFonts w:ascii="Sylfaen" w:hAnsi="Sylfaen"/>
                <w:lang w:val="en-SE"/>
              </w:rPr>
              <w:t xml:space="preserve"> </w:t>
            </w:r>
            <w:proofErr w:type="spellStart"/>
            <w:r w:rsidRPr="00401967">
              <w:rPr>
                <w:rFonts w:ascii="Sylfaen" w:hAnsi="Sylfaen"/>
                <w:lang w:val="en-SE"/>
              </w:rPr>
              <w:t>футзала</w:t>
            </w:r>
            <w:proofErr w:type="spellEnd"/>
            <w:r w:rsidRPr="00401967">
              <w:rPr>
                <w:rFonts w:ascii="Sylfaen" w:hAnsi="Sylfaen"/>
                <w:lang w:val="en-SE"/>
              </w:rPr>
              <w:t xml:space="preserve"> с </w:t>
            </w:r>
            <w:proofErr w:type="spellStart"/>
            <w:r w:rsidRPr="00401967">
              <w:rPr>
                <w:rFonts w:ascii="Sylfaen" w:hAnsi="Sylfaen"/>
                <w:lang w:val="en-SE"/>
              </w:rPr>
              <w:t>необходимыми</w:t>
            </w:r>
            <w:proofErr w:type="spellEnd"/>
            <w:r w:rsidRPr="00401967">
              <w:rPr>
                <w:rFonts w:ascii="Sylfaen" w:hAnsi="Sylfaen"/>
                <w:lang w:val="en-SE"/>
              </w:rPr>
              <w:t xml:space="preserve"> </w:t>
            </w:r>
            <w:proofErr w:type="spellStart"/>
            <w:r w:rsidRPr="00401967">
              <w:rPr>
                <w:rFonts w:ascii="Sylfaen" w:hAnsi="Sylfaen"/>
                <w:lang w:val="en-SE"/>
              </w:rPr>
              <w:t>сооружениями</w:t>
            </w:r>
            <w:proofErr w:type="spellEnd"/>
            <w:r w:rsidRPr="00401967">
              <w:rPr>
                <w:rFonts w:ascii="Sylfaen" w:hAnsi="Sylfaen"/>
                <w:lang w:val="en-SE"/>
              </w:rPr>
              <w:t xml:space="preserve"> (</w:t>
            </w:r>
            <w:proofErr w:type="spellStart"/>
            <w:r w:rsidRPr="00401967">
              <w:rPr>
                <w:rFonts w:ascii="Sylfaen" w:hAnsi="Sylfaen"/>
                <w:lang w:val="en-SE"/>
              </w:rPr>
              <w:t>зал</w:t>
            </w:r>
            <w:proofErr w:type="spellEnd"/>
            <w:r w:rsidRPr="00401967">
              <w:rPr>
                <w:rFonts w:ascii="Sylfaen" w:hAnsi="Sylfaen"/>
                <w:lang w:val="en-SE"/>
              </w:rPr>
              <w:t xml:space="preserve"> </w:t>
            </w:r>
            <w:proofErr w:type="spellStart"/>
            <w:r w:rsidRPr="00401967">
              <w:rPr>
                <w:rFonts w:ascii="Sylfaen" w:hAnsi="Sylfaen"/>
                <w:lang w:val="en-SE"/>
              </w:rPr>
              <w:t>размером</w:t>
            </w:r>
            <w:proofErr w:type="spellEnd"/>
            <w:r w:rsidRPr="00401967">
              <w:rPr>
                <w:rFonts w:ascii="Sylfaen" w:hAnsi="Sylfaen"/>
                <w:lang w:val="en-SE"/>
              </w:rPr>
              <w:t xml:space="preserve"> 4222 м, 4 </w:t>
            </w:r>
            <w:proofErr w:type="spellStart"/>
            <w:r w:rsidRPr="00401967">
              <w:rPr>
                <w:rFonts w:ascii="Sylfaen" w:hAnsi="Sylfaen"/>
                <w:lang w:val="en-SE"/>
              </w:rPr>
              <w:t>раздевалки</w:t>
            </w:r>
            <w:proofErr w:type="spellEnd"/>
            <w:r w:rsidRPr="00401967">
              <w:rPr>
                <w:rFonts w:ascii="Sylfaen" w:hAnsi="Sylfaen"/>
                <w:lang w:val="en-SE"/>
              </w:rPr>
              <w:t xml:space="preserve">, </w:t>
            </w:r>
            <w:proofErr w:type="spellStart"/>
            <w:r w:rsidRPr="00401967">
              <w:rPr>
                <w:rFonts w:ascii="Sylfaen" w:hAnsi="Sylfaen"/>
                <w:lang w:val="en-SE"/>
              </w:rPr>
              <w:t>тренерская</w:t>
            </w:r>
            <w:proofErr w:type="spellEnd"/>
            <w:r w:rsidRPr="00401967">
              <w:rPr>
                <w:rFonts w:ascii="Sylfaen" w:hAnsi="Sylfaen"/>
                <w:lang w:val="en-SE"/>
              </w:rPr>
              <w:t xml:space="preserve">, </w:t>
            </w:r>
            <w:proofErr w:type="spellStart"/>
            <w:r w:rsidRPr="00401967">
              <w:rPr>
                <w:rFonts w:ascii="Sylfaen" w:hAnsi="Sylfaen"/>
                <w:lang w:val="en-SE"/>
              </w:rPr>
              <w:t>массажные</w:t>
            </w:r>
            <w:proofErr w:type="spellEnd"/>
            <w:r w:rsidRPr="00401967">
              <w:rPr>
                <w:rFonts w:ascii="Sylfaen" w:hAnsi="Sylfaen"/>
                <w:lang w:val="en-SE"/>
              </w:rPr>
              <w:t xml:space="preserve"> </w:t>
            </w:r>
            <w:proofErr w:type="spellStart"/>
            <w:r w:rsidRPr="00401967">
              <w:rPr>
                <w:rFonts w:ascii="Sylfaen" w:hAnsi="Sylfaen"/>
                <w:lang w:val="en-SE"/>
              </w:rPr>
              <w:t>кабинеты</w:t>
            </w:r>
            <w:proofErr w:type="spellEnd"/>
            <w:r w:rsidRPr="00401967">
              <w:rPr>
                <w:rFonts w:ascii="Sylfaen" w:hAnsi="Sylfaen"/>
                <w:lang w:val="en-SE"/>
              </w:rPr>
              <w:t xml:space="preserve">, </w:t>
            </w:r>
            <w:proofErr w:type="spellStart"/>
            <w:r w:rsidRPr="00401967">
              <w:rPr>
                <w:rFonts w:ascii="Sylfaen" w:hAnsi="Sylfaen"/>
                <w:lang w:val="en-SE"/>
              </w:rPr>
              <w:t>душевые</w:t>
            </w:r>
            <w:proofErr w:type="spellEnd"/>
            <w:r w:rsidRPr="00401967">
              <w:rPr>
                <w:rFonts w:ascii="Sylfaen" w:hAnsi="Sylfaen"/>
                <w:lang w:val="en-SE"/>
              </w:rPr>
              <w:t xml:space="preserve">, </w:t>
            </w:r>
            <w:proofErr w:type="spellStart"/>
            <w:r w:rsidRPr="00401967">
              <w:rPr>
                <w:rFonts w:ascii="Sylfaen" w:hAnsi="Sylfaen"/>
                <w:lang w:val="en-SE"/>
              </w:rPr>
              <w:t>санузлы</w:t>
            </w:r>
            <w:proofErr w:type="spellEnd"/>
            <w:r w:rsidRPr="00401967">
              <w:rPr>
                <w:rFonts w:ascii="Sylfaen" w:hAnsi="Sylfaen"/>
                <w:lang w:val="en-SE"/>
              </w:rPr>
              <w:t xml:space="preserve">, </w:t>
            </w:r>
            <w:proofErr w:type="spellStart"/>
            <w:r w:rsidRPr="00401967">
              <w:rPr>
                <w:rFonts w:ascii="Sylfaen" w:hAnsi="Sylfaen"/>
                <w:lang w:val="en-SE"/>
              </w:rPr>
              <w:t>судейская</w:t>
            </w:r>
            <w:proofErr w:type="spellEnd"/>
            <w:r w:rsidRPr="00401967">
              <w:rPr>
                <w:rFonts w:ascii="Sylfaen" w:hAnsi="Sylfaen"/>
                <w:lang w:val="en-SE"/>
              </w:rPr>
              <w:t xml:space="preserve">, </w:t>
            </w:r>
            <w:proofErr w:type="spellStart"/>
            <w:r w:rsidRPr="00401967">
              <w:rPr>
                <w:rFonts w:ascii="Sylfaen" w:hAnsi="Sylfaen"/>
                <w:lang w:val="en-SE"/>
              </w:rPr>
              <w:t>инспектора</w:t>
            </w:r>
            <w:proofErr w:type="spellEnd"/>
            <w:r w:rsidRPr="00401967">
              <w:rPr>
                <w:rFonts w:ascii="Sylfaen" w:hAnsi="Sylfaen"/>
                <w:lang w:val="en-SE"/>
              </w:rPr>
              <w:t xml:space="preserve">, </w:t>
            </w:r>
            <w:proofErr w:type="spellStart"/>
            <w:r w:rsidRPr="00401967">
              <w:rPr>
                <w:rFonts w:ascii="Sylfaen" w:hAnsi="Sylfaen"/>
                <w:lang w:val="en-SE"/>
              </w:rPr>
              <w:t>медицинские</w:t>
            </w:r>
            <w:proofErr w:type="spellEnd"/>
            <w:r w:rsidRPr="00401967">
              <w:rPr>
                <w:rFonts w:ascii="Sylfaen" w:hAnsi="Sylfaen"/>
                <w:lang w:val="en-SE"/>
              </w:rPr>
              <w:t xml:space="preserve"> </w:t>
            </w:r>
            <w:proofErr w:type="spellStart"/>
            <w:r w:rsidRPr="00401967">
              <w:rPr>
                <w:rFonts w:ascii="Sylfaen" w:hAnsi="Sylfaen"/>
                <w:lang w:val="en-SE"/>
              </w:rPr>
              <w:t>кабинеты</w:t>
            </w:r>
            <w:proofErr w:type="spellEnd"/>
            <w:r w:rsidRPr="00401967">
              <w:rPr>
                <w:rFonts w:ascii="Sylfaen" w:hAnsi="Sylfaen"/>
                <w:lang w:val="en-SE"/>
              </w:rPr>
              <w:t xml:space="preserve">, </w:t>
            </w:r>
            <w:proofErr w:type="spellStart"/>
            <w:r w:rsidRPr="00401967">
              <w:rPr>
                <w:rFonts w:ascii="Sylfaen" w:hAnsi="Sylfaen"/>
                <w:lang w:val="en-SE"/>
              </w:rPr>
              <w:t>административные</w:t>
            </w:r>
            <w:proofErr w:type="spellEnd"/>
            <w:r w:rsidRPr="00401967">
              <w:rPr>
                <w:rFonts w:ascii="Sylfaen" w:hAnsi="Sylfaen"/>
                <w:lang w:val="en-SE"/>
              </w:rPr>
              <w:t xml:space="preserve"> </w:t>
            </w:r>
            <w:proofErr w:type="spellStart"/>
            <w:r w:rsidRPr="00401967">
              <w:rPr>
                <w:rFonts w:ascii="Sylfaen" w:hAnsi="Sylfaen"/>
                <w:lang w:val="en-SE"/>
              </w:rPr>
              <w:t>рабочие</w:t>
            </w:r>
            <w:proofErr w:type="spellEnd"/>
            <w:r w:rsidRPr="00401967">
              <w:rPr>
                <w:rFonts w:ascii="Sylfaen" w:hAnsi="Sylfaen"/>
                <w:lang w:val="en-SE"/>
              </w:rPr>
              <w:t xml:space="preserve"> </w:t>
            </w:r>
            <w:proofErr w:type="spellStart"/>
            <w:r w:rsidRPr="00401967">
              <w:rPr>
                <w:rFonts w:ascii="Sylfaen" w:hAnsi="Sylfaen"/>
                <w:lang w:val="en-SE"/>
              </w:rPr>
              <w:t>кабинеты</w:t>
            </w:r>
            <w:proofErr w:type="spellEnd"/>
            <w:r w:rsidRPr="00401967">
              <w:rPr>
                <w:rFonts w:ascii="Sylfaen" w:hAnsi="Sylfaen"/>
                <w:lang w:val="en-SE"/>
              </w:rPr>
              <w:t xml:space="preserve"> и </w:t>
            </w:r>
            <w:proofErr w:type="spellStart"/>
            <w:r w:rsidRPr="00401967">
              <w:rPr>
                <w:rFonts w:ascii="Sylfaen" w:hAnsi="Sylfaen"/>
                <w:lang w:val="en-SE"/>
              </w:rPr>
              <w:t>т.д</w:t>
            </w:r>
            <w:proofErr w:type="spellEnd"/>
            <w:r w:rsidRPr="00401967">
              <w:rPr>
                <w:rFonts w:ascii="Sylfaen" w:hAnsi="Sylfaen"/>
                <w:lang w:val="en-SE"/>
              </w:rPr>
              <w:t xml:space="preserve">.), </w:t>
            </w:r>
            <w:proofErr w:type="spellStart"/>
            <w:r w:rsidRPr="00401967">
              <w:rPr>
                <w:rFonts w:ascii="Sylfaen" w:hAnsi="Sylfaen"/>
                <w:lang w:val="en-SE"/>
              </w:rPr>
              <w:t>автостоянка</w:t>
            </w:r>
            <w:proofErr w:type="spellEnd"/>
            <w:r w:rsidRPr="00401967">
              <w:rPr>
                <w:rFonts w:ascii="Sylfaen" w:hAnsi="Sylfaen"/>
                <w:lang w:val="en-SE"/>
              </w:rPr>
              <w:t xml:space="preserve">. </w:t>
            </w:r>
            <w:proofErr w:type="spellStart"/>
            <w:r w:rsidRPr="00401967">
              <w:rPr>
                <w:rFonts w:ascii="Sylfaen" w:hAnsi="Sylfaen"/>
                <w:lang w:val="en-SE"/>
              </w:rPr>
              <w:t>При</w:t>
            </w:r>
            <w:proofErr w:type="spellEnd"/>
            <w:r w:rsidRPr="00401967">
              <w:rPr>
                <w:rFonts w:ascii="Sylfaen" w:hAnsi="Sylfaen"/>
                <w:lang w:val="en-SE"/>
              </w:rPr>
              <w:t xml:space="preserve"> </w:t>
            </w:r>
            <w:proofErr w:type="spellStart"/>
            <w:r w:rsidRPr="00401967">
              <w:rPr>
                <w:rFonts w:ascii="Sylfaen" w:hAnsi="Sylfaen"/>
                <w:lang w:val="en-SE"/>
              </w:rPr>
              <w:t>возможности</w:t>
            </w:r>
            <w:proofErr w:type="spellEnd"/>
            <w:r w:rsidRPr="00401967">
              <w:rPr>
                <w:rFonts w:ascii="Sylfaen" w:hAnsi="Sylfaen"/>
                <w:lang w:val="en-SE"/>
              </w:rPr>
              <w:t xml:space="preserve"> </w:t>
            </w:r>
            <w:proofErr w:type="spellStart"/>
            <w:r w:rsidRPr="00401967">
              <w:rPr>
                <w:rFonts w:ascii="Sylfaen" w:hAnsi="Sylfaen"/>
                <w:lang w:val="en-SE"/>
              </w:rPr>
              <w:t>рекомендуется</w:t>
            </w:r>
            <w:proofErr w:type="spellEnd"/>
            <w:r w:rsidRPr="00401967">
              <w:rPr>
                <w:rFonts w:ascii="Sylfaen" w:hAnsi="Sylfaen"/>
                <w:lang w:val="en-SE"/>
              </w:rPr>
              <w:t xml:space="preserve"> </w:t>
            </w:r>
            <w:proofErr w:type="spellStart"/>
            <w:r w:rsidRPr="00401967">
              <w:rPr>
                <w:rFonts w:ascii="Sylfaen" w:hAnsi="Sylfaen"/>
                <w:lang w:val="en-SE"/>
              </w:rPr>
              <w:t>объединить</w:t>
            </w:r>
            <w:proofErr w:type="spellEnd"/>
            <w:r w:rsidRPr="00401967">
              <w:rPr>
                <w:rFonts w:ascii="Sylfaen" w:hAnsi="Sylfaen"/>
                <w:lang w:val="en-SE"/>
              </w:rPr>
              <w:t xml:space="preserve"> </w:t>
            </w:r>
            <w:proofErr w:type="spellStart"/>
            <w:r w:rsidRPr="00401967">
              <w:rPr>
                <w:rFonts w:ascii="Sylfaen" w:hAnsi="Sylfaen"/>
                <w:lang w:val="en-SE"/>
              </w:rPr>
              <w:t>необходимые</w:t>
            </w:r>
            <w:proofErr w:type="spellEnd"/>
            <w:r w:rsidRPr="00401967">
              <w:rPr>
                <w:rFonts w:ascii="Sylfaen" w:hAnsi="Sylfaen"/>
                <w:lang w:val="en-SE"/>
              </w:rPr>
              <w:t xml:space="preserve"> </w:t>
            </w:r>
            <w:proofErr w:type="spellStart"/>
            <w:r w:rsidRPr="00401967">
              <w:rPr>
                <w:rFonts w:ascii="Sylfaen" w:hAnsi="Sylfaen"/>
                <w:lang w:val="en-SE"/>
              </w:rPr>
              <w:t>инфраструктуры</w:t>
            </w:r>
            <w:proofErr w:type="spellEnd"/>
            <w:r w:rsidRPr="00401967">
              <w:rPr>
                <w:rFonts w:ascii="Sylfaen" w:hAnsi="Sylfaen"/>
                <w:lang w:val="en-SE"/>
              </w:rPr>
              <w:t xml:space="preserve"> </w:t>
            </w:r>
            <w:proofErr w:type="spellStart"/>
            <w:r w:rsidRPr="00401967">
              <w:rPr>
                <w:rFonts w:ascii="Sylfaen" w:hAnsi="Sylfaen"/>
                <w:lang w:val="en-SE"/>
              </w:rPr>
              <w:t>футзала</w:t>
            </w:r>
            <w:proofErr w:type="spellEnd"/>
            <w:r w:rsidRPr="00401967">
              <w:rPr>
                <w:rFonts w:ascii="Sylfaen" w:hAnsi="Sylfaen"/>
                <w:lang w:val="en-SE"/>
              </w:rPr>
              <w:t xml:space="preserve"> и </w:t>
            </w:r>
            <w:proofErr w:type="spellStart"/>
            <w:r w:rsidRPr="00401967">
              <w:rPr>
                <w:rFonts w:ascii="Sylfaen" w:hAnsi="Sylfaen"/>
                <w:lang w:val="en-SE"/>
              </w:rPr>
              <w:t>футбольной</w:t>
            </w:r>
            <w:proofErr w:type="spellEnd"/>
            <w:r w:rsidRPr="00401967">
              <w:rPr>
                <w:rFonts w:ascii="Sylfaen" w:hAnsi="Sylfaen"/>
                <w:lang w:val="en-SE"/>
              </w:rPr>
              <w:t xml:space="preserve"> </w:t>
            </w:r>
            <w:proofErr w:type="spellStart"/>
            <w:r w:rsidRPr="00401967">
              <w:rPr>
                <w:rFonts w:ascii="Sylfaen" w:hAnsi="Sylfaen"/>
                <w:lang w:val="en-SE"/>
              </w:rPr>
              <w:t>школы</w:t>
            </w:r>
            <w:proofErr w:type="spellEnd"/>
            <w:r w:rsidRPr="00401967">
              <w:rPr>
                <w:rFonts w:ascii="Sylfaen" w:hAnsi="Sylfaen"/>
                <w:lang w:val="en-SE"/>
              </w:rPr>
              <w:t xml:space="preserve">, </w:t>
            </w:r>
            <w:proofErr w:type="spellStart"/>
            <w:r w:rsidRPr="00401967">
              <w:rPr>
                <w:rFonts w:ascii="Sylfaen" w:hAnsi="Sylfaen"/>
                <w:lang w:val="en-SE"/>
              </w:rPr>
              <w:t>обеспечив</w:t>
            </w:r>
            <w:proofErr w:type="spellEnd"/>
            <w:r w:rsidRPr="00401967">
              <w:rPr>
                <w:rFonts w:ascii="Sylfaen" w:hAnsi="Sylfaen"/>
                <w:lang w:val="en-SE"/>
              </w:rPr>
              <w:t xml:space="preserve"> </w:t>
            </w:r>
            <w:proofErr w:type="spellStart"/>
            <w:r w:rsidRPr="00401967">
              <w:rPr>
                <w:rFonts w:ascii="Sylfaen" w:hAnsi="Sylfaen"/>
                <w:lang w:val="en-SE"/>
              </w:rPr>
              <w:t>коридорную</w:t>
            </w:r>
            <w:proofErr w:type="spellEnd"/>
            <w:r w:rsidRPr="00401967">
              <w:rPr>
                <w:rFonts w:ascii="Sylfaen" w:hAnsi="Sylfaen"/>
                <w:lang w:val="en-SE"/>
              </w:rPr>
              <w:t xml:space="preserve"> </w:t>
            </w:r>
            <w:proofErr w:type="spellStart"/>
            <w:r w:rsidRPr="00401967">
              <w:rPr>
                <w:rFonts w:ascii="Sylfaen" w:hAnsi="Sylfaen"/>
                <w:lang w:val="en-SE"/>
              </w:rPr>
              <w:t>связь</w:t>
            </w:r>
            <w:proofErr w:type="spellEnd"/>
            <w:r w:rsidRPr="00401967">
              <w:rPr>
                <w:rFonts w:ascii="Sylfaen" w:hAnsi="Sylfaen"/>
                <w:lang w:val="en-SE"/>
              </w:rPr>
              <w:t xml:space="preserve"> </w:t>
            </w:r>
            <w:proofErr w:type="spellStart"/>
            <w:r w:rsidRPr="00401967">
              <w:rPr>
                <w:rFonts w:ascii="Sylfaen" w:hAnsi="Sylfaen"/>
                <w:lang w:val="en-SE"/>
              </w:rPr>
              <w:t>между</w:t>
            </w:r>
            <w:proofErr w:type="spellEnd"/>
            <w:r w:rsidRPr="00401967">
              <w:rPr>
                <w:rFonts w:ascii="Sylfaen" w:hAnsi="Sylfaen"/>
                <w:lang w:val="en-SE"/>
              </w:rPr>
              <w:t xml:space="preserve"> </w:t>
            </w:r>
            <w:proofErr w:type="spellStart"/>
            <w:r w:rsidRPr="00401967">
              <w:rPr>
                <w:rFonts w:ascii="Sylfaen" w:hAnsi="Sylfaen"/>
                <w:lang w:val="en-SE"/>
              </w:rPr>
              <w:t>корпусом</w:t>
            </w:r>
            <w:proofErr w:type="spellEnd"/>
            <w:r w:rsidRPr="00401967">
              <w:rPr>
                <w:rFonts w:ascii="Sylfaen" w:hAnsi="Sylfaen"/>
                <w:lang w:val="en-SE"/>
              </w:rPr>
              <w:t xml:space="preserve"> и </w:t>
            </w:r>
            <w:proofErr w:type="spellStart"/>
            <w:r w:rsidRPr="00401967">
              <w:rPr>
                <w:rFonts w:ascii="Sylfaen" w:hAnsi="Sylfaen"/>
                <w:lang w:val="en-SE"/>
              </w:rPr>
              <w:t>залом</w:t>
            </w:r>
            <w:proofErr w:type="spellEnd"/>
            <w:r w:rsidRPr="00401967">
              <w:rPr>
                <w:rFonts w:ascii="Sylfaen" w:hAnsi="Sylfaen"/>
                <w:lang w:val="en-SE"/>
              </w:rPr>
              <w:t>.</w:t>
            </w:r>
          </w:p>
          <w:p w14:paraId="692E9B8E" w14:textId="77777777" w:rsidR="007D6B26" w:rsidRPr="00401967" w:rsidRDefault="007D6B26" w:rsidP="002338FF">
            <w:pPr>
              <w:rPr>
                <w:rFonts w:ascii="Sylfaen" w:hAnsi="Sylfaen"/>
                <w:lang w:val="en-SE"/>
              </w:rPr>
            </w:pPr>
            <w:proofErr w:type="spellStart"/>
            <w:r w:rsidRPr="00401967">
              <w:rPr>
                <w:rFonts w:ascii="Sylfaen" w:hAnsi="Sylfaen"/>
                <w:lang w:val="en-SE"/>
              </w:rPr>
              <w:t>При</w:t>
            </w:r>
            <w:proofErr w:type="spellEnd"/>
            <w:r w:rsidRPr="00401967">
              <w:rPr>
                <w:rFonts w:ascii="Sylfaen" w:hAnsi="Sylfaen"/>
                <w:lang w:val="en-SE"/>
              </w:rPr>
              <w:t xml:space="preserve"> </w:t>
            </w:r>
            <w:proofErr w:type="spellStart"/>
            <w:r w:rsidRPr="00401967">
              <w:rPr>
                <w:rFonts w:ascii="Sylfaen" w:hAnsi="Sylfaen"/>
                <w:lang w:val="en-SE"/>
              </w:rPr>
              <w:t>проектировании</w:t>
            </w:r>
            <w:proofErr w:type="spellEnd"/>
            <w:r w:rsidRPr="00401967">
              <w:rPr>
                <w:rFonts w:ascii="Sylfaen" w:hAnsi="Sylfaen"/>
                <w:lang w:val="en-SE"/>
              </w:rPr>
              <w:t xml:space="preserve"> </w:t>
            </w:r>
            <w:proofErr w:type="spellStart"/>
            <w:r w:rsidRPr="00401967">
              <w:rPr>
                <w:rFonts w:ascii="Sylfaen" w:hAnsi="Sylfaen"/>
                <w:lang w:val="en-SE"/>
              </w:rPr>
              <w:t>следует</w:t>
            </w:r>
            <w:proofErr w:type="spellEnd"/>
            <w:r w:rsidRPr="00401967">
              <w:rPr>
                <w:rFonts w:ascii="Sylfaen" w:hAnsi="Sylfaen"/>
                <w:lang w:val="en-SE"/>
              </w:rPr>
              <w:t xml:space="preserve"> </w:t>
            </w:r>
            <w:proofErr w:type="spellStart"/>
            <w:r w:rsidRPr="00401967">
              <w:rPr>
                <w:rFonts w:ascii="Sylfaen" w:hAnsi="Sylfaen"/>
                <w:lang w:val="en-SE"/>
              </w:rPr>
              <w:t>учитывать</w:t>
            </w:r>
            <w:proofErr w:type="spellEnd"/>
            <w:r w:rsidRPr="00401967">
              <w:rPr>
                <w:rFonts w:ascii="Sylfaen" w:hAnsi="Sylfaen"/>
                <w:lang w:val="en-SE"/>
              </w:rPr>
              <w:t xml:space="preserve"> </w:t>
            </w:r>
            <w:proofErr w:type="spellStart"/>
            <w:r w:rsidRPr="00401967">
              <w:rPr>
                <w:rFonts w:ascii="Sylfaen" w:hAnsi="Sylfaen"/>
                <w:lang w:val="en-SE"/>
              </w:rPr>
              <w:t>официальные</w:t>
            </w:r>
            <w:proofErr w:type="spellEnd"/>
            <w:r w:rsidRPr="00401967">
              <w:rPr>
                <w:rFonts w:ascii="Sylfaen" w:hAnsi="Sylfaen"/>
                <w:lang w:val="en-SE"/>
              </w:rPr>
              <w:t xml:space="preserve"> </w:t>
            </w:r>
            <w:proofErr w:type="spellStart"/>
            <w:r w:rsidRPr="00401967">
              <w:rPr>
                <w:rFonts w:ascii="Sylfaen" w:hAnsi="Sylfaen"/>
                <w:lang w:val="en-SE"/>
              </w:rPr>
              <w:t>правила</w:t>
            </w:r>
            <w:proofErr w:type="spellEnd"/>
            <w:r w:rsidRPr="00401967">
              <w:rPr>
                <w:rFonts w:ascii="Sylfaen" w:hAnsi="Sylfaen"/>
                <w:lang w:val="en-SE"/>
              </w:rPr>
              <w:t xml:space="preserve"> </w:t>
            </w:r>
            <w:proofErr w:type="spellStart"/>
            <w:r w:rsidRPr="00401967">
              <w:rPr>
                <w:rFonts w:ascii="Sylfaen" w:hAnsi="Sylfaen"/>
                <w:lang w:val="en-SE"/>
              </w:rPr>
              <w:t>футбола</w:t>
            </w:r>
            <w:proofErr w:type="spellEnd"/>
            <w:r w:rsidRPr="00401967">
              <w:rPr>
                <w:rFonts w:ascii="Sylfaen" w:hAnsi="Sylfaen"/>
                <w:lang w:val="en-SE"/>
              </w:rPr>
              <w:t xml:space="preserve"> и </w:t>
            </w:r>
            <w:proofErr w:type="spellStart"/>
            <w:r w:rsidRPr="00401967">
              <w:rPr>
                <w:rFonts w:ascii="Sylfaen" w:hAnsi="Sylfaen"/>
                <w:lang w:val="en-SE"/>
              </w:rPr>
              <w:t>футзала</w:t>
            </w:r>
            <w:proofErr w:type="spellEnd"/>
            <w:r w:rsidRPr="00401967">
              <w:rPr>
                <w:rFonts w:ascii="Sylfaen" w:hAnsi="Sylfaen"/>
                <w:lang w:val="en-SE"/>
              </w:rPr>
              <w:t xml:space="preserve">, </w:t>
            </w:r>
            <w:proofErr w:type="spellStart"/>
            <w:r w:rsidRPr="00401967">
              <w:rPr>
                <w:rFonts w:ascii="Sylfaen" w:hAnsi="Sylfaen"/>
                <w:lang w:val="en-SE"/>
              </w:rPr>
              <w:t>опубликованные</w:t>
            </w:r>
            <w:proofErr w:type="spellEnd"/>
            <w:r w:rsidRPr="00401967">
              <w:rPr>
                <w:rFonts w:ascii="Sylfaen" w:hAnsi="Sylfaen"/>
                <w:lang w:val="en-SE"/>
              </w:rPr>
              <w:t xml:space="preserve"> </w:t>
            </w:r>
            <w:proofErr w:type="spellStart"/>
            <w:r w:rsidRPr="00401967">
              <w:rPr>
                <w:rFonts w:ascii="Sylfaen" w:hAnsi="Sylfaen"/>
                <w:lang w:val="en-SE"/>
              </w:rPr>
              <w:t>на</w:t>
            </w:r>
            <w:proofErr w:type="spellEnd"/>
            <w:r w:rsidRPr="00401967">
              <w:rPr>
                <w:rFonts w:ascii="Sylfaen" w:hAnsi="Sylfaen"/>
                <w:lang w:val="en-SE"/>
              </w:rPr>
              <w:t xml:space="preserve"> </w:t>
            </w:r>
            <w:proofErr w:type="spellStart"/>
            <w:r w:rsidRPr="00401967">
              <w:rPr>
                <w:rFonts w:ascii="Sylfaen" w:hAnsi="Sylfaen"/>
                <w:lang w:val="en-SE"/>
              </w:rPr>
              <w:t>сайте</w:t>
            </w:r>
            <w:proofErr w:type="spellEnd"/>
            <w:r w:rsidRPr="00401967">
              <w:rPr>
                <w:rFonts w:ascii="Sylfaen" w:hAnsi="Sylfaen"/>
                <w:lang w:val="en-SE"/>
              </w:rPr>
              <w:t xml:space="preserve"> ФФА, а </w:t>
            </w:r>
            <w:proofErr w:type="spellStart"/>
            <w:r w:rsidRPr="00401967">
              <w:rPr>
                <w:rFonts w:ascii="Sylfaen" w:hAnsi="Sylfaen"/>
                <w:lang w:val="en-SE"/>
              </w:rPr>
              <w:t>также</w:t>
            </w:r>
            <w:proofErr w:type="spellEnd"/>
            <w:r w:rsidRPr="00401967">
              <w:rPr>
                <w:rFonts w:ascii="Sylfaen" w:hAnsi="Sylfaen"/>
                <w:lang w:val="en-SE"/>
              </w:rPr>
              <w:t xml:space="preserve"> </w:t>
            </w:r>
            <w:proofErr w:type="spellStart"/>
            <w:r w:rsidRPr="00401967">
              <w:rPr>
                <w:rFonts w:ascii="Sylfaen" w:hAnsi="Sylfaen"/>
                <w:lang w:val="en-SE"/>
              </w:rPr>
              <w:t>требования</w:t>
            </w:r>
            <w:proofErr w:type="spellEnd"/>
            <w:r w:rsidRPr="00401967">
              <w:rPr>
                <w:rFonts w:ascii="Sylfaen" w:hAnsi="Sylfaen"/>
                <w:lang w:val="en-SE"/>
              </w:rPr>
              <w:t xml:space="preserve"> </w:t>
            </w:r>
            <w:proofErr w:type="spellStart"/>
            <w:r w:rsidRPr="00401967">
              <w:rPr>
                <w:rFonts w:ascii="Sylfaen" w:hAnsi="Sylfaen"/>
                <w:lang w:val="en-SE"/>
              </w:rPr>
              <w:t>нормативов</w:t>
            </w:r>
            <w:proofErr w:type="spellEnd"/>
            <w:r w:rsidRPr="00401967">
              <w:rPr>
                <w:rFonts w:ascii="Sylfaen" w:hAnsi="Sylfaen"/>
                <w:lang w:val="en-SE"/>
              </w:rPr>
              <w:t xml:space="preserve"> </w:t>
            </w:r>
            <w:proofErr w:type="spellStart"/>
            <w:r w:rsidRPr="00401967">
              <w:rPr>
                <w:rFonts w:ascii="Sylfaen" w:hAnsi="Sylfaen"/>
                <w:lang w:val="en-SE"/>
              </w:rPr>
              <w:t>инфраструктуры</w:t>
            </w:r>
            <w:proofErr w:type="spellEnd"/>
            <w:r w:rsidRPr="00401967">
              <w:rPr>
                <w:rFonts w:ascii="Sylfaen" w:hAnsi="Sylfaen"/>
                <w:lang w:val="en-SE"/>
              </w:rPr>
              <w:t xml:space="preserve"> ФФА. </w:t>
            </w:r>
            <w:proofErr w:type="spellStart"/>
            <w:r w:rsidRPr="00401967">
              <w:rPr>
                <w:rFonts w:ascii="Sylfaen" w:hAnsi="Sylfaen"/>
                <w:lang w:val="en-SE"/>
              </w:rPr>
              <w:t>Минимальная</w:t>
            </w:r>
            <w:proofErr w:type="spellEnd"/>
            <w:r w:rsidRPr="00401967">
              <w:rPr>
                <w:rFonts w:ascii="Sylfaen" w:hAnsi="Sylfaen"/>
                <w:lang w:val="en-SE"/>
              </w:rPr>
              <w:t xml:space="preserve"> </w:t>
            </w:r>
            <w:proofErr w:type="spellStart"/>
            <w:r w:rsidRPr="00401967">
              <w:rPr>
                <w:rFonts w:ascii="Sylfaen" w:hAnsi="Sylfaen"/>
                <w:lang w:val="en-SE"/>
              </w:rPr>
              <w:t>оценка</w:t>
            </w:r>
            <w:proofErr w:type="spellEnd"/>
            <w:r w:rsidRPr="00401967">
              <w:rPr>
                <w:rFonts w:ascii="Sylfaen" w:hAnsi="Sylfaen"/>
                <w:lang w:val="en-SE"/>
              </w:rPr>
              <w:t xml:space="preserve"> </w:t>
            </w:r>
            <w:proofErr w:type="spellStart"/>
            <w:r w:rsidRPr="00401967">
              <w:rPr>
                <w:rFonts w:ascii="Sylfaen" w:hAnsi="Sylfaen"/>
                <w:lang w:val="en-SE"/>
              </w:rPr>
              <w:t>эскизного</w:t>
            </w:r>
            <w:proofErr w:type="spellEnd"/>
            <w:r w:rsidRPr="00401967">
              <w:rPr>
                <w:rFonts w:ascii="Sylfaen" w:hAnsi="Sylfaen"/>
                <w:lang w:val="en-SE"/>
              </w:rPr>
              <w:t xml:space="preserve"> </w:t>
            </w:r>
            <w:proofErr w:type="spellStart"/>
            <w:r w:rsidRPr="00401967">
              <w:rPr>
                <w:rFonts w:ascii="Sylfaen" w:hAnsi="Sylfaen"/>
                <w:lang w:val="en-SE"/>
              </w:rPr>
              <w:t>проекта</w:t>
            </w:r>
            <w:proofErr w:type="spellEnd"/>
            <w:r w:rsidRPr="00401967">
              <w:rPr>
                <w:rFonts w:ascii="Sylfaen" w:hAnsi="Sylfaen"/>
                <w:lang w:val="en-SE"/>
              </w:rPr>
              <w:t xml:space="preserve"> </w:t>
            </w:r>
            <w:proofErr w:type="spellStart"/>
            <w:r w:rsidRPr="00401967">
              <w:rPr>
                <w:rFonts w:ascii="Sylfaen" w:hAnsi="Sylfaen"/>
                <w:lang w:val="en-SE"/>
              </w:rPr>
              <w:t>установлена</w:t>
            </w:r>
            <w:proofErr w:type="spellEnd"/>
            <w:r w:rsidRPr="00401967">
              <w:rPr>
                <w:rFonts w:ascii="Sylfaen" w:hAnsi="Sylfaen"/>
                <w:lang w:val="en-SE"/>
              </w:rPr>
              <w:t xml:space="preserve"> </w:t>
            </w:r>
            <w:proofErr w:type="spellStart"/>
            <w:r w:rsidRPr="00401967">
              <w:rPr>
                <w:rFonts w:ascii="Sylfaen" w:hAnsi="Sylfaen"/>
                <w:lang w:val="en-SE"/>
              </w:rPr>
              <w:t>на</w:t>
            </w:r>
            <w:proofErr w:type="spellEnd"/>
            <w:r w:rsidRPr="00401967">
              <w:rPr>
                <w:rFonts w:ascii="Sylfaen" w:hAnsi="Sylfaen"/>
                <w:lang w:val="en-SE"/>
              </w:rPr>
              <w:t xml:space="preserve"> </w:t>
            </w:r>
            <w:proofErr w:type="spellStart"/>
            <w:r w:rsidRPr="00401967">
              <w:rPr>
                <w:rFonts w:ascii="Sylfaen" w:hAnsi="Sylfaen"/>
                <w:lang w:val="en-SE"/>
              </w:rPr>
              <w:t>уровне</w:t>
            </w:r>
            <w:proofErr w:type="spellEnd"/>
            <w:r w:rsidRPr="00401967">
              <w:rPr>
                <w:rFonts w:ascii="Sylfaen" w:hAnsi="Sylfaen"/>
                <w:lang w:val="en-SE"/>
              </w:rPr>
              <w:t xml:space="preserve"> 40 </w:t>
            </w:r>
            <w:proofErr w:type="spellStart"/>
            <w:r w:rsidRPr="00401967">
              <w:rPr>
                <w:rFonts w:ascii="Sylfaen" w:hAnsi="Sylfaen"/>
                <w:lang w:val="en-SE"/>
              </w:rPr>
              <w:t>баллов</w:t>
            </w:r>
            <w:proofErr w:type="spellEnd"/>
            <w:r w:rsidRPr="00401967">
              <w:rPr>
                <w:rFonts w:ascii="Sylfaen" w:hAnsi="Sylfaen"/>
                <w:lang w:val="en-SE"/>
              </w:rPr>
              <w:t>.</w:t>
            </w:r>
          </w:p>
          <w:p w14:paraId="3C129178" w14:textId="77777777" w:rsidR="007D6B26" w:rsidRPr="00FC6942" w:rsidRDefault="007D6B26" w:rsidP="002338FF">
            <w:pPr>
              <w:rPr>
                <w:rFonts w:ascii="GHEA Grapalat" w:hAnsi="GHEA Grapalat"/>
                <w:sz w:val="20"/>
                <w:szCs w:val="20"/>
              </w:rPr>
            </w:pPr>
          </w:p>
        </w:tc>
      </w:tr>
    </w:tbl>
    <w:p w14:paraId="16EEB53E" w14:textId="77777777" w:rsidR="007D6B26" w:rsidRPr="00FC6942" w:rsidRDefault="007D6B26" w:rsidP="007D6B26">
      <w:pPr>
        <w:widowControl w:val="0"/>
        <w:ind w:firstLine="375"/>
        <w:jc w:val="both"/>
        <w:rPr>
          <w:rFonts w:ascii="Sylfaen" w:hAnsi="Sylfaen"/>
          <w:lang w:val="hy-AM"/>
        </w:rPr>
      </w:pPr>
    </w:p>
    <w:p w14:paraId="5EABBF26" w14:textId="77777777" w:rsidR="007D6B26" w:rsidRPr="00200F4D" w:rsidRDefault="007D6B26" w:rsidP="007D6B26">
      <w:pPr>
        <w:widowControl w:val="0"/>
        <w:spacing w:after="160" w:line="360" w:lineRule="auto"/>
        <w:jc w:val="center"/>
        <w:rPr>
          <w:rFonts w:ascii="GHEA Grapalat" w:hAnsi="GHEA Grapalat"/>
          <w:lang w:val="hy-AM"/>
        </w:rPr>
      </w:pPr>
    </w:p>
    <w:tbl>
      <w:tblPr>
        <w:tblW w:w="9639" w:type="dxa"/>
        <w:jc w:val="center"/>
        <w:tblLayout w:type="fixed"/>
        <w:tblLook w:val="0000" w:firstRow="0" w:lastRow="0" w:firstColumn="0" w:lastColumn="0" w:noHBand="0" w:noVBand="0"/>
      </w:tblPr>
      <w:tblGrid>
        <w:gridCol w:w="4536"/>
        <w:gridCol w:w="760"/>
        <w:gridCol w:w="4343"/>
      </w:tblGrid>
      <w:tr w:rsidR="007D6B26" w:rsidRPr="00AD29CE" w14:paraId="42C52858" w14:textId="77777777" w:rsidTr="002338FF">
        <w:trPr>
          <w:jc w:val="center"/>
        </w:trPr>
        <w:tc>
          <w:tcPr>
            <w:tcW w:w="4536" w:type="dxa"/>
          </w:tcPr>
          <w:p w14:paraId="7DD0F469" w14:textId="77777777" w:rsidR="007D6B26" w:rsidRPr="00AD29CE" w:rsidRDefault="007D6B26" w:rsidP="002338FF">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543D57A7" w14:textId="77777777" w:rsidR="007D6B26" w:rsidRPr="00E40AC8" w:rsidRDefault="007D6B26" w:rsidP="002338FF">
            <w:pPr>
              <w:widowControl w:val="0"/>
              <w:jc w:val="center"/>
              <w:rPr>
                <w:rFonts w:ascii="GHEA Grapalat" w:hAnsi="GHEA Grapalat"/>
                <w:lang w:val="en-US"/>
              </w:rPr>
            </w:pPr>
            <w:r>
              <w:rPr>
                <w:rFonts w:ascii="GHEA Grapalat" w:hAnsi="GHEA Grapalat"/>
                <w:lang w:val="en-US"/>
              </w:rPr>
              <w:t>___________________________</w:t>
            </w:r>
          </w:p>
          <w:p w14:paraId="50589714" w14:textId="77777777" w:rsidR="007D6B26" w:rsidRPr="00E40AC8" w:rsidRDefault="007D6B26" w:rsidP="002338FF">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71A8CC4E" w14:textId="77777777" w:rsidR="007D6B26" w:rsidRPr="00AD29CE" w:rsidRDefault="007D6B26" w:rsidP="002338FF">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73B2B7B5" w14:textId="77777777" w:rsidR="007D6B26" w:rsidRPr="00AD29CE" w:rsidRDefault="007D6B26" w:rsidP="002338FF">
            <w:pPr>
              <w:widowControl w:val="0"/>
              <w:spacing w:after="160" w:line="360" w:lineRule="auto"/>
              <w:jc w:val="center"/>
              <w:rPr>
                <w:rFonts w:ascii="GHEA Grapalat" w:hAnsi="GHEA Grapalat"/>
              </w:rPr>
            </w:pPr>
          </w:p>
        </w:tc>
        <w:tc>
          <w:tcPr>
            <w:tcW w:w="4343" w:type="dxa"/>
          </w:tcPr>
          <w:p w14:paraId="2A3E7FD5" w14:textId="77777777" w:rsidR="007D6B26" w:rsidRPr="00AD29CE" w:rsidRDefault="007D6B26" w:rsidP="002338FF">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3ABAE991" w14:textId="77777777" w:rsidR="007D6B26" w:rsidRPr="00E40AC8" w:rsidRDefault="007D6B26" w:rsidP="002338FF">
            <w:pPr>
              <w:widowControl w:val="0"/>
              <w:jc w:val="center"/>
              <w:rPr>
                <w:rFonts w:ascii="GHEA Grapalat" w:hAnsi="GHEA Grapalat"/>
                <w:lang w:val="en-US"/>
              </w:rPr>
            </w:pPr>
            <w:r>
              <w:rPr>
                <w:rFonts w:ascii="GHEA Grapalat" w:hAnsi="GHEA Grapalat"/>
                <w:lang w:val="en-US"/>
              </w:rPr>
              <w:t>__________________________</w:t>
            </w:r>
          </w:p>
          <w:p w14:paraId="2F9F3BB0" w14:textId="77777777" w:rsidR="007D6B26" w:rsidRPr="00E40AC8" w:rsidRDefault="007D6B26" w:rsidP="002338FF">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0AC1AAE1" w14:textId="77777777" w:rsidR="007D6B26" w:rsidRPr="00AD29CE" w:rsidRDefault="007D6B26" w:rsidP="002338FF">
            <w:pPr>
              <w:widowControl w:val="0"/>
              <w:spacing w:after="160" w:line="360" w:lineRule="auto"/>
              <w:jc w:val="center"/>
              <w:rPr>
                <w:rFonts w:ascii="GHEA Grapalat" w:hAnsi="GHEA Grapalat"/>
              </w:rPr>
            </w:pPr>
            <w:r w:rsidRPr="00AD29CE">
              <w:rPr>
                <w:rFonts w:ascii="GHEA Grapalat" w:hAnsi="GHEA Grapalat"/>
              </w:rPr>
              <w:t>М. П.</w:t>
            </w:r>
          </w:p>
        </w:tc>
      </w:tr>
    </w:tbl>
    <w:p w14:paraId="299E60BF" w14:textId="77777777" w:rsidR="003B2F27" w:rsidRPr="002C04C9" w:rsidRDefault="003B2F27" w:rsidP="003B2F27">
      <w:pPr>
        <w:widowControl w:val="0"/>
        <w:spacing w:after="160" w:line="360" w:lineRule="auto"/>
        <w:jc w:val="center"/>
        <w:rPr>
          <w:rFonts w:ascii="GHEA Grapalat" w:hAnsi="GHEA Grapalat"/>
        </w:rPr>
      </w:pPr>
      <w:r w:rsidRPr="002C04C9">
        <w:rPr>
          <w:rFonts w:ascii="GHEA Grapalat" w:hAnsi="GHEA Grapalat"/>
        </w:rPr>
        <w:br w:type="page"/>
      </w:r>
    </w:p>
    <w:p w14:paraId="107D44BD" w14:textId="0A65EE64" w:rsidR="003F1338" w:rsidRPr="00AD29CE" w:rsidRDefault="003F1338" w:rsidP="003F1338">
      <w:pPr>
        <w:widowControl w:val="0"/>
        <w:spacing w:after="160"/>
        <w:jc w:val="right"/>
        <w:rPr>
          <w:rFonts w:ascii="GHEA Grapalat" w:hAnsi="GHEA Grapalat"/>
          <w:i/>
        </w:rPr>
      </w:pPr>
      <w:r w:rsidRPr="00AD29CE">
        <w:rPr>
          <w:rFonts w:ascii="GHEA Grapalat" w:hAnsi="GHEA Grapalat"/>
          <w:i/>
        </w:rPr>
        <w:lastRenderedPageBreak/>
        <w:t>Приложение № 1</w:t>
      </w:r>
      <w:r>
        <w:rPr>
          <w:rFonts w:ascii="GHEA Grapalat" w:hAnsi="GHEA Grapalat"/>
          <w:i/>
        </w:rPr>
        <w:t>.1</w:t>
      </w:r>
    </w:p>
    <w:p w14:paraId="30C2D2F0" w14:textId="4FD0CD50" w:rsidR="003F1338" w:rsidRPr="00AD29CE" w:rsidRDefault="003F1338" w:rsidP="003F1338">
      <w:pPr>
        <w:widowControl w:val="0"/>
        <w:spacing w:after="160"/>
        <w:jc w:val="right"/>
        <w:rPr>
          <w:rFonts w:ascii="GHEA Grapalat" w:hAnsi="GHEA Grapalat"/>
          <w:i/>
        </w:rPr>
      </w:pPr>
      <w:r w:rsidRPr="00AD29CE">
        <w:rPr>
          <w:rFonts w:ascii="GHEA Grapalat" w:hAnsi="GHEA Grapalat"/>
          <w:i/>
        </w:rPr>
        <w:t>к Договору под кодом</w:t>
      </w:r>
      <w:r>
        <w:rPr>
          <w:rFonts w:ascii="GHEA Grapalat" w:hAnsi="GHEA Grapalat"/>
          <w:i/>
        </w:rPr>
        <w:t xml:space="preserve"> </w:t>
      </w:r>
      <w:r>
        <w:rPr>
          <w:rFonts w:ascii="GHEA Grapalat" w:hAnsi="GHEA Grapalat"/>
          <w:b/>
          <w:i/>
          <w:lang w:val="en-GB"/>
        </w:rPr>
        <w:t>HFF</w:t>
      </w:r>
      <w:r w:rsidRPr="0029342A">
        <w:rPr>
          <w:rFonts w:ascii="GHEA Grapalat" w:hAnsi="GHEA Grapalat"/>
          <w:b/>
          <w:i/>
        </w:rPr>
        <w:t>-</w:t>
      </w:r>
      <w:proofErr w:type="spellStart"/>
      <w:r>
        <w:rPr>
          <w:rFonts w:ascii="GHEA Grapalat" w:hAnsi="GHEA Grapalat"/>
          <w:b/>
          <w:i/>
          <w:lang w:val="en-GB"/>
        </w:rPr>
        <w:t>NTsDzB</w:t>
      </w:r>
      <w:proofErr w:type="spellEnd"/>
      <w:r w:rsidRPr="0029342A">
        <w:rPr>
          <w:rFonts w:ascii="GHEA Grapalat" w:hAnsi="GHEA Grapalat"/>
          <w:b/>
          <w:i/>
        </w:rPr>
        <w:t>-2025/</w:t>
      </w:r>
      <w:r>
        <w:rPr>
          <w:rFonts w:ascii="GHEA Grapalat" w:hAnsi="GHEA Grapalat"/>
          <w:b/>
          <w:i/>
        </w:rPr>
        <w:t>5</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25</w:t>
      </w:r>
      <w:r>
        <w:rPr>
          <w:rFonts w:ascii="GHEA Grapalat" w:hAnsi="GHEA Grapalat"/>
          <w:i/>
        </w:rPr>
        <w:tab/>
      </w:r>
      <w:r w:rsidRPr="00AD29CE">
        <w:rPr>
          <w:rFonts w:ascii="GHEA Grapalat" w:hAnsi="GHEA Grapalat"/>
          <w:i/>
        </w:rPr>
        <w:t>г.</w:t>
      </w:r>
    </w:p>
    <w:p w14:paraId="3D231795" w14:textId="77777777" w:rsidR="003F1338" w:rsidRPr="00E77F0B" w:rsidRDefault="003F1338" w:rsidP="003F1338">
      <w:pPr>
        <w:tabs>
          <w:tab w:val="left" w:pos="6570"/>
        </w:tabs>
        <w:spacing w:after="200" w:line="276" w:lineRule="auto"/>
        <w:jc w:val="center"/>
        <w:rPr>
          <w:rFonts w:ascii="Sylfaen" w:eastAsiaTheme="minorEastAsia" w:hAnsi="Sylfaen"/>
          <w:b/>
          <w:u w:val="single"/>
          <w:lang w:val="hy-AM"/>
        </w:rPr>
      </w:pPr>
      <w:r w:rsidRPr="00771F1D">
        <w:rPr>
          <w:rFonts w:ascii="Sylfaen" w:eastAsiaTheme="minorEastAsia" w:hAnsi="Sylfaen"/>
          <w:b/>
          <w:u w:val="single"/>
          <w:lang w:val="hy-AM"/>
        </w:rPr>
        <w:t xml:space="preserve">ТЕХНИЧЕСКИЕ ХАРАКТЕРИСТИКИ </w:t>
      </w:r>
      <w:r w:rsidRPr="00E77F0B">
        <w:rPr>
          <w:rFonts w:ascii="Sylfaen" w:eastAsiaTheme="minorEastAsia" w:hAnsi="Sylfaen"/>
          <w:b/>
          <w:u w:val="single"/>
          <w:lang w:val="hy-AM"/>
        </w:rPr>
        <w:t>(</w:t>
      </w:r>
      <w:r w:rsidRPr="00771F1D">
        <w:rPr>
          <w:rFonts w:ascii="Sylfaen" w:eastAsiaTheme="minorEastAsia" w:hAnsi="Sylfaen"/>
          <w:b/>
          <w:u w:val="single"/>
          <w:lang w:val="hy-AM"/>
        </w:rPr>
        <w:t>ЗАДАЧА ПРОЕКТИРОВАНИЯ</w:t>
      </w:r>
      <w:r w:rsidRPr="00E77F0B">
        <w:rPr>
          <w:rFonts w:ascii="Sylfaen" w:eastAsiaTheme="minorEastAsia" w:hAnsi="Sylfaen"/>
          <w:b/>
          <w:u w:val="single"/>
          <w:lang w:val="hy-AM"/>
        </w:rPr>
        <w:t>)</w:t>
      </w:r>
    </w:p>
    <w:p w14:paraId="064C732B" w14:textId="77777777" w:rsidR="003F1338" w:rsidRPr="00E77F0B" w:rsidRDefault="003F1338" w:rsidP="003F1338">
      <w:pPr>
        <w:spacing w:after="200" w:line="276" w:lineRule="auto"/>
        <w:rPr>
          <w:rFonts w:ascii="Sylfaen" w:eastAsiaTheme="minorEastAsia" w:hAnsi="Sylfaen" w:cs="Arial"/>
          <w:b/>
          <w:lang w:val="hy-AM"/>
        </w:rPr>
      </w:pPr>
      <w:r w:rsidRPr="00724CC3">
        <w:rPr>
          <w:rFonts w:ascii="Sylfaen" w:eastAsiaTheme="minorEastAsia" w:hAnsi="Sylfaen" w:cs="Arial"/>
          <w:b/>
          <w:bCs/>
        </w:rPr>
        <w:t>Объект:</w:t>
      </w:r>
      <w:r w:rsidRPr="00724CC3">
        <w:rPr>
          <w:rFonts w:ascii="Sylfaen" w:eastAsiaTheme="minorEastAsia" w:hAnsi="Sylfaen" w:cs="Arial"/>
          <w:b/>
        </w:rPr>
        <w:t xml:space="preserve"> Реконструкция стадиона «Арнар» и строительство спортивного зала в Иджеванской общине, Тавушской области, Республика Армения.</w:t>
      </w:r>
      <w:r w:rsidRPr="00724CC3">
        <w:rPr>
          <w:rFonts w:ascii="Sylfaen" w:eastAsiaTheme="minorEastAsia" w:hAnsi="Sylfaen" w:cs="Arial"/>
          <w:b/>
        </w:rPr>
        <w:br/>
      </w:r>
      <w:r w:rsidRPr="00724CC3">
        <w:rPr>
          <w:rFonts w:ascii="Sylfaen" w:eastAsiaTheme="minorEastAsia" w:hAnsi="Sylfaen" w:cs="Arial"/>
          <w:b/>
          <w:bCs/>
        </w:rPr>
        <w:t>Адрес:</w:t>
      </w:r>
      <w:r w:rsidRPr="00724CC3">
        <w:rPr>
          <w:rFonts w:ascii="Sylfaen" w:eastAsiaTheme="minorEastAsia" w:hAnsi="Sylfaen" w:cs="Arial"/>
          <w:b/>
        </w:rPr>
        <w:t xml:space="preserve"> Тавушская область, Иджеванская община.</w:t>
      </w:r>
    </w:p>
    <w:tbl>
      <w:tblPr>
        <w:tblStyle w:val="TableGrid"/>
        <w:tblpPr w:leftFromText="180" w:rightFromText="180" w:vertAnchor="text" w:horzAnchor="margin" w:tblpY="115"/>
        <w:tblW w:w="9788" w:type="dxa"/>
        <w:tblLook w:val="04A0" w:firstRow="1" w:lastRow="0" w:firstColumn="1" w:lastColumn="0" w:noHBand="0" w:noVBand="1"/>
      </w:tblPr>
      <w:tblGrid>
        <w:gridCol w:w="648"/>
        <w:gridCol w:w="3983"/>
        <w:gridCol w:w="5157"/>
      </w:tblGrid>
      <w:tr w:rsidR="003F1338" w:rsidRPr="00724CC3" w14:paraId="621718DD" w14:textId="77777777" w:rsidTr="002338FF">
        <w:trPr>
          <w:trHeight w:val="557"/>
        </w:trPr>
        <w:tc>
          <w:tcPr>
            <w:tcW w:w="648" w:type="dxa"/>
            <w:vAlign w:val="center"/>
          </w:tcPr>
          <w:p w14:paraId="3DEAE966" w14:textId="77777777" w:rsidR="003F1338" w:rsidRPr="00E77F0B" w:rsidRDefault="003F1338" w:rsidP="003F1338">
            <w:pPr>
              <w:numPr>
                <w:ilvl w:val="0"/>
                <w:numId w:val="38"/>
              </w:numPr>
              <w:contextualSpacing/>
              <w:jc w:val="center"/>
              <w:rPr>
                <w:rFonts w:ascii="Sylfaen" w:hAnsi="Sylfaen"/>
                <w:lang w:val="hy-AM"/>
              </w:rPr>
            </w:pPr>
          </w:p>
        </w:tc>
        <w:tc>
          <w:tcPr>
            <w:tcW w:w="3983" w:type="dxa"/>
            <w:vAlign w:val="center"/>
          </w:tcPr>
          <w:p w14:paraId="7808D168" w14:textId="77777777" w:rsidR="003F1338" w:rsidRPr="00E77F0B" w:rsidRDefault="003F1338" w:rsidP="002338FF">
            <w:pPr>
              <w:spacing w:after="200" w:line="276" w:lineRule="auto"/>
              <w:rPr>
                <w:rFonts w:ascii="Sylfaen" w:hAnsi="Sylfaen"/>
                <w:lang w:val="hy-AM"/>
              </w:rPr>
            </w:pPr>
            <w:r w:rsidRPr="00771F1D">
              <w:rPr>
                <w:rFonts w:ascii="Sylfaen" w:hAnsi="Sylfaen" w:cs="Arial"/>
                <w:lang w:val="hy-AM"/>
              </w:rPr>
              <w:t>Основа проектирования</w:t>
            </w:r>
          </w:p>
        </w:tc>
        <w:tc>
          <w:tcPr>
            <w:tcW w:w="5157" w:type="dxa"/>
          </w:tcPr>
          <w:p w14:paraId="05567D71" w14:textId="77777777" w:rsidR="003F1338" w:rsidRPr="00724CC3" w:rsidRDefault="003F1338" w:rsidP="002338FF">
            <w:pPr>
              <w:spacing w:after="200" w:line="276" w:lineRule="auto"/>
              <w:jc w:val="center"/>
              <w:rPr>
                <w:rFonts w:ascii="Sylfaen" w:hAnsi="Sylfaen"/>
              </w:rPr>
            </w:pPr>
            <w:r w:rsidRPr="00724CC3">
              <w:rPr>
                <w:rFonts w:ascii="Sylfaen" w:hAnsi="Sylfaen"/>
              </w:rPr>
              <w:t>Решение правительства Республики Армения</w:t>
            </w:r>
            <w:r w:rsidRPr="00724CC3">
              <w:rPr>
                <w:rFonts w:ascii="Sylfaen" w:hAnsi="Sylfaen"/>
              </w:rPr>
              <w:br/>
              <w:t>№ 2080-Н от 29 декабря 2022 года.</w:t>
            </w:r>
          </w:p>
        </w:tc>
      </w:tr>
      <w:tr w:rsidR="003F1338" w:rsidRPr="00724CC3" w14:paraId="72FDC897" w14:textId="77777777" w:rsidTr="002338FF">
        <w:tc>
          <w:tcPr>
            <w:tcW w:w="648" w:type="dxa"/>
            <w:vAlign w:val="center"/>
          </w:tcPr>
          <w:p w14:paraId="2B21B4B2" w14:textId="77777777" w:rsidR="003F1338" w:rsidRPr="00E77F0B" w:rsidRDefault="003F1338" w:rsidP="003F1338">
            <w:pPr>
              <w:numPr>
                <w:ilvl w:val="0"/>
                <w:numId w:val="38"/>
              </w:numPr>
              <w:contextualSpacing/>
              <w:jc w:val="center"/>
              <w:rPr>
                <w:rFonts w:ascii="Sylfaen" w:hAnsi="Sylfaen"/>
                <w:lang w:val="hy-AM"/>
              </w:rPr>
            </w:pPr>
          </w:p>
        </w:tc>
        <w:tc>
          <w:tcPr>
            <w:tcW w:w="3983" w:type="dxa"/>
            <w:vAlign w:val="center"/>
          </w:tcPr>
          <w:p w14:paraId="471DE568" w14:textId="77777777" w:rsidR="003F1338" w:rsidRPr="00E77F0B" w:rsidRDefault="003F1338" w:rsidP="002338FF">
            <w:pPr>
              <w:spacing w:after="200" w:line="276" w:lineRule="auto"/>
              <w:rPr>
                <w:rFonts w:ascii="Sylfaen" w:hAnsi="Sylfaen"/>
                <w:lang w:val="hy-AM"/>
              </w:rPr>
            </w:pPr>
            <w:r w:rsidRPr="00771F1D">
              <w:rPr>
                <w:rFonts w:ascii="Sylfaen" w:hAnsi="Sylfaen" w:cs="Arial"/>
                <w:lang w:val="hy-AM"/>
              </w:rPr>
              <w:t>Клиент:</w:t>
            </w:r>
          </w:p>
        </w:tc>
        <w:tc>
          <w:tcPr>
            <w:tcW w:w="5157" w:type="dxa"/>
          </w:tcPr>
          <w:p w14:paraId="60F6B154" w14:textId="77777777" w:rsidR="003F1338" w:rsidRPr="00E77F0B" w:rsidRDefault="003F1338" w:rsidP="002338FF">
            <w:pPr>
              <w:spacing w:after="200" w:line="276" w:lineRule="auto"/>
              <w:jc w:val="center"/>
              <w:rPr>
                <w:rFonts w:ascii="Sylfaen" w:hAnsi="Sylfaen"/>
                <w:lang w:val="hy-AM"/>
              </w:rPr>
            </w:pPr>
            <w:r w:rsidRPr="00771F1D">
              <w:rPr>
                <w:rFonts w:ascii="Sylfaen" w:hAnsi="Sylfaen" w:cs="Arial"/>
                <w:lang w:val="hy-AM"/>
              </w:rPr>
              <w:t>Общественная организация "Федерация футбола Армении"</w:t>
            </w:r>
          </w:p>
        </w:tc>
      </w:tr>
      <w:tr w:rsidR="003F1338" w:rsidRPr="00E77F0B" w14:paraId="5BC9B457" w14:textId="77777777" w:rsidTr="002338FF">
        <w:tc>
          <w:tcPr>
            <w:tcW w:w="648" w:type="dxa"/>
            <w:vAlign w:val="center"/>
          </w:tcPr>
          <w:p w14:paraId="0D054A56" w14:textId="77777777" w:rsidR="003F1338" w:rsidRPr="00E77F0B" w:rsidRDefault="003F1338" w:rsidP="003F1338">
            <w:pPr>
              <w:numPr>
                <w:ilvl w:val="0"/>
                <w:numId w:val="38"/>
              </w:numPr>
              <w:contextualSpacing/>
              <w:jc w:val="center"/>
              <w:rPr>
                <w:rFonts w:ascii="Sylfaen" w:hAnsi="Sylfaen"/>
                <w:lang w:val="hy-AM"/>
              </w:rPr>
            </w:pPr>
          </w:p>
        </w:tc>
        <w:tc>
          <w:tcPr>
            <w:tcW w:w="3983" w:type="dxa"/>
            <w:vAlign w:val="center"/>
          </w:tcPr>
          <w:p w14:paraId="1F0173ED" w14:textId="77777777" w:rsidR="003F1338" w:rsidRPr="00E77F0B" w:rsidRDefault="003F1338" w:rsidP="002338FF">
            <w:pPr>
              <w:spacing w:after="200" w:line="276" w:lineRule="auto"/>
              <w:rPr>
                <w:rFonts w:ascii="Sylfaen" w:hAnsi="Sylfaen"/>
                <w:lang w:val="hy-AM"/>
              </w:rPr>
            </w:pPr>
            <w:r w:rsidRPr="00771F1D">
              <w:rPr>
                <w:rFonts w:ascii="Sylfaen" w:hAnsi="Sylfaen" w:cs="Arial"/>
                <w:lang w:val="hy-AM"/>
              </w:rPr>
              <w:t>Этап проектирования</w:t>
            </w:r>
          </w:p>
        </w:tc>
        <w:tc>
          <w:tcPr>
            <w:tcW w:w="5157" w:type="dxa"/>
          </w:tcPr>
          <w:p w14:paraId="15C904CC" w14:textId="77777777" w:rsidR="003F1338" w:rsidRPr="00E77F0B" w:rsidRDefault="003F1338" w:rsidP="002338FF">
            <w:pPr>
              <w:spacing w:after="200" w:line="276" w:lineRule="auto"/>
              <w:jc w:val="center"/>
              <w:rPr>
                <w:rFonts w:ascii="Sylfaen" w:hAnsi="Sylfaen"/>
                <w:lang w:val="hy-AM"/>
              </w:rPr>
            </w:pPr>
            <w:r w:rsidRPr="00771F1D">
              <w:rPr>
                <w:rFonts w:ascii="Sylfaen" w:hAnsi="Sylfaen" w:cs="Arial"/>
                <w:lang w:val="hy-AM"/>
              </w:rPr>
              <w:t>Рабочий проект</w:t>
            </w:r>
          </w:p>
        </w:tc>
      </w:tr>
      <w:tr w:rsidR="003F1338" w:rsidRPr="00724CC3" w14:paraId="6C786817" w14:textId="77777777" w:rsidTr="002338FF">
        <w:trPr>
          <w:trHeight w:val="2150"/>
        </w:trPr>
        <w:tc>
          <w:tcPr>
            <w:tcW w:w="648" w:type="dxa"/>
            <w:vAlign w:val="center"/>
          </w:tcPr>
          <w:p w14:paraId="64184A37" w14:textId="77777777" w:rsidR="003F1338" w:rsidRPr="00E77F0B" w:rsidRDefault="003F1338" w:rsidP="003F1338">
            <w:pPr>
              <w:numPr>
                <w:ilvl w:val="0"/>
                <w:numId w:val="38"/>
              </w:numPr>
              <w:contextualSpacing/>
              <w:jc w:val="center"/>
              <w:rPr>
                <w:rFonts w:ascii="Sylfaen" w:hAnsi="Sylfaen"/>
                <w:lang w:val="hy-AM"/>
              </w:rPr>
            </w:pPr>
          </w:p>
        </w:tc>
        <w:tc>
          <w:tcPr>
            <w:tcW w:w="3983" w:type="dxa"/>
          </w:tcPr>
          <w:p w14:paraId="12E40D4E" w14:textId="77777777" w:rsidR="003F1338" w:rsidRPr="00771F1D" w:rsidRDefault="003F1338" w:rsidP="002338FF">
            <w:pPr>
              <w:contextualSpacing/>
              <w:rPr>
                <w:rFonts w:ascii="Sylfaen" w:hAnsi="Sylfaen" w:cs="Sylfaen"/>
                <w:lang w:val="hy-AM"/>
              </w:rPr>
            </w:pPr>
            <w:r w:rsidRPr="00771F1D">
              <w:rPr>
                <w:rFonts w:ascii="Sylfaen" w:hAnsi="Sylfaen" w:cs="Arial"/>
                <w:b/>
                <w:lang w:val="hy-AM"/>
              </w:rPr>
              <w:t>Исходные данные</w:t>
            </w:r>
          </w:p>
          <w:p w14:paraId="51DF1D56" w14:textId="77777777" w:rsidR="003F1338" w:rsidRPr="00771F1D" w:rsidRDefault="003F1338" w:rsidP="002338FF">
            <w:pPr>
              <w:contextualSpacing/>
              <w:rPr>
                <w:rFonts w:ascii="Sylfaen" w:hAnsi="Sylfaen" w:cs="Arial"/>
                <w:lang w:val="hy-AM"/>
              </w:rPr>
            </w:pPr>
            <w:r w:rsidRPr="00771F1D">
              <w:rPr>
                <w:rFonts w:ascii="Sylfaen" w:hAnsi="Sylfaen" w:cs="Arial"/>
                <w:lang w:val="hy-AM"/>
              </w:rPr>
              <w:t>• Отвод земли под строительные работы</w:t>
            </w:r>
          </w:p>
          <w:p w14:paraId="77754853" w14:textId="77777777" w:rsidR="003F1338" w:rsidRPr="00E77F0B" w:rsidRDefault="003F1338" w:rsidP="002338FF">
            <w:pPr>
              <w:spacing w:after="200" w:line="276" w:lineRule="auto"/>
              <w:rPr>
                <w:rFonts w:ascii="Sylfaen" w:hAnsi="Sylfaen"/>
                <w:lang w:val="hy-AM"/>
              </w:rPr>
            </w:pPr>
            <w:r w:rsidRPr="00771F1D">
              <w:rPr>
                <w:rFonts w:ascii="Sylfaen" w:hAnsi="Sylfaen" w:cs="Arial"/>
                <w:lang w:val="hy-AM"/>
              </w:rPr>
              <w:t xml:space="preserve">• Документ, подтверждающий право собственности на </w:t>
            </w:r>
            <w:r w:rsidRPr="00724CC3">
              <w:rPr>
                <w:rFonts w:ascii="Sylfaen" w:hAnsi="Sylfaen" w:cs="Arial"/>
                <w:lang w:val="hy-AM"/>
              </w:rPr>
              <w:t xml:space="preserve"> участок</w:t>
            </w:r>
          </w:p>
        </w:tc>
        <w:tc>
          <w:tcPr>
            <w:tcW w:w="5157" w:type="dxa"/>
          </w:tcPr>
          <w:p w14:paraId="6964A16B" w14:textId="77777777" w:rsidR="003F1338" w:rsidRPr="00724CC3" w:rsidRDefault="003F1338" w:rsidP="002338FF">
            <w:pPr>
              <w:rPr>
                <w:rFonts w:ascii="Sylfaen" w:hAnsi="Sylfaen" w:cs="Arial"/>
                <w:lang w:val="hy-AM"/>
              </w:rPr>
            </w:pPr>
            <w:r w:rsidRPr="00724CC3">
              <w:rPr>
                <w:rFonts w:ascii="Sylfaen" w:hAnsi="Sylfaen" w:cs="Arial"/>
                <w:lang w:val="hy-AM"/>
              </w:rPr>
              <w:t>- Свидетельство о государственной регистрации права собственности на недвижимость № 05052023-03-0063.</w:t>
            </w:r>
          </w:p>
          <w:p w14:paraId="54917D15" w14:textId="77777777" w:rsidR="003F1338" w:rsidRPr="00E77F0B" w:rsidRDefault="003F1338" w:rsidP="002338FF">
            <w:pPr>
              <w:rPr>
                <w:rFonts w:ascii="Sylfaen" w:hAnsi="Sylfaen" w:cs="Arial"/>
                <w:lang w:val="hy-AM"/>
              </w:rPr>
            </w:pPr>
          </w:p>
        </w:tc>
      </w:tr>
      <w:tr w:rsidR="003F1338" w:rsidRPr="00771F1D" w14:paraId="78CC15B6" w14:textId="77777777" w:rsidTr="002338FF">
        <w:tc>
          <w:tcPr>
            <w:tcW w:w="648" w:type="dxa"/>
            <w:vAlign w:val="center"/>
          </w:tcPr>
          <w:p w14:paraId="623E35E9" w14:textId="77777777" w:rsidR="003F1338" w:rsidRPr="00E77F0B" w:rsidRDefault="003F1338" w:rsidP="003F1338">
            <w:pPr>
              <w:numPr>
                <w:ilvl w:val="0"/>
                <w:numId w:val="38"/>
              </w:numPr>
              <w:contextualSpacing/>
              <w:jc w:val="center"/>
              <w:rPr>
                <w:rFonts w:ascii="Sylfaen" w:hAnsi="Sylfaen"/>
                <w:lang w:val="hy-AM"/>
              </w:rPr>
            </w:pPr>
          </w:p>
        </w:tc>
        <w:tc>
          <w:tcPr>
            <w:tcW w:w="3983" w:type="dxa"/>
            <w:vAlign w:val="center"/>
          </w:tcPr>
          <w:p w14:paraId="07A719B8" w14:textId="77777777" w:rsidR="003F1338" w:rsidRPr="00E77F0B" w:rsidRDefault="003F1338" w:rsidP="002338FF">
            <w:pPr>
              <w:spacing w:after="200" w:line="276" w:lineRule="auto"/>
              <w:rPr>
                <w:rFonts w:ascii="Sylfaen" w:hAnsi="Sylfaen"/>
                <w:lang w:val="hy-AM"/>
              </w:rPr>
            </w:pPr>
            <w:r w:rsidRPr="006013F4">
              <w:rPr>
                <w:rFonts w:ascii="Sylfaen" w:hAnsi="Sylfaen" w:cs="Arial"/>
                <w:lang w:val="hy-AM"/>
              </w:rPr>
              <w:t>Сейсмические, инженерно-геодезические и инженерно-геологические исследования</w:t>
            </w:r>
          </w:p>
        </w:tc>
        <w:tc>
          <w:tcPr>
            <w:tcW w:w="5157" w:type="dxa"/>
          </w:tcPr>
          <w:p w14:paraId="309254CD" w14:textId="77777777" w:rsidR="003F1338" w:rsidRPr="006013F4" w:rsidRDefault="003F1338" w:rsidP="002338FF">
            <w:pPr>
              <w:spacing w:after="200" w:line="276" w:lineRule="auto"/>
              <w:rPr>
                <w:rFonts w:ascii="Sylfaen" w:hAnsi="Sylfaen" w:cs="Arial"/>
              </w:rPr>
            </w:pPr>
            <w:r w:rsidRPr="006013F4">
              <w:rPr>
                <w:rFonts w:ascii="Sylfaen" w:hAnsi="Sylfaen" w:cs="Arial"/>
                <w:lang w:val="hy-AM"/>
              </w:rPr>
              <w:t>Необходимо провести горно-геологическое исследование участка согласно действующим нормам.</w:t>
            </w:r>
            <w:r w:rsidRPr="006013F4">
              <w:t xml:space="preserve"> </w:t>
            </w:r>
            <w:r w:rsidRPr="006013F4">
              <w:rPr>
                <w:rFonts w:ascii="Sylfaen" w:hAnsi="Sylfaen" w:cs="Arial"/>
                <w:lang w:val="hy-AM"/>
              </w:rPr>
              <w:t>Выявить существующие инженерные сети, необщественные территории и сооружения.</w:t>
            </w:r>
            <w:r>
              <w:rPr>
                <w:rFonts w:ascii="Sylfaen" w:hAnsi="Sylfaen" w:cs="Arial"/>
              </w:rPr>
              <w:t xml:space="preserve"> </w:t>
            </w:r>
            <w:r w:rsidRPr="006013F4">
              <w:t xml:space="preserve"> </w:t>
            </w:r>
            <w:r w:rsidRPr="006013F4">
              <w:rPr>
                <w:rFonts w:ascii="Sylfaen" w:hAnsi="Sylfaen" w:cs="Arial"/>
                <w:lang w:val="hy-AM"/>
              </w:rPr>
              <w:t>Согласование вопроса с операторами коммунальных сетей и другими заинтересованными организациями</w:t>
            </w:r>
            <w:r>
              <w:rPr>
                <w:rFonts w:ascii="Sylfaen" w:hAnsi="Sylfaen" w:cs="Arial"/>
              </w:rPr>
              <w:t xml:space="preserve">. </w:t>
            </w:r>
            <w:r w:rsidRPr="006013F4">
              <w:rPr>
                <w:rFonts w:ascii="Sylfaen" w:hAnsi="Sylfaen" w:cs="Arial"/>
              </w:rPr>
              <w:t>Представлять список реперов</w:t>
            </w:r>
            <w:r>
              <w:rPr>
                <w:rFonts w:ascii="Sylfaen" w:hAnsi="Sylfaen" w:cs="Arial"/>
              </w:rPr>
              <w:t xml:space="preserve">. </w:t>
            </w:r>
            <w:r>
              <w:rPr>
                <w:rFonts w:ascii="Sylfaen" w:hAnsi="Sylfaen" w:cs="Arial"/>
                <w:lang w:val="hy-AM"/>
              </w:rPr>
              <w:t xml:space="preserve"> </w:t>
            </w:r>
          </w:p>
        </w:tc>
      </w:tr>
      <w:tr w:rsidR="003F1338" w:rsidRPr="00724CC3" w14:paraId="3E4A9EAA" w14:textId="77777777" w:rsidTr="002338FF">
        <w:tc>
          <w:tcPr>
            <w:tcW w:w="648" w:type="dxa"/>
            <w:vAlign w:val="center"/>
          </w:tcPr>
          <w:p w14:paraId="4869CDC5" w14:textId="77777777" w:rsidR="003F1338" w:rsidRPr="00E77F0B" w:rsidRDefault="003F1338" w:rsidP="003F1338">
            <w:pPr>
              <w:numPr>
                <w:ilvl w:val="0"/>
                <w:numId w:val="38"/>
              </w:numPr>
              <w:contextualSpacing/>
              <w:jc w:val="center"/>
              <w:rPr>
                <w:rFonts w:ascii="Sylfaen" w:hAnsi="Sylfaen"/>
                <w:lang w:val="hy-AM"/>
              </w:rPr>
            </w:pPr>
          </w:p>
        </w:tc>
        <w:tc>
          <w:tcPr>
            <w:tcW w:w="3983" w:type="dxa"/>
            <w:vAlign w:val="center"/>
          </w:tcPr>
          <w:p w14:paraId="1E07D2B7" w14:textId="77777777" w:rsidR="003F1338" w:rsidRPr="00E77F0B" w:rsidRDefault="003F1338" w:rsidP="002338FF">
            <w:pPr>
              <w:spacing w:after="200" w:line="276" w:lineRule="auto"/>
              <w:rPr>
                <w:rFonts w:ascii="Sylfaen" w:hAnsi="Sylfaen"/>
                <w:lang w:val="hy-AM"/>
              </w:rPr>
            </w:pPr>
            <w:r w:rsidRPr="00E92D37">
              <w:rPr>
                <w:rFonts w:ascii="Sylfaen" w:hAnsi="Sylfaen" w:cs="Arial"/>
                <w:lang w:val="hy-AM"/>
              </w:rPr>
              <w:t>Характеристики конструкции и проектные решения</w:t>
            </w:r>
          </w:p>
        </w:tc>
        <w:tc>
          <w:tcPr>
            <w:tcW w:w="5157" w:type="dxa"/>
          </w:tcPr>
          <w:p w14:paraId="2D2B6949" w14:textId="77777777" w:rsidR="003F1338" w:rsidRDefault="003F1338" w:rsidP="002338FF">
            <w:pPr>
              <w:rPr>
                <w:rFonts w:ascii="Sylfaen" w:hAnsi="Sylfaen" w:cs="Arial"/>
              </w:rPr>
            </w:pPr>
            <w:r w:rsidRPr="003F0994">
              <w:rPr>
                <w:rFonts w:ascii="Sylfaen" w:hAnsi="Sylfaen" w:cs="Arial"/>
                <w:lang w:val="hy-AM"/>
              </w:rPr>
              <w:t>Проект предусматривает открытое футбольное поле, трибуны, футбольную школу с соответствующими зданиями (общая площадь 900–1000 кв. м), спортивный зал для футзала, парковку</w:t>
            </w:r>
          </w:p>
          <w:p w14:paraId="7572CED6" w14:textId="77777777" w:rsidR="003F1338" w:rsidRPr="003F0994" w:rsidRDefault="003F1338" w:rsidP="002338FF">
            <w:pPr>
              <w:rPr>
                <w:rFonts w:ascii="Sylfaen" w:hAnsi="Sylfaen" w:cs="Arial"/>
                <w:lang w:val="hy-AM"/>
              </w:rPr>
            </w:pPr>
            <w:r w:rsidRPr="003F0994">
              <w:rPr>
                <w:rFonts w:ascii="Sylfaen" w:hAnsi="Sylfaen" w:cs="Arial"/>
                <w:lang w:val="hy-AM"/>
              </w:rPr>
              <w:t xml:space="preserve">Для здания предусмотрены минимальные требования, в частности: одно- или двухэтажное строение, включающее вестибюль, административные помещения, раздевалки с санузлом, душевыми и </w:t>
            </w:r>
            <w:r w:rsidRPr="003F0994">
              <w:rPr>
                <w:rFonts w:ascii="Sylfaen" w:hAnsi="Sylfaen" w:cs="Arial"/>
                <w:lang w:val="hy-AM"/>
              </w:rPr>
              <w:lastRenderedPageBreak/>
              <w:t>умывальниками для ног, кабинет тренера с санузлом, душевой и умывальником для ног, комната судей с санузлом, душевой и умывальником для ног, медпункт с санузлом и душевой, общий санузел, техническое помещение, комната охраны и другие необходимые помещения.</w:t>
            </w:r>
          </w:p>
          <w:p w14:paraId="5075E638" w14:textId="77777777" w:rsidR="003F1338" w:rsidRPr="003F0994" w:rsidRDefault="003F1338" w:rsidP="002338FF">
            <w:pPr>
              <w:rPr>
                <w:rFonts w:ascii="Sylfaen" w:hAnsi="Sylfaen" w:cs="Arial"/>
                <w:lang w:val="hy-AM"/>
              </w:rPr>
            </w:pPr>
            <w:r w:rsidRPr="003F0994">
              <w:rPr>
                <w:rFonts w:ascii="Sylfaen" w:hAnsi="Sylfaen" w:cs="Arial"/>
                <w:lang w:val="hy-AM"/>
              </w:rPr>
              <w:t>Проект должен соответствовать правилам игры в футбол и футзал, опубликованным на официальном сайте Федерации Футбола Армении (ФФА), а также инфраструктурному регламенту ФФА (2021 г.).</w:t>
            </w:r>
          </w:p>
          <w:p w14:paraId="560DE38F" w14:textId="77777777" w:rsidR="003F1338" w:rsidRPr="003F0994" w:rsidRDefault="003F1338" w:rsidP="002338FF">
            <w:pPr>
              <w:rPr>
                <w:rFonts w:ascii="Sylfaen" w:hAnsi="Sylfaen" w:cs="Arial"/>
                <w:lang w:val="hy-AM"/>
              </w:rPr>
            </w:pPr>
          </w:p>
          <w:p w14:paraId="6DDFD065" w14:textId="77777777" w:rsidR="003F1338" w:rsidRPr="003F0994" w:rsidRDefault="003F1338" w:rsidP="002338FF">
            <w:pPr>
              <w:tabs>
                <w:tab w:val="left" w:pos="4732"/>
              </w:tabs>
              <w:spacing w:after="200" w:line="276" w:lineRule="auto"/>
              <w:rPr>
                <w:rFonts w:ascii="Sylfaen" w:hAnsi="Sylfaen" w:cs="Arial"/>
                <w:lang w:val="hy-AM"/>
              </w:rPr>
            </w:pPr>
          </w:p>
        </w:tc>
      </w:tr>
      <w:tr w:rsidR="003F1338" w:rsidRPr="00724CC3" w14:paraId="1EEFDBE7" w14:textId="77777777" w:rsidTr="002338FF">
        <w:tc>
          <w:tcPr>
            <w:tcW w:w="648" w:type="dxa"/>
            <w:vMerge w:val="restart"/>
            <w:vAlign w:val="center"/>
          </w:tcPr>
          <w:p w14:paraId="4FB5AFDB" w14:textId="77777777" w:rsidR="003F1338" w:rsidRPr="00E77F0B" w:rsidRDefault="003F1338" w:rsidP="003F1338">
            <w:pPr>
              <w:numPr>
                <w:ilvl w:val="0"/>
                <w:numId w:val="38"/>
              </w:numPr>
              <w:contextualSpacing/>
              <w:jc w:val="center"/>
              <w:rPr>
                <w:rFonts w:ascii="Sylfaen" w:hAnsi="Sylfaen"/>
                <w:lang w:val="hy-AM"/>
              </w:rPr>
            </w:pPr>
          </w:p>
        </w:tc>
        <w:tc>
          <w:tcPr>
            <w:tcW w:w="3983" w:type="dxa"/>
            <w:vAlign w:val="center"/>
          </w:tcPr>
          <w:p w14:paraId="08284512" w14:textId="77777777" w:rsidR="003F1338" w:rsidRPr="00E77F0B" w:rsidRDefault="003F1338" w:rsidP="002338FF">
            <w:pPr>
              <w:spacing w:after="200" w:line="276" w:lineRule="auto"/>
              <w:rPr>
                <w:rFonts w:ascii="Sylfaen" w:hAnsi="Sylfaen"/>
                <w:lang w:val="hy-AM"/>
              </w:rPr>
            </w:pPr>
            <w:r w:rsidRPr="00393E45">
              <w:rPr>
                <w:rFonts w:ascii="Sylfaen" w:hAnsi="Sylfaen" w:cs="Arial"/>
                <w:lang w:val="hy-AM"/>
              </w:rPr>
              <w:t>Краткое описание работ, которые предстоит выполнить (планируется)</w:t>
            </w:r>
          </w:p>
        </w:tc>
        <w:tc>
          <w:tcPr>
            <w:tcW w:w="5157" w:type="dxa"/>
          </w:tcPr>
          <w:p w14:paraId="0BEE7538" w14:textId="77777777" w:rsidR="003F1338" w:rsidRPr="0093276D" w:rsidRDefault="003F1338" w:rsidP="002338FF">
            <w:pPr>
              <w:tabs>
                <w:tab w:val="left" w:pos="4732"/>
              </w:tabs>
              <w:spacing w:after="200" w:line="276" w:lineRule="auto"/>
              <w:rPr>
                <w:rFonts w:ascii="Sylfaen" w:hAnsi="Sylfaen" w:cs="Sylfaen"/>
                <w:b/>
                <w:bCs/>
                <w:iCs/>
                <w:lang w:val="en-SE"/>
              </w:rPr>
            </w:pPr>
            <w:proofErr w:type="spellStart"/>
            <w:r w:rsidRPr="0093276D">
              <w:rPr>
                <w:rFonts w:ascii="Sylfaen" w:hAnsi="Sylfaen" w:cs="Sylfaen"/>
                <w:b/>
                <w:bCs/>
                <w:iCs/>
                <w:lang w:val="en-SE"/>
              </w:rPr>
              <w:t>Благоустройство</w:t>
            </w:r>
            <w:proofErr w:type="spellEnd"/>
          </w:p>
          <w:p w14:paraId="5613A93A" w14:textId="77777777" w:rsidR="003F1338" w:rsidRPr="0093276D" w:rsidRDefault="003F1338" w:rsidP="002338FF">
            <w:pPr>
              <w:tabs>
                <w:tab w:val="left" w:pos="4732"/>
              </w:tabs>
              <w:spacing w:after="200" w:line="276" w:lineRule="auto"/>
              <w:rPr>
                <w:rFonts w:ascii="Sylfaen" w:hAnsi="Sylfaen" w:cs="Sylfaen"/>
                <w:iCs/>
                <w:lang w:val="en-SE"/>
              </w:rPr>
            </w:pPr>
            <w:proofErr w:type="spellStart"/>
            <w:r w:rsidRPr="0093276D">
              <w:rPr>
                <w:rFonts w:ascii="Sylfaen" w:hAnsi="Sylfaen" w:cs="Sylfaen"/>
                <w:iCs/>
                <w:lang w:val="en-SE"/>
              </w:rPr>
              <w:t>Проектом</w:t>
            </w:r>
            <w:proofErr w:type="spellEnd"/>
            <w:r w:rsidRPr="0093276D">
              <w:rPr>
                <w:rFonts w:ascii="Sylfaen" w:hAnsi="Sylfaen" w:cs="Sylfaen"/>
                <w:iCs/>
                <w:lang w:val="en-SE"/>
              </w:rPr>
              <w:t xml:space="preserve"> </w:t>
            </w:r>
            <w:proofErr w:type="spellStart"/>
            <w:r w:rsidRPr="0093276D">
              <w:rPr>
                <w:rFonts w:ascii="Sylfaen" w:hAnsi="Sylfaen" w:cs="Sylfaen"/>
                <w:iCs/>
                <w:lang w:val="en-SE"/>
              </w:rPr>
              <w:t>предусматривается</w:t>
            </w:r>
            <w:proofErr w:type="spellEnd"/>
            <w:r w:rsidRPr="0093276D">
              <w:rPr>
                <w:rFonts w:ascii="Sylfaen" w:hAnsi="Sylfaen" w:cs="Sylfaen"/>
                <w:iCs/>
                <w:lang w:val="en-SE"/>
              </w:rPr>
              <w:t xml:space="preserve"> </w:t>
            </w:r>
            <w:proofErr w:type="spellStart"/>
            <w:r w:rsidRPr="0093276D">
              <w:rPr>
                <w:rFonts w:ascii="Sylfaen" w:hAnsi="Sylfaen" w:cs="Sylfaen"/>
                <w:iCs/>
                <w:lang w:val="en-SE"/>
              </w:rPr>
              <w:t>благоустройство</w:t>
            </w:r>
            <w:proofErr w:type="spellEnd"/>
            <w:r w:rsidRPr="0093276D">
              <w:rPr>
                <w:rFonts w:ascii="Sylfaen" w:hAnsi="Sylfaen" w:cs="Sylfaen"/>
                <w:iCs/>
                <w:lang w:val="en-SE"/>
              </w:rPr>
              <w:t xml:space="preserve"> </w:t>
            </w:r>
            <w:proofErr w:type="spellStart"/>
            <w:r w:rsidRPr="0093276D">
              <w:rPr>
                <w:rFonts w:ascii="Sylfaen" w:hAnsi="Sylfaen" w:cs="Sylfaen"/>
                <w:iCs/>
                <w:lang w:val="en-SE"/>
              </w:rPr>
              <w:t>территории</w:t>
            </w:r>
            <w:proofErr w:type="spellEnd"/>
            <w:r w:rsidRPr="0093276D">
              <w:rPr>
                <w:rFonts w:ascii="Sylfaen" w:hAnsi="Sylfaen" w:cs="Sylfaen"/>
                <w:iCs/>
                <w:lang w:val="en-SE"/>
              </w:rPr>
              <w:t xml:space="preserve">, </w:t>
            </w:r>
            <w:proofErr w:type="spellStart"/>
            <w:r w:rsidRPr="0093276D">
              <w:rPr>
                <w:rFonts w:ascii="Sylfaen" w:hAnsi="Sylfaen" w:cs="Sylfaen"/>
                <w:iCs/>
                <w:lang w:val="en-SE"/>
              </w:rPr>
              <w:t>озеленение</w:t>
            </w:r>
            <w:proofErr w:type="spellEnd"/>
            <w:r w:rsidRPr="0093276D">
              <w:rPr>
                <w:rFonts w:ascii="Sylfaen" w:hAnsi="Sylfaen" w:cs="Sylfaen"/>
                <w:iCs/>
                <w:lang w:val="en-SE"/>
              </w:rPr>
              <w:t xml:space="preserve"> и </w:t>
            </w:r>
            <w:proofErr w:type="spellStart"/>
            <w:r w:rsidRPr="0093276D">
              <w:rPr>
                <w:rFonts w:ascii="Sylfaen" w:hAnsi="Sylfaen" w:cs="Sylfaen"/>
                <w:iCs/>
                <w:lang w:val="en-SE"/>
              </w:rPr>
              <w:t>наружное</w:t>
            </w:r>
            <w:proofErr w:type="spellEnd"/>
            <w:r w:rsidRPr="0093276D">
              <w:rPr>
                <w:rFonts w:ascii="Sylfaen" w:hAnsi="Sylfaen" w:cs="Sylfaen"/>
                <w:iCs/>
                <w:lang w:val="en-SE"/>
              </w:rPr>
              <w:t xml:space="preserve"> </w:t>
            </w:r>
            <w:proofErr w:type="spellStart"/>
            <w:r w:rsidRPr="0093276D">
              <w:rPr>
                <w:rFonts w:ascii="Sylfaen" w:hAnsi="Sylfaen" w:cs="Sylfaen"/>
                <w:iCs/>
                <w:lang w:val="en-SE"/>
              </w:rPr>
              <w:t>освещение</w:t>
            </w:r>
            <w:proofErr w:type="spellEnd"/>
            <w:r w:rsidRPr="0093276D">
              <w:rPr>
                <w:rFonts w:ascii="Sylfaen" w:hAnsi="Sylfaen" w:cs="Sylfaen"/>
                <w:iCs/>
                <w:lang w:val="en-SE"/>
              </w:rPr>
              <w:t xml:space="preserve">, </w:t>
            </w:r>
            <w:proofErr w:type="spellStart"/>
            <w:r w:rsidRPr="0093276D">
              <w:rPr>
                <w:rFonts w:ascii="Sylfaen" w:hAnsi="Sylfaen" w:cs="Sylfaen"/>
                <w:iCs/>
                <w:lang w:val="en-SE"/>
              </w:rPr>
              <w:t>строительство</w:t>
            </w:r>
            <w:proofErr w:type="spellEnd"/>
            <w:r w:rsidRPr="0093276D">
              <w:rPr>
                <w:rFonts w:ascii="Sylfaen" w:hAnsi="Sylfaen" w:cs="Sylfaen"/>
                <w:iCs/>
                <w:lang w:val="en-SE"/>
              </w:rPr>
              <w:t xml:space="preserve"> </w:t>
            </w:r>
            <w:proofErr w:type="spellStart"/>
            <w:r w:rsidRPr="0093276D">
              <w:rPr>
                <w:rFonts w:ascii="Sylfaen" w:hAnsi="Sylfaen" w:cs="Sylfaen"/>
                <w:iCs/>
                <w:lang w:val="en-SE"/>
              </w:rPr>
              <w:t>наземной</w:t>
            </w:r>
            <w:proofErr w:type="spellEnd"/>
            <w:r w:rsidRPr="0093276D">
              <w:rPr>
                <w:rFonts w:ascii="Sylfaen" w:hAnsi="Sylfaen" w:cs="Sylfaen"/>
                <w:iCs/>
                <w:lang w:val="en-SE"/>
              </w:rPr>
              <w:t xml:space="preserve"> </w:t>
            </w:r>
            <w:proofErr w:type="spellStart"/>
            <w:r w:rsidRPr="0093276D">
              <w:rPr>
                <w:rFonts w:ascii="Sylfaen" w:hAnsi="Sylfaen" w:cs="Sylfaen"/>
                <w:iCs/>
                <w:lang w:val="en-SE"/>
              </w:rPr>
              <w:t>парковки</w:t>
            </w:r>
            <w:proofErr w:type="spellEnd"/>
            <w:r w:rsidRPr="0093276D">
              <w:rPr>
                <w:rFonts w:ascii="Sylfaen" w:hAnsi="Sylfaen" w:cs="Sylfaen"/>
                <w:iCs/>
                <w:lang w:val="en-SE"/>
              </w:rPr>
              <w:t xml:space="preserve">. В </w:t>
            </w:r>
            <w:proofErr w:type="spellStart"/>
            <w:r w:rsidRPr="0093276D">
              <w:rPr>
                <w:rFonts w:ascii="Sylfaen" w:hAnsi="Sylfaen" w:cs="Sylfaen"/>
                <w:iCs/>
                <w:lang w:val="en-SE"/>
              </w:rPr>
              <w:t>соответствии</w:t>
            </w:r>
            <w:proofErr w:type="spellEnd"/>
            <w:r w:rsidRPr="0093276D">
              <w:rPr>
                <w:rFonts w:ascii="Sylfaen" w:hAnsi="Sylfaen" w:cs="Sylfaen"/>
                <w:iCs/>
                <w:lang w:val="en-SE"/>
              </w:rPr>
              <w:t xml:space="preserve"> с </w:t>
            </w:r>
            <w:proofErr w:type="spellStart"/>
            <w:r w:rsidRPr="0093276D">
              <w:rPr>
                <w:rFonts w:ascii="Sylfaen" w:hAnsi="Sylfaen" w:cs="Sylfaen"/>
                <w:iCs/>
                <w:lang w:val="en-SE"/>
              </w:rPr>
              <w:t>необходимостью</w:t>
            </w:r>
            <w:proofErr w:type="spellEnd"/>
            <w:r w:rsidRPr="0093276D">
              <w:rPr>
                <w:rFonts w:ascii="Sylfaen" w:hAnsi="Sylfaen" w:cs="Sylfaen"/>
                <w:iCs/>
                <w:lang w:val="en-SE"/>
              </w:rPr>
              <w:t xml:space="preserve"> и </w:t>
            </w:r>
            <w:proofErr w:type="spellStart"/>
            <w:r w:rsidRPr="0093276D">
              <w:rPr>
                <w:rFonts w:ascii="Sylfaen" w:hAnsi="Sylfaen" w:cs="Sylfaen"/>
                <w:iCs/>
                <w:lang w:val="en-SE"/>
              </w:rPr>
              <w:t>техническими</w:t>
            </w:r>
            <w:proofErr w:type="spellEnd"/>
            <w:r w:rsidRPr="0093276D">
              <w:rPr>
                <w:rFonts w:ascii="Sylfaen" w:hAnsi="Sylfaen" w:cs="Sylfaen"/>
                <w:iCs/>
                <w:lang w:val="en-SE"/>
              </w:rPr>
              <w:t xml:space="preserve"> </w:t>
            </w:r>
            <w:proofErr w:type="spellStart"/>
            <w:r w:rsidRPr="0093276D">
              <w:rPr>
                <w:rFonts w:ascii="Sylfaen" w:hAnsi="Sylfaen" w:cs="Sylfaen"/>
                <w:iCs/>
                <w:lang w:val="en-SE"/>
              </w:rPr>
              <w:t>условиями</w:t>
            </w:r>
            <w:proofErr w:type="spellEnd"/>
            <w:r w:rsidRPr="0093276D">
              <w:rPr>
                <w:rFonts w:ascii="Sylfaen" w:hAnsi="Sylfaen" w:cs="Sylfaen"/>
                <w:iCs/>
                <w:lang w:val="en-SE"/>
              </w:rPr>
              <w:t xml:space="preserve"> </w:t>
            </w:r>
            <w:proofErr w:type="spellStart"/>
            <w:r w:rsidRPr="0093276D">
              <w:rPr>
                <w:rFonts w:ascii="Sylfaen" w:hAnsi="Sylfaen" w:cs="Sylfaen"/>
                <w:iCs/>
                <w:lang w:val="en-SE"/>
              </w:rPr>
              <w:t>будут</w:t>
            </w:r>
            <w:proofErr w:type="spellEnd"/>
            <w:r w:rsidRPr="0093276D">
              <w:rPr>
                <w:rFonts w:ascii="Sylfaen" w:hAnsi="Sylfaen" w:cs="Sylfaen"/>
                <w:iCs/>
                <w:lang w:val="en-SE"/>
              </w:rPr>
              <w:t xml:space="preserve"> </w:t>
            </w:r>
            <w:proofErr w:type="spellStart"/>
            <w:r w:rsidRPr="0093276D">
              <w:rPr>
                <w:rFonts w:ascii="Sylfaen" w:hAnsi="Sylfaen" w:cs="Sylfaen"/>
                <w:iCs/>
                <w:lang w:val="en-SE"/>
              </w:rPr>
              <w:t>сооружены</w:t>
            </w:r>
            <w:proofErr w:type="spellEnd"/>
            <w:r w:rsidRPr="0093276D">
              <w:rPr>
                <w:rFonts w:ascii="Sylfaen" w:hAnsi="Sylfaen" w:cs="Sylfaen"/>
                <w:iCs/>
                <w:lang w:val="en-SE"/>
              </w:rPr>
              <w:t xml:space="preserve"> </w:t>
            </w:r>
            <w:proofErr w:type="spellStart"/>
            <w:r w:rsidRPr="0093276D">
              <w:rPr>
                <w:rFonts w:ascii="Sylfaen" w:hAnsi="Sylfaen" w:cs="Sylfaen"/>
                <w:iCs/>
                <w:lang w:val="en-SE"/>
              </w:rPr>
              <w:t>внешние</w:t>
            </w:r>
            <w:proofErr w:type="spellEnd"/>
            <w:r w:rsidRPr="0093276D">
              <w:rPr>
                <w:rFonts w:ascii="Sylfaen" w:hAnsi="Sylfaen" w:cs="Sylfaen"/>
                <w:iCs/>
                <w:lang w:val="en-SE"/>
              </w:rPr>
              <w:t xml:space="preserve"> </w:t>
            </w:r>
            <w:proofErr w:type="spellStart"/>
            <w:r w:rsidRPr="0093276D">
              <w:rPr>
                <w:rFonts w:ascii="Sylfaen" w:hAnsi="Sylfaen" w:cs="Sylfaen"/>
                <w:iCs/>
                <w:lang w:val="en-SE"/>
              </w:rPr>
              <w:t>коммуникации</w:t>
            </w:r>
            <w:proofErr w:type="spellEnd"/>
            <w:r w:rsidRPr="0093276D">
              <w:rPr>
                <w:rFonts w:ascii="Sylfaen" w:hAnsi="Sylfaen" w:cs="Sylfaen"/>
                <w:iCs/>
                <w:lang w:val="en-SE"/>
              </w:rPr>
              <w:t xml:space="preserve"> (</w:t>
            </w:r>
            <w:proofErr w:type="spellStart"/>
            <w:r w:rsidRPr="0093276D">
              <w:rPr>
                <w:rFonts w:ascii="Sylfaen" w:hAnsi="Sylfaen" w:cs="Sylfaen"/>
                <w:iCs/>
                <w:lang w:val="en-SE"/>
              </w:rPr>
              <w:t>распределительные</w:t>
            </w:r>
            <w:proofErr w:type="spellEnd"/>
            <w:r w:rsidRPr="0093276D">
              <w:rPr>
                <w:rFonts w:ascii="Sylfaen" w:hAnsi="Sylfaen" w:cs="Sylfaen"/>
                <w:iCs/>
                <w:lang w:val="en-SE"/>
              </w:rPr>
              <w:t xml:space="preserve"> </w:t>
            </w:r>
            <w:proofErr w:type="spellStart"/>
            <w:r w:rsidRPr="0093276D">
              <w:rPr>
                <w:rFonts w:ascii="Sylfaen" w:hAnsi="Sylfaen" w:cs="Sylfaen"/>
                <w:iCs/>
                <w:lang w:val="en-SE"/>
              </w:rPr>
              <w:t>станции</w:t>
            </w:r>
            <w:proofErr w:type="spellEnd"/>
            <w:r w:rsidRPr="0093276D">
              <w:rPr>
                <w:rFonts w:ascii="Sylfaen" w:hAnsi="Sylfaen" w:cs="Sylfaen"/>
                <w:iCs/>
                <w:lang w:val="en-SE"/>
              </w:rPr>
              <w:t xml:space="preserve">, </w:t>
            </w:r>
            <w:proofErr w:type="spellStart"/>
            <w:r w:rsidRPr="0093276D">
              <w:rPr>
                <w:rFonts w:ascii="Sylfaen" w:hAnsi="Sylfaen" w:cs="Sylfaen"/>
                <w:iCs/>
                <w:lang w:val="en-SE"/>
              </w:rPr>
              <w:t>подстанции</w:t>
            </w:r>
            <w:proofErr w:type="spellEnd"/>
            <w:r w:rsidRPr="0093276D">
              <w:rPr>
                <w:rFonts w:ascii="Sylfaen" w:hAnsi="Sylfaen" w:cs="Sylfaen"/>
                <w:iCs/>
                <w:lang w:val="en-SE"/>
              </w:rPr>
              <w:t xml:space="preserve">, </w:t>
            </w:r>
            <w:proofErr w:type="spellStart"/>
            <w:r w:rsidRPr="0093276D">
              <w:rPr>
                <w:rFonts w:ascii="Sylfaen" w:hAnsi="Sylfaen" w:cs="Sylfaen"/>
                <w:iCs/>
                <w:lang w:val="en-SE"/>
              </w:rPr>
              <w:t>системы</w:t>
            </w:r>
            <w:proofErr w:type="spellEnd"/>
            <w:r w:rsidRPr="0093276D">
              <w:rPr>
                <w:rFonts w:ascii="Sylfaen" w:hAnsi="Sylfaen" w:cs="Sylfaen"/>
                <w:iCs/>
                <w:lang w:val="en-SE"/>
              </w:rPr>
              <w:t xml:space="preserve"> </w:t>
            </w:r>
            <w:proofErr w:type="spellStart"/>
            <w:r w:rsidRPr="0093276D">
              <w:rPr>
                <w:rFonts w:ascii="Sylfaen" w:hAnsi="Sylfaen" w:cs="Sylfaen"/>
                <w:iCs/>
                <w:lang w:val="en-SE"/>
              </w:rPr>
              <w:t>газоснабжения</w:t>
            </w:r>
            <w:proofErr w:type="spellEnd"/>
            <w:r w:rsidRPr="0093276D">
              <w:rPr>
                <w:rFonts w:ascii="Sylfaen" w:hAnsi="Sylfaen" w:cs="Sylfaen"/>
                <w:iCs/>
                <w:lang w:val="en-SE"/>
              </w:rPr>
              <w:t xml:space="preserve">, </w:t>
            </w:r>
            <w:proofErr w:type="spellStart"/>
            <w:r w:rsidRPr="0093276D">
              <w:rPr>
                <w:rFonts w:ascii="Sylfaen" w:hAnsi="Sylfaen" w:cs="Sylfaen"/>
                <w:iCs/>
                <w:lang w:val="en-SE"/>
              </w:rPr>
              <w:t>водоснабжения</w:t>
            </w:r>
            <w:proofErr w:type="spellEnd"/>
            <w:r w:rsidRPr="0093276D">
              <w:rPr>
                <w:rFonts w:ascii="Sylfaen" w:hAnsi="Sylfaen" w:cs="Sylfaen"/>
                <w:iCs/>
                <w:lang w:val="en-SE"/>
              </w:rPr>
              <w:t xml:space="preserve">, </w:t>
            </w:r>
            <w:proofErr w:type="spellStart"/>
            <w:r w:rsidRPr="0093276D">
              <w:rPr>
                <w:rFonts w:ascii="Sylfaen" w:hAnsi="Sylfaen" w:cs="Sylfaen"/>
                <w:iCs/>
                <w:lang w:val="en-SE"/>
              </w:rPr>
              <w:t>канализации</w:t>
            </w:r>
            <w:proofErr w:type="spellEnd"/>
            <w:r w:rsidRPr="0093276D">
              <w:rPr>
                <w:rFonts w:ascii="Sylfaen" w:hAnsi="Sylfaen" w:cs="Sylfaen"/>
                <w:iCs/>
                <w:lang w:val="en-SE"/>
              </w:rPr>
              <w:t xml:space="preserve">, </w:t>
            </w:r>
            <w:proofErr w:type="spellStart"/>
            <w:r w:rsidRPr="0093276D">
              <w:rPr>
                <w:rFonts w:ascii="Sylfaen" w:hAnsi="Sylfaen" w:cs="Sylfaen"/>
                <w:iCs/>
                <w:lang w:val="en-SE"/>
              </w:rPr>
              <w:t>дренажа</w:t>
            </w:r>
            <w:proofErr w:type="spellEnd"/>
            <w:r w:rsidRPr="0093276D">
              <w:rPr>
                <w:rFonts w:ascii="Sylfaen" w:hAnsi="Sylfaen" w:cs="Sylfaen"/>
                <w:iCs/>
                <w:lang w:val="en-SE"/>
              </w:rPr>
              <w:t xml:space="preserve">) в </w:t>
            </w:r>
            <w:proofErr w:type="spellStart"/>
            <w:r w:rsidRPr="0093276D">
              <w:rPr>
                <w:rFonts w:ascii="Sylfaen" w:hAnsi="Sylfaen" w:cs="Sylfaen"/>
                <w:iCs/>
                <w:lang w:val="en-SE"/>
              </w:rPr>
              <w:t>границах</w:t>
            </w:r>
            <w:proofErr w:type="spellEnd"/>
            <w:r w:rsidRPr="0093276D">
              <w:rPr>
                <w:rFonts w:ascii="Sylfaen" w:hAnsi="Sylfaen" w:cs="Sylfaen"/>
                <w:iCs/>
                <w:lang w:val="en-SE"/>
              </w:rPr>
              <w:t xml:space="preserve"> </w:t>
            </w:r>
            <w:proofErr w:type="spellStart"/>
            <w:r w:rsidRPr="0093276D">
              <w:rPr>
                <w:rFonts w:ascii="Sylfaen" w:hAnsi="Sylfaen" w:cs="Sylfaen"/>
                <w:iCs/>
                <w:lang w:val="en-SE"/>
              </w:rPr>
              <w:t>территории</w:t>
            </w:r>
            <w:proofErr w:type="spellEnd"/>
            <w:r w:rsidRPr="0093276D">
              <w:rPr>
                <w:rFonts w:ascii="Sylfaen" w:hAnsi="Sylfaen" w:cs="Sylfaen"/>
                <w:iCs/>
                <w:lang w:val="en-SE"/>
              </w:rPr>
              <w:t xml:space="preserve">, </w:t>
            </w:r>
            <w:proofErr w:type="spellStart"/>
            <w:r w:rsidRPr="0093276D">
              <w:rPr>
                <w:rFonts w:ascii="Sylfaen" w:hAnsi="Sylfaen" w:cs="Sylfaen"/>
                <w:iCs/>
                <w:lang w:val="en-SE"/>
              </w:rPr>
              <w:t>охваченной</w:t>
            </w:r>
            <w:proofErr w:type="spellEnd"/>
            <w:r w:rsidRPr="0093276D">
              <w:rPr>
                <w:rFonts w:ascii="Sylfaen" w:hAnsi="Sylfaen" w:cs="Sylfaen"/>
                <w:iCs/>
                <w:lang w:val="en-SE"/>
              </w:rPr>
              <w:t xml:space="preserve"> </w:t>
            </w:r>
            <w:proofErr w:type="spellStart"/>
            <w:r w:rsidRPr="0093276D">
              <w:rPr>
                <w:rFonts w:ascii="Sylfaen" w:hAnsi="Sylfaen" w:cs="Sylfaen"/>
                <w:iCs/>
                <w:lang w:val="en-SE"/>
              </w:rPr>
              <w:t>проектом</w:t>
            </w:r>
            <w:proofErr w:type="spellEnd"/>
            <w:r w:rsidRPr="0093276D">
              <w:rPr>
                <w:rFonts w:ascii="Sylfaen" w:hAnsi="Sylfaen" w:cs="Sylfaen"/>
                <w:iCs/>
                <w:lang w:val="en-SE"/>
              </w:rPr>
              <w:t>.</w:t>
            </w:r>
          </w:p>
          <w:p w14:paraId="4B5005A3" w14:textId="77777777" w:rsidR="003F1338" w:rsidRPr="0093276D" w:rsidRDefault="003F1338" w:rsidP="002338FF">
            <w:pPr>
              <w:tabs>
                <w:tab w:val="left" w:pos="4732"/>
              </w:tabs>
              <w:spacing w:after="200" w:line="276" w:lineRule="auto"/>
              <w:rPr>
                <w:rFonts w:ascii="Sylfaen" w:hAnsi="Sylfaen" w:cs="Sylfaen"/>
                <w:iCs/>
                <w:lang w:val="en-SE"/>
              </w:rPr>
            </w:pPr>
            <w:proofErr w:type="spellStart"/>
            <w:r w:rsidRPr="0093276D">
              <w:rPr>
                <w:rFonts w:ascii="Sylfaen" w:hAnsi="Sylfaen" w:cs="Sylfaen"/>
                <w:iCs/>
                <w:lang w:val="en-SE"/>
              </w:rPr>
              <w:t>Здание</w:t>
            </w:r>
            <w:proofErr w:type="spellEnd"/>
            <w:r w:rsidRPr="0093276D">
              <w:rPr>
                <w:rFonts w:ascii="Sylfaen" w:hAnsi="Sylfaen" w:cs="Sylfaen"/>
                <w:iCs/>
                <w:lang w:val="en-SE"/>
              </w:rPr>
              <w:t xml:space="preserve"> </w:t>
            </w:r>
            <w:proofErr w:type="spellStart"/>
            <w:r w:rsidRPr="0093276D">
              <w:rPr>
                <w:rFonts w:ascii="Sylfaen" w:hAnsi="Sylfaen" w:cs="Sylfaen"/>
                <w:iCs/>
                <w:lang w:val="en-SE"/>
              </w:rPr>
              <w:t>общественного</w:t>
            </w:r>
            <w:proofErr w:type="spellEnd"/>
            <w:r w:rsidRPr="0093276D">
              <w:rPr>
                <w:rFonts w:ascii="Sylfaen" w:hAnsi="Sylfaen" w:cs="Sylfaen"/>
                <w:iCs/>
                <w:lang w:val="en-SE"/>
              </w:rPr>
              <w:t xml:space="preserve"> </w:t>
            </w:r>
            <w:proofErr w:type="spellStart"/>
            <w:r w:rsidRPr="0093276D">
              <w:rPr>
                <w:rFonts w:ascii="Sylfaen" w:hAnsi="Sylfaen" w:cs="Sylfaen"/>
                <w:iCs/>
                <w:lang w:val="en-SE"/>
              </w:rPr>
              <w:t>назначения</w:t>
            </w:r>
            <w:proofErr w:type="spellEnd"/>
            <w:r w:rsidRPr="0093276D">
              <w:rPr>
                <w:rFonts w:ascii="Sylfaen" w:hAnsi="Sylfaen" w:cs="Sylfaen"/>
                <w:iCs/>
                <w:lang w:val="en-SE"/>
              </w:rPr>
              <w:t xml:space="preserve"> </w:t>
            </w:r>
            <w:proofErr w:type="spellStart"/>
            <w:r w:rsidRPr="0093276D">
              <w:rPr>
                <w:rFonts w:ascii="Sylfaen" w:hAnsi="Sylfaen" w:cs="Sylfaen"/>
                <w:iCs/>
                <w:lang w:val="en-SE"/>
              </w:rPr>
              <w:t>будет</w:t>
            </w:r>
            <w:proofErr w:type="spellEnd"/>
            <w:r w:rsidRPr="0093276D">
              <w:rPr>
                <w:rFonts w:ascii="Sylfaen" w:hAnsi="Sylfaen" w:cs="Sylfaen"/>
                <w:iCs/>
                <w:lang w:val="en-SE"/>
              </w:rPr>
              <w:t xml:space="preserve"> </w:t>
            </w:r>
            <w:proofErr w:type="spellStart"/>
            <w:r w:rsidRPr="0093276D">
              <w:rPr>
                <w:rFonts w:ascii="Sylfaen" w:hAnsi="Sylfaen" w:cs="Sylfaen"/>
                <w:iCs/>
                <w:lang w:val="en-SE"/>
              </w:rPr>
              <w:t>оборудовано</w:t>
            </w:r>
            <w:proofErr w:type="spellEnd"/>
            <w:r w:rsidRPr="0093276D">
              <w:rPr>
                <w:rFonts w:ascii="Sylfaen" w:hAnsi="Sylfaen" w:cs="Sylfaen"/>
                <w:iCs/>
                <w:lang w:val="en-SE"/>
              </w:rPr>
              <w:t xml:space="preserve"> </w:t>
            </w:r>
            <w:proofErr w:type="spellStart"/>
            <w:r w:rsidRPr="0093276D">
              <w:rPr>
                <w:rFonts w:ascii="Sylfaen" w:hAnsi="Sylfaen" w:cs="Sylfaen"/>
                <w:iCs/>
                <w:lang w:val="en-SE"/>
              </w:rPr>
              <w:t>устройствами</w:t>
            </w:r>
            <w:proofErr w:type="spellEnd"/>
            <w:r w:rsidRPr="0093276D">
              <w:rPr>
                <w:rFonts w:ascii="Sylfaen" w:hAnsi="Sylfaen" w:cs="Sylfaen"/>
                <w:iCs/>
                <w:lang w:val="en-SE"/>
              </w:rPr>
              <w:t xml:space="preserve">, </w:t>
            </w:r>
            <w:proofErr w:type="spellStart"/>
            <w:r w:rsidRPr="0093276D">
              <w:rPr>
                <w:rFonts w:ascii="Sylfaen" w:hAnsi="Sylfaen" w:cs="Sylfaen"/>
                <w:iCs/>
                <w:lang w:val="en-SE"/>
              </w:rPr>
              <w:t>обеспечивающими</w:t>
            </w:r>
            <w:proofErr w:type="spellEnd"/>
            <w:r w:rsidRPr="0093276D">
              <w:rPr>
                <w:rFonts w:ascii="Sylfaen" w:hAnsi="Sylfaen" w:cs="Sylfaen"/>
                <w:iCs/>
                <w:lang w:val="en-SE"/>
              </w:rPr>
              <w:t xml:space="preserve"> </w:t>
            </w:r>
            <w:proofErr w:type="spellStart"/>
            <w:r w:rsidRPr="0093276D">
              <w:rPr>
                <w:rFonts w:ascii="Sylfaen" w:hAnsi="Sylfaen" w:cs="Sylfaen"/>
                <w:iCs/>
                <w:lang w:val="en-SE"/>
              </w:rPr>
              <w:t>доступность</w:t>
            </w:r>
            <w:proofErr w:type="spellEnd"/>
            <w:r w:rsidRPr="0093276D">
              <w:rPr>
                <w:rFonts w:ascii="Sylfaen" w:hAnsi="Sylfaen" w:cs="Sylfaen"/>
                <w:iCs/>
                <w:lang w:val="en-SE"/>
              </w:rPr>
              <w:t xml:space="preserve"> </w:t>
            </w:r>
            <w:proofErr w:type="spellStart"/>
            <w:r w:rsidRPr="0093276D">
              <w:rPr>
                <w:rFonts w:ascii="Sylfaen" w:hAnsi="Sylfaen" w:cs="Sylfaen"/>
                <w:iCs/>
                <w:lang w:val="en-SE"/>
              </w:rPr>
              <w:t>для</w:t>
            </w:r>
            <w:proofErr w:type="spellEnd"/>
            <w:r w:rsidRPr="0093276D">
              <w:rPr>
                <w:rFonts w:ascii="Sylfaen" w:hAnsi="Sylfaen" w:cs="Sylfaen"/>
                <w:iCs/>
                <w:lang w:val="en-SE"/>
              </w:rPr>
              <w:t xml:space="preserve"> </w:t>
            </w:r>
            <w:proofErr w:type="spellStart"/>
            <w:r w:rsidRPr="0093276D">
              <w:rPr>
                <w:rFonts w:ascii="Sylfaen" w:hAnsi="Sylfaen" w:cs="Sylfaen"/>
                <w:iCs/>
                <w:lang w:val="en-SE"/>
              </w:rPr>
              <w:t>людей</w:t>
            </w:r>
            <w:proofErr w:type="spellEnd"/>
            <w:r w:rsidRPr="0093276D">
              <w:rPr>
                <w:rFonts w:ascii="Sylfaen" w:hAnsi="Sylfaen" w:cs="Sylfaen"/>
                <w:iCs/>
                <w:lang w:val="en-SE"/>
              </w:rPr>
              <w:t xml:space="preserve"> с </w:t>
            </w:r>
            <w:proofErr w:type="spellStart"/>
            <w:r w:rsidRPr="0093276D">
              <w:rPr>
                <w:rFonts w:ascii="Sylfaen" w:hAnsi="Sylfaen" w:cs="Sylfaen"/>
                <w:iCs/>
                <w:lang w:val="en-SE"/>
              </w:rPr>
              <w:t>ограниченными</w:t>
            </w:r>
            <w:proofErr w:type="spellEnd"/>
            <w:r w:rsidRPr="0093276D">
              <w:rPr>
                <w:rFonts w:ascii="Sylfaen" w:hAnsi="Sylfaen" w:cs="Sylfaen"/>
                <w:iCs/>
                <w:lang w:val="en-SE"/>
              </w:rPr>
              <w:t xml:space="preserve"> </w:t>
            </w:r>
            <w:proofErr w:type="spellStart"/>
            <w:r w:rsidRPr="0093276D">
              <w:rPr>
                <w:rFonts w:ascii="Sylfaen" w:hAnsi="Sylfaen" w:cs="Sylfaen"/>
                <w:iCs/>
                <w:lang w:val="en-SE"/>
              </w:rPr>
              <w:t>возможностями</w:t>
            </w:r>
            <w:proofErr w:type="spellEnd"/>
            <w:r w:rsidRPr="0093276D">
              <w:rPr>
                <w:rFonts w:ascii="Sylfaen" w:hAnsi="Sylfaen" w:cs="Sylfaen"/>
                <w:iCs/>
                <w:lang w:val="en-SE"/>
              </w:rPr>
              <w:t xml:space="preserve">: </w:t>
            </w:r>
            <w:proofErr w:type="spellStart"/>
            <w:r w:rsidRPr="0093276D">
              <w:rPr>
                <w:rFonts w:ascii="Sylfaen" w:hAnsi="Sylfaen" w:cs="Sylfaen"/>
                <w:iCs/>
                <w:lang w:val="en-SE"/>
              </w:rPr>
              <w:t>пандусами</w:t>
            </w:r>
            <w:proofErr w:type="spellEnd"/>
            <w:r w:rsidRPr="0093276D">
              <w:rPr>
                <w:rFonts w:ascii="Sylfaen" w:hAnsi="Sylfaen" w:cs="Sylfaen"/>
                <w:iCs/>
                <w:lang w:val="en-SE"/>
              </w:rPr>
              <w:t xml:space="preserve">, </w:t>
            </w:r>
            <w:proofErr w:type="spellStart"/>
            <w:r w:rsidRPr="0093276D">
              <w:rPr>
                <w:rFonts w:ascii="Sylfaen" w:hAnsi="Sylfaen" w:cs="Sylfaen"/>
                <w:iCs/>
                <w:lang w:val="en-SE"/>
              </w:rPr>
              <w:t>поручнями</w:t>
            </w:r>
            <w:proofErr w:type="spellEnd"/>
            <w:r w:rsidRPr="0093276D">
              <w:rPr>
                <w:rFonts w:ascii="Sylfaen" w:hAnsi="Sylfaen" w:cs="Sylfaen"/>
                <w:iCs/>
                <w:lang w:val="en-SE"/>
              </w:rPr>
              <w:t xml:space="preserve">, </w:t>
            </w:r>
            <w:proofErr w:type="spellStart"/>
            <w:r w:rsidRPr="0093276D">
              <w:rPr>
                <w:rFonts w:ascii="Sylfaen" w:hAnsi="Sylfaen" w:cs="Sylfaen"/>
                <w:iCs/>
                <w:lang w:val="en-SE"/>
              </w:rPr>
              <w:t>дополнительным</w:t>
            </w:r>
            <w:proofErr w:type="spellEnd"/>
            <w:r w:rsidRPr="0093276D">
              <w:rPr>
                <w:rFonts w:ascii="Sylfaen" w:hAnsi="Sylfaen" w:cs="Sylfaen"/>
                <w:iCs/>
                <w:lang w:val="en-SE"/>
              </w:rPr>
              <w:t xml:space="preserve"> </w:t>
            </w:r>
            <w:proofErr w:type="spellStart"/>
            <w:r w:rsidRPr="0093276D">
              <w:rPr>
                <w:rFonts w:ascii="Sylfaen" w:hAnsi="Sylfaen" w:cs="Sylfaen"/>
                <w:iCs/>
                <w:lang w:val="en-SE"/>
              </w:rPr>
              <w:t>освещением</w:t>
            </w:r>
            <w:proofErr w:type="spellEnd"/>
            <w:r w:rsidRPr="0093276D">
              <w:rPr>
                <w:rFonts w:ascii="Sylfaen" w:hAnsi="Sylfaen" w:cs="Sylfaen"/>
                <w:iCs/>
                <w:lang w:val="en-SE"/>
              </w:rPr>
              <w:t xml:space="preserve">, а в </w:t>
            </w:r>
            <w:proofErr w:type="spellStart"/>
            <w:r w:rsidRPr="0093276D">
              <w:rPr>
                <w:rFonts w:ascii="Sylfaen" w:hAnsi="Sylfaen" w:cs="Sylfaen"/>
                <w:iCs/>
                <w:lang w:val="en-SE"/>
              </w:rPr>
              <w:t>случае</w:t>
            </w:r>
            <w:proofErr w:type="spellEnd"/>
            <w:r w:rsidRPr="0093276D">
              <w:rPr>
                <w:rFonts w:ascii="Sylfaen" w:hAnsi="Sylfaen" w:cs="Sylfaen"/>
                <w:iCs/>
                <w:lang w:val="en-SE"/>
              </w:rPr>
              <w:t xml:space="preserve"> </w:t>
            </w:r>
            <w:proofErr w:type="spellStart"/>
            <w:r w:rsidRPr="0093276D">
              <w:rPr>
                <w:rFonts w:ascii="Sylfaen" w:hAnsi="Sylfaen" w:cs="Sylfaen"/>
                <w:iCs/>
                <w:lang w:val="en-SE"/>
              </w:rPr>
              <w:t>двух</w:t>
            </w:r>
            <w:proofErr w:type="spellEnd"/>
            <w:r w:rsidRPr="0093276D">
              <w:rPr>
                <w:rFonts w:ascii="Sylfaen" w:hAnsi="Sylfaen" w:cs="Sylfaen"/>
                <w:iCs/>
                <w:lang w:val="en-SE"/>
              </w:rPr>
              <w:t xml:space="preserve"> и </w:t>
            </w:r>
            <w:proofErr w:type="spellStart"/>
            <w:r w:rsidRPr="0093276D">
              <w:rPr>
                <w:rFonts w:ascii="Sylfaen" w:hAnsi="Sylfaen" w:cs="Sylfaen"/>
                <w:iCs/>
                <w:lang w:val="en-SE"/>
              </w:rPr>
              <w:t>более</w:t>
            </w:r>
            <w:proofErr w:type="spellEnd"/>
            <w:r w:rsidRPr="0093276D">
              <w:rPr>
                <w:rFonts w:ascii="Sylfaen" w:hAnsi="Sylfaen" w:cs="Sylfaen"/>
                <w:iCs/>
                <w:lang w:val="en-SE"/>
              </w:rPr>
              <w:t xml:space="preserve"> </w:t>
            </w:r>
            <w:proofErr w:type="spellStart"/>
            <w:r w:rsidRPr="0093276D">
              <w:rPr>
                <w:rFonts w:ascii="Sylfaen" w:hAnsi="Sylfaen" w:cs="Sylfaen"/>
                <w:iCs/>
                <w:lang w:val="en-SE"/>
              </w:rPr>
              <w:t>этажей</w:t>
            </w:r>
            <w:proofErr w:type="spellEnd"/>
            <w:r w:rsidRPr="0093276D">
              <w:rPr>
                <w:rFonts w:ascii="Sylfaen" w:hAnsi="Sylfaen" w:cs="Sylfaen"/>
                <w:iCs/>
                <w:lang w:val="en-SE"/>
              </w:rPr>
              <w:t xml:space="preserve"> – </w:t>
            </w:r>
            <w:proofErr w:type="spellStart"/>
            <w:r w:rsidRPr="0093276D">
              <w:rPr>
                <w:rFonts w:ascii="Sylfaen" w:hAnsi="Sylfaen" w:cs="Sylfaen"/>
                <w:iCs/>
                <w:lang w:val="en-SE"/>
              </w:rPr>
              <w:t>лифтом</w:t>
            </w:r>
            <w:proofErr w:type="spellEnd"/>
            <w:r w:rsidRPr="0093276D">
              <w:rPr>
                <w:rFonts w:ascii="Sylfaen" w:hAnsi="Sylfaen" w:cs="Sylfaen"/>
                <w:iCs/>
                <w:lang w:val="en-SE"/>
              </w:rPr>
              <w:t xml:space="preserve"> </w:t>
            </w:r>
            <w:proofErr w:type="spellStart"/>
            <w:r w:rsidRPr="0093276D">
              <w:rPr>
                <w:rFonts w:ascii="Sylfaen" w:hAnsi="Sylfaen" w:cs="Sylfaen"/>
                <w:iCs/>
                <w:lang w:val="en-SE"/>
              </w:rPr>
              <w:t>или</w:t>
            </w:r>
            <w:proofErr w:type="spellEnd"/>
            <w:r w:rsidRPr="0093276D">
              <w:rPr>
                <w:rFonts w:ascii="Sylfaen" w:hAnsi="Sylfaen" w:cs="Sylfaen"/>
                <w:iCs/>
                <w:lang w:val="en-SE"/>
              </w:rPr>
              <w:t xml:space="preserve"> </w:t>
            </w:r>
            <w:proofErr w:type="spellStart"/>
            <w:r w:rsidRPr="0093276D">
              <w:rPr>
                <w:rFonts w:ascii="Sylfaen" w:hAnsi="Sylfaen" w:cs="Sylfaen"/>
                <w:iCs/>
                <w:lang w:val="en-SE"/>
              </w:rPr>
              <w:t>подъемным</w:t>
            </w:r>
            <w:proofErr w:type="spellEnd"/>
            <w:r w:rsidRPr="0093276D">
              <w:rPr>
                <w:rFonts w:ascii="Sylfaen" w:hAnsi="Sylfaen" w:cs="Sylfaen"/>
                <w:iCs/>
                <w:lang w:val="en-SE"/>
              </w:rPr>
              <w:t xml:space="preserve"> </w:t>
            </w:r>
            <w:proofErr w:type="spellStart"/>
            <w:r w:rsidRPr="0093276D">
              <w:rPr>
                <w:rFonts w:ascii="Sylfaen" w:hAnsi="Sylfaen" w:cs="Sylfaen"/>
                <w:iCs/>
                <w:lang w:val="en-SE"/>
              </w:rPr>
              <w:t>механизмом</w:t>
            </w:r>
            <w:proofErr w:type="spellEnd"/>
            <w:r w:rsidRPr="0093276D">
              <w:rPr>
                <w:rFonts w:ascii="Sylfaen" w:hAnsi="Sylfaen" w:cs="Sylfaen"/>
                <w:iCs/>
                <w:lang w:val="en-SE"/>
              </w:rPr>
              <w:t xml:space="preserve">, а </w:t>
            </w:r>
            <w:proofErr w:type="spellStart"/>
            <w:r w:rsidRPr="0093276D">
              <w:rPr>
                <w:rFonts w:ascii="Sylfaen" w:hAnsi="Sylfaen" w:cs="Sylfaen"/>
                <w:iCs/>
                <w:lang w:val="en-SE"/>
              </w:rPr>
              <w:t>также</w:t>
            </w:r>
            <w:proofErr w:type="spellEnd"/>
            <w:r w:rsidRPr="0093276D">
              <w:rPr>
                <w:rFonts w:ascii="Sylfaen" w:hAnsi="Sylfaen" w:cs="Sylfaen"/>
                <w:iCs/>
                <w:lang w:val="en-SE"/>
              </w:rPr>
              <w:t xml:space="preserve"> </w:t>
            </w:r>
            <w:proofErr w:type="spellStart"/>
            <w:r w:rsidRPr="0093276D">
              <w:rPr>
                <w:rFonts w:ascii="Sylfaen" w:hAnsi="Sylfaen" w:cs="Sylfaen"/>
                <w:iCs/>
                <w:lang w:val="en-SE"/>
              </w:rPr>
              <w:t>другими</w:t>
            </w:r>
            <w:proofErr w:type="spellEnd"/>
            <w:r w:rsidRPr="0093276D">
              <w:rPr>
                <w:rFonts w:ascii="Sylfaen" w:hAnsi="Sylfaen" w:cs="Sylfaen"/>
                <w:iCs/>
                <w:lang w:val="en-SE"/>
              </w:rPr>
              <w:t xml:space="preserve"> </w:t>
            </w:r>
            <w:proofErr w:type="spellStart"/>
            <w:r w:rsidRPr="0093276D">
              <w:rPr>
                <w:rFonts w:ascii="Sylfaen" w:hAnsi="Sylfaen" w:cs="Sylfaen"/>
                <w:iCs/>
                <w:lang w:val="en-SE"/>
              </w:rPr>
              <w:t>средствами</w:t>
            </w:r>
            <w:proofErr w:type="spellEnd"/>
            <w:r w:rsidRPr="0093276D">
              <w:rPr>
                <w:rFonts w:ascii="Sylfaen" w:hAnsi="Sylfaen" w:cs="Sylfaen"/>
                <w:iCs/>
                <w:lang w:val="en-SE"/>
              </w:rPr>
              <w:t xml:space="preserve">, </w:t>
            </w:r>
            <w:proofErr w:type="spellStart"/>
            <w:r w:rsidRPr="0093276D">
              <w:rPr>
                <w:rFonts w:ascii="Sylfaen" w:hAnsi="Sylfaen" w:cs="Sylfaen"/>
                <w:iCs/>
                <w:lang w:val="en-SE"/>
              </w:rPr>
              <w:t>предусмотренными</w:t>
            </w:r>
            <w:proofErr w:type="spellEnd"/>
            <w:r w:rsidRPr="0093276D">
              <w:rPr>
                <w:rFonts w:ascii="Sylfaen" w:hAnsi="Sylfaen" w:cs="Sylfaen"/>
                <w:iCs/>
                <w:lang w:val="en-SE"/>
              </w:rPr>
              <w:t xml:space="preserve"> </w:t>
            </w:r>
            <w:proofErr w:type="spellStart"/>
            <w:r w:rsidRPr="0093276D">
              <w:rPr>
                <w:rFonts w:ascii="Sylfaen" w:hAnsi="Sylfaen" w:cs="Sylfaen"/>
                <w:iCs/>
                <w:lang w:val="en-SE"/>
              </w:rPr>
              <w:t>законодательством</w:t>
            </w:r>
            <w:proofErr w:type="spellEnd"/>
            <w:r w:rsidRPr="0093276D">
              <w:rPr>
                <w:rFonts w:ascii="Sylfaen" w:hAnsi="Sylfaen" w:cs="Sylfaen"/>
                <w:iCs/>
                <w:lang w:val="en-SE"/>
              </w:rPr>
              <w:t>.</w:t>
            </w:r>
          </w:p>
          <w:p w14:paraId="57F529D0" w14:textId="77777777" w:rsidR="003F1338" w:rsidRPr="0093276D" w:rsidRDefault="003F1338" w:rsidP="002338FF">
            <w:pPr>
              <w:tabs>
                <w:tab w:val="left" w:pos="4732"/>
              </w:tabs>
              <w:spacing w:after="200" w:line="276" w:lineRule="auto"/>
              <w:rPr>
                <w:rFonts w:ascii="Sylfaen" w:hAnsi="Sylfaen" w:cs="Sylfaen"/>
                <w:iCs/>
                <w:lang w:val="en-SE"/>
              </w:rPr>
            </w:pPr>
            <w:proofErr w:type="spellStart"/>
            <w:r w:rsidRPr="0093276D">
              <w:rPr>
                <w:rFonts w:ascii="Sylfaen" w:hAnsi="Sylfaen" w:cs="Sylfaen"/>
                <w:iCs/>
                <w:lang w:val="en-SE"/>
              </w:rPr>
              <w:t>Проектом</w:t>
            </w:r>
            <w:proofErr w:type="spellEnd"/>
            <w:r w:rsidRPr="0093276D">
              <w:rPr>
                <w:rFonts w:ascii="Sylfaen" w:hAnsi="Sylfaen" w:cs="Sylfaen"/>
                <w:iCs/>
                <w:lang w:val="en-SE"/>
              </w:rPr>
              <w:t xml:space="preserve"> </w:t>
            </w:r>
            <w:proofErr w:type="spellStart"/>
            <w:r w:rsidRPr="0093276D">
              <w:rPr>
                <w:rFonts w:ascii="Sylfaen" w:hAnsi="Sylfaen" w:cs="Sylfaen"/>
                <w:iCs/>
                <w:lang w:val="en-SE"/>
              </w:rPr>
              <w:t>предусматривается</w:t>
            </w:r>
            <w:proofErr w:type="spellEnd"/>
            <w:r w:rsidRPr="0093276D">
              <w:rPr>
                <w:rFonts w:ascii="Sylfaen" w:hAnsi="Sylfaen" w:cs="Sylfaen"/>
                <w:iCs/>
                <w:lang w:val="en-SE"/>
              </w:rPr>
              <w:t xml:space="preserve"> </w:t>
            </w:r>
            <w:proofErr w:type="spellStart"/>
            <w:r w:rsidRPr="0093276D">
              <w:rPr>
                <w:rFonts w:ascii="Sylfaen" w:hAnsi="Sylfaen" w:cs="Sylfaen"/>
                <w:iCs/>
                <w:lang w:val="en-SE"/>
              </w:rPr>
              <w:t>строительство</w:t>
            </w:r>
            <w:proofErr w:type="spellEnd"/>
            <w:r w:rsidRPr="0093276D">
              <w:rPr>
                <w:rFonts w:ascii="Sylfaen" w:hAnsi="Sylfaen" w:cs="Sylfaen"/>
                <w:iCs/>
                <w:lang w:val="en-SE"/>
              </w:rPr>
              <w:t xml:space="preserve"> </w:t>
            </w:r>
            <w:proofErr w:type="spellStart"/>
            <w:r w:rsidRPr="0093276D">
              <w:rPr>
                <w:rFonts w:ascii="Sylfaen" w:hAnsi="Sylfaen" w:cs="Sylfaen"/>
                <w:iCs/>
                <w:lang w:val="en-SE"/>
              </w:rPr>
              <w:t>внутренних</w:t>
            </w:r>
            <w:proofErr w:type="spellEnd"/>
            <w:r w:rsidRPr="0093276D">
              <w:rPr>
                <w:rFonts w:ascii="Sylfaen" w:hAnsi="Sylfaen" w:cs="Sylfaen"/>
                <w:iCs/>
                <w:lang w:val="en-SE"/>
              </w:rPr>
              <w:t xml:space="preserve"> </w:t>
            </w:r>
            <w:proofErr w:type="spellStart"/>
            <w:r w:rsidRPr="0093276D">
              <w:rPr>
                <w:rFonts w:ascii="Sylfaen" w:hAnsi="Sylfaen" w:cs="Sylfaen"/>
                <w:iCs/>
                <w:lang w:val="en-SE"/>
              </w:rPr>
              <w:t>инженерных</w:t>
            </w:r>
            <w:proofErr w:type="spellEnd"/>
            <w:r w:rsidRPr="0093276D">
              <w:rPr>
                <w:rFonts w:ascii="Sylfaen" w:hAnsi="Sylfaen" w:cs="Sylfaen"/>
                <w:iCs/>
                <w:lang w:val="en-SE"/>
              </w:rPr>
              <w:t xml:space="preserve"> </w:t>
            </w:r>
            <w:proofErr w:type="spellStart"/>
            <w:r w:rsidRPr="0093276D">
              <w:rPr>
                <w:rFonts w:ascii="Sylfaen" w:hAnsi="Sylfaen" w:cs="Sylfaen"/>
                <w:iCs/>
                <w:lang w:val="en-SE"/>
              </w:rPr>
              <w:t>систем</w:t>
            </w:r>
            <w:proofErr w:type="spellEnd"/>
            <w:r w:rsidRPr="0093276D">
              <w:rPr>
                <w:rFonts w:ascii="Sylfaen" w:hAnsi="Sylfaen" w:cs="Sylfaen"/>
                <w:iCs/>
                <w:lang w:val="en-SE"/>
              </w:rPr>
              <w:t>:</w:t>
            </w:r>
          </w:p>
          <w:p w14:paraId="7351E41B" w14:textId="77777777" w:rsidR="003F1338" w:rsidRPr="0093276D" w:rsidRDefault="003F1338" w:rsidP="002338FF">
            <w:pPr>
              <w:numPr>
                <w:ilvl w:val="0"/>
                <w:numId w:val="40"/>
              </w:numPr>
              <w:tabs>
                <w:tab w:val="left" w:pos="4732"/>
              </w:tabs>
              <w:spacing w:after="200" w:line="276" w:lineRule="auto"/>
              <w:rPr>
                <w:rFonts w:ascii="Sylfaen" w:hAnsi="Sylfaen" w:cs="Sylfaen"/>
                <w:iCs/>
                <w:lang w:val="en-SE"/>
              </w:rPr>
            </w:pPr>
            <w:proofErr w:type="spellStart"/>
            <w:r w:rsidRPr="0093276D">
              <w:rPr>
                <w:rFonts w:ascii="Sylfaen" w:hAnsi="Sylfaen" w:cs="Sylfaen"/>
                <w:iCs/>
                <w:lang w:val="en-SE"/>
              </w:rPr>
              <w:t>холодного</w:t>
            </w:r>
            <w:proofErr w:type="spellEnd"/>
            <w:r w:rsidRPr="0093276D">
              <w:rPr>
                <w:rFonts w:ascii="Sylfaen" w:hAnsi="Sylfaen" w:cs="Sylfaen"/>
                <w:iCs/>
                <w:lang w:val="en-SE"/>
              </w:rPr>
              <w:t xml:space="preserve"> и </w:t>
            </w:r>
            <w:proofErr w:type="spellStart"/>
            <w:r w:rsidRPr="0093276D">
              <w:rPr>
                <w:rFonts w:ascii="Sylfaen" w:hAnsi="Sylfaen" w:cs="Sylfaen"/>
                <w:iCs/>
                <w:lang w:val="en-SE"/>
              </w:rPr>
              <w:t>горячего</w:t>
            </w:r>
            <w:proofErr w:type="spellEnd"/>
            <w:r w:rsidRPr="0093276D">
              <w:rPr>
                <w:rFonts w:ascii="Sylfaen" w:hAnsi="Sylfaen" w:cs="Sylfaen"/>
                <w:iCs/>
                <w:lang w:val="en-SE"/>
              </w:rPr>
              <w:t xml:space="preserve"> </w:t>
            </w:r>
            <w:proofErr w:type="spellStart"/>
            <w:r w:rsidRPr="0093276D">
              <w:rPr>
                <w:rFonts w:ascii="Sylfaen" w:hAnsi="Sylfaen" w:cs="Sylfaen"/>
                <w:iCs/>
                <w:lang w:val="en-SE"/>
              </w:rPr>
              <w:t>водоснабжения</w:t>
            </w:r>
            <w:proofErr w:type="spellEnd"/>
            <w:r w:rsidRPr="0093276D">
              <w:rPr>
                <w:rFonts w:ascii="Sylfaen" w:hAnsi="Sylfaen" w:cs="Sylfaen"/>
                <w:iCs/>
                <w:lang w:val="en-SE"/>
              </w:rPr>
              <w:t>,</w:t>
            </w:r>
          </w:p>
          <w:p w14:paraId="27A8CDF4" w14:textId="77777777" w:rsidR="003F1338" w:rsidRPr="0093276D" w:rsidRDefault="003F1338" w:rsidP="002338FF">
            <w:pPr>
              <w:numPr>
                <w:ilvl w:val="0"/>
                <w:numId w:val="40"/>
              </w:numPr>
              <w:tabs>
                <w:tab w:val="left" w:pos="4732"/>
              </w:tabs>
              <w:spacing w:after="200" w:line="276" w:lineRule="auto"/>
              <w:rPr>
                <w:rFonts w:ascii="Sylfaen" w:hAnsi="Sylfaen" w:cs="Sylfaen"/>
                <w:iCs/>
                <w:lang w:val="en-SE"/>
              </w:rPr>
            </w:pPr>
            <w:proofErr w:type="spellStart"/>
            <w:r w:rsidRPr="0093276D">
              <w:rPr>
                <w:rFonts w:ascii="Sylfaen" w:hAnsi="Sylfaen" w:cs="Sylfaen"/>
                <w:iCs/>
                <w:lang w:val="en-SE"/>
              </w:rPr>
              <w:lastRenderedPageBreak/>
              <w:t>канализации</w:t>
            </w:r>
            <w:proofErr w:type="spellEnd"/>
            <w:r w:rsidRPr="0093276D">
              <w:rPr>
                <w:rFonts w:ascii="Sylfaen" w:hAnsi="Sylfaen" w:cs="Sylfaen"/>
                <w:iCs/>
                <w:lang w:val="en-SE"/>
              </w:rPr>
              <w:t>,</w:t>
            </w:r>
          </w:p>
          <w:p w14:paraId="11F1E415" w14:textId="77777777" w:rsidR="003F1338" w:rsidRPr="0093276D" w:rsidRDefault="003F1338" w:rsidP="002338FF">
            <w:pPr>
              <w:numPr>
                <w:ilvl w:val="0"/>
                <w:numId w:val="40"/>
              </w:numPr>
              <w:tabs>
                <w:tab w:val="left" w:pos="4732"/>
              </w:tabs>
              <w:spacing w:after="200" w:line="276" w:lineRule="auto"/>
              <w:rPr>
                <w:rFonts w:ascii="Sylfaen" w:hAnsi="Sylfaen" w:cs="Sylfaen"/>
                <w:iCs/>
                <w:lang w:val="en-SE"/>
              </w:rPr>
            </w:pPr>
            <w:proofErr w:type="spellStart"/>
            <w:r w:rsidRPr="0093276D">
              <w:rPr>
                <w:rFonts w:ascii="Sylfaen" w:hAnsi="Sylfaen" w:cs="Sylfaen"/>
                <w:iCs/>
                <w:lang w:val="en-SE"/>
              </w:rPr>
              <w:t>отопления</w:t>
            </w:r>
            <w:proofErr w:type="spellEnd"/>
            <w:r w:rsidRPr="0093276D">
              <w:rPr>
                <w:rFonts w:ascii="Sylfaen" w:hAnsi="Sylfaen" w:cs="Sylfaen"/>
                <w:iCs/>
                <w:lang w:val="en-SE"/>
              </w:rPr>
              <w:t>,</w:t>
            </w:r>
          </w:p>
          <w:p w14:paraId="07C7B653" w14:textId="77777777" w:rsidR="003F1338" w:rsidRPr="0093276D" w:rsidRDefault="003F1338" w:rsidP="002338FF">
            <w:pPr>
              <w:numPr>
                <w:ilvl w:val="0"/>
                <w:numId w:val="40"/>
              </w:numPr>
              <w:tabs>
                <w:tab w:val="left" w:pos="4732"/>
              </w:tabs>
              <w:spacing w:after="200" w:line="276" w:lineRule="auto"/>
              <w:rPr>
                <w:rFonts w:ascii="Sylfaen" w:hAnsi="Sylfaen" w:cs="Sylfaen"/>
                <w:iCs/>
                <w:lang w:val="en-SE"/>
              </w:rPr>
            </w:pPr>
            <w:proofErr w:type="spellStart"/>
            <w:r w:rsidRPr="0093276D">
              <w:rPr>
                <w:rFonts w:ascii="Sylfaen" w:hAnsi="Sylfaen" w:cs="Sylfaen"/>
                <w:iCs/>
                <w:lang w:val="en-SE"/>
              </w:rPr>
              <w:t>электроснабжения</w:t>
            </w:r>
            <w:proofErr w:type="spellEnd"/>
            <w:r w:rsidRPr="0093276D">
              <w:rPr>
                <w:rFonts w:ascii="Sylfaen" w:hAnsi="Sylfaen" w:cs="Sylfaen"/>
                <w:iCs/>
                <w:lang w:val="en-SE"/>
              </w:rPr>
              <w:t>,</w:t>
            </w:r>
          </w:p>
          <w:p w14:paraId="13AA4694" w14:textId="77777777" w:rsidR="003F1338" w:rsidRPr="0093276D" w:rsidRDefault="003F1338" w:rsidP="002338FF">
            <w:pPr>
              <w:numPr>
                <w:ilvl w:val="0"/>
                <w:numId w:val="40"/>
              </w:numPr>
              <w:tabs>
                <w:tab w:val="left" w:pos="4732"/>
              </w:tabs>
              <w:spacing w:after="200" w:line="276" w:lineRule="auto"/>
              <w:rPr>
                <w:rFonts w:ascii="Sylfaen" w:hAnsi="Sylfaen" w:cs="Sylfaen"/>
                <w:iCs/>
                <w:lang w:val="en-SE"/>
              </w:rPr>
            </w:pPr>
            <w:proofErr w:type="spellStart"/>
            <w:r w:rsidRPr="0093276D">
              <w:rPr>
                <w:rFonts w:ascii="Sylfaen" w:hAnsi="Sylfaen" w:cs="Sylfaen"/>
                <w:iCs/>
                <w:lang w:val="en-SE"/>
              </w:rPr>
              <w:t>газоснабжения</w:t>
            </w:r>
            <w:proofErr w:type="spellEnd"/>
            <w:r w:rsidRPr="0093276D">
              <w:rPr>
                <w:rFonts w:ascii="Sylfaen" w:hAnsi="Sylfaen" w:cs="Sylfaen"/>
                <w:iCs/>
                <w:lang w:val="en-SE"/>
              </w:rPr>
              <w:t>,</w:t>
            </w:r>
          </w:p>
          <w:p w14:paraId="066246A1" w14:textId="77777777" w:rsidR="003F1338" w:rsidRPr="0093276D" w:rsidRDefault="003F1338" w:rsidP="002338FF">
            <w:pPr>
              <w:numPr>
                <w:ilvl w:val="0"/>
                <w:numId w:val="40"/>
              </w:numPr>
              <w:tabs>
                <w:tab w:val="left" w:pos="4732"/>
              </w:tabs>
              <w:spacing w:after="200" w:line="276" w:lineRule="auto"/>
              <w:rPr>
                <w:rFonts w:ascii="Sylfaen" w:hAnsi="Sylfaen" w:cs="Sylfaen"/>
                <w:iCs/>
                <w:lang w:val="en-SE"/>
              </w:rPr>
            </w:pPr>
            <w:proofErr w:type="spellStart"/>
            <w:r w:rsidRPr="0093276D">
              <w:rPr>
                <w:rFonts w:ascii="Sylfaen" w:hAnsi="Sylfaen" w:cs="Sylfaen"/>
                <w:iCs/>
                <w:lang w:val="en-SE"/>
              </w:rPr>
              <w:t>вентиляции</w:t>
            </w:r>
            <w:proofErr w:type="spellEnd"/>
            <w:r w:rsidRPr="0093276D">
              <w:rPr>
                <w:rFonts w:ascii="Sylfaen" w:hAnsi="Sylfaen" w:cs="Sylfaen"/>
                <w:iCs/>
                <w:lang w:val="en-SE"/>
              </w:rPr>
              <w:t xml:space="preserve"> и </w:t>
            </w:r>
            <w:proofErr w:type="spellStart"/>
            <w:r w:rsidRPr="0093276D">
              <w:rPr>
                <w:rFonts w:ascii="Sylfaen" w:hAnsi="Sylfaen" w:cs="Sylfaen"/>
                <w:iCs/>
                <w:lang w:val="en-SE"/>
              </w:rPr>
              <w:t>кондиционирования</w:t>
            </w:r>
            <w:proofErr w:type="spellEnd"/>
            <w:r w:rsidRPr="0093276D">
              <w:rPr>
                <w:rFonts w:ascii="Sylfaen" w:hAnsi="Sylfaen" w:cs="Sylfaen"/>
                <w:iCs/>
                <w:lang w:val="en-SE"/>
              </w:rPr>
              <w:t>,</w:t>
            </w:r>
          </w:p>
          <w:p w14:paraId="033C3E12" w14:textId="77777777" w:rsidR="003F1338" w:rsidRPr="0093276D" w:rsidRDefault="003F1338" w:rsidP="002338FF">
            <w:pPr>
              <w:numPr>
                <w:ilvl w:val="0"/>
                <w:numId w:val="40"/>
              </w:numPr>
              <w:tabs>
                <w:tab w:val="left" w:pos="4732"/>
              </w:tabs>
              <w:spacing w:after="200" w:line="276" w:lineRule="auto"/>
              <w:rPr>
                <w:rFonts w:ascii="Sylfaen" w:hAnsi="Sylfaen" w:cs="Sylfaen"/>
                <w:iCs/>
                <w:lang w:val="en-SE"/>
              </w:rPr>
            </w:pPr>
            <w:proofErr w:type="spellStart"/>
            <w:r w:rsidRPr="0093276D">
              <w:rPr>
                <w:rFonts w:ascii="Sylfaen" w:hAnsi="Sylfaen" w:cs="Sylfaen"/>
                <w:iCs/>
                <w:lang w:val="en-SE"/>
              </w:rPr>
              <w:t>системы</w:t>
            </w:r>
            <w:proofErr w:type="spellEnd"/>
            <w:r w:rsidRPr="0093276D">
              <w:rPr>
                <w:rFonts w:ascii="Sylfaen" w:hAnsi="Sylfaen" w:cs="Sylfaen"/>
                <w:iCs/>
                <w:lang w:val="en-SE"/>
              </w:rPr>
              <w:t xml:space="preserve"> </w:t>
            </w:r>
            <w:proofErr w:type="spellStart"/>
            <w:r w:rsidRPr="0093276D">
              <w:rPr>
                <w:rFonts w:ascii="Sylfaen" w:hAnsi="Sylfaen" w:cs="Sylfaen"/>
                <w:iCs/>
                <w:lang w:val="en-SE"/>
              </w:rPr>
              <w:t>пожарной</w:t>
            </w:r>
            <w:proofErr w:type="spellEnd"/>
            <w:r w:rsidRPr="0093276D">
              <w:rPr>
                <w:rFonts w:ascii="Sylfaen" w:hAnsi="Sylfaen" w:cs="Sylfaen"/>
                <w:iCs/>
                <w:lang w:val="en-SE"/>
              </w:rPr>
              <w:t xml:space="preserve"> </w:t>
            </w:r>
            <w:proofErr w:type="spellStart"/>
            <w:r w:rsidRPr="0093276D">
              <w:rPr>
                <w:rFonts w:ascii="Sylfaen" w:hAnsi="Sylfaen" w:cs="Sylfaen"/>
                <w:iCs/>
                <w:lang w:val="en-SE"/>
              </w:rPr>
              <w:t>сигнализации</w:t>
            </w:r>
            <w:proofErr w:type="spellEnd"/>
            <w:r w:rsidRPr="0093276D">
              <w:rPr>
                <w:rFonts w:ascii="Sylfaen" w:hAnsi="Sylfaen" w:cs="Sylfaen"/>
                <w:iCs/>
                <w:lang w:val="en-SE"/>
              </w:rPr>
              <w:t xml:space="preserve"> и </w:t>
            </w:r>
            <w:proofErr w:type="spellStart"/>
            <w:r w:rsidRPr="0093276D">
              <w:rPr>
                <w:rFonts w:ascii="Sylfaen" w:hAnsi="Sylfaen" w:cs="Sylfaen"/>
                <w:iCs/>
                <w:lang w:val="en-SE"/>
              </w:rPr>
              <w:t>пожаротушения</w:t>
            </w:r>
            <w:proofErr w:type="spellEnd"/>
            <w:r w:rsidRPr="0093276D">
              <w:rPr>
                <w:rFonts w:ascii="Sylfaen" w:hAnsi="Sylfaen" w:cs="Sylfaen"/>
                <w:iCs/>
                <w:lang w:val="en-SE"/>
              </w:rPr>
              <w:t>,</w:t>
            </w:r>
          </w:p>
          <w:p w14:paraId="3925F921" w14:textId="77777777" w:rsidR="003F1338" w:rsidRPr="0093276D" w:rsidRDefault="003F1338" w:rsidP="002338FF">
            <w:pPr>
              <w:numPr>
                <w:ilvl w:val="0"/>
                <w:numId w:val="40"/>
              </w:numPr>
              <w:tabs>
                <w:tab w:val="left" w:pos="4732"/>
              </w:tabs>
              <w:spacing w:after="200" w:line="276" w:lineRule="auto"/>
              <w:rPr>
                <w:rFonts w:ascii="Sylfaen" w:hAnsi="Sylfaen" w:cs="Sylfaen"/>
                <w:iCs/>
                <w:lang w:val="en-SE"/>
              </w:rPr>
            </w:pPr>
            <w:proofErr w:type="spellStart"/>
            <w:r w:rsidRPr="0093276D">
              <w:rPr>
                <w:rFonts w:ascii="Sylfaen" w:hAnsi="Sylfaen" w:cs="Sylfaen"/>
                <w:iCs/>
                <w:lang w:val="en-SE"/>
              </w:rPr>
              <w:t>системы</w:t>
            </w:r>
            <w:proofErr w:type="spellEnd"/>
            <w:r w:rsidRPr="0093276D">
              <w:rPr>
                <w:rFonts w:ascii="Sylfaen" w:hAnsi="Sylfaen" w:cs="Sylfaen"/>
                <w:iCs/>
                <w:lang w:val="en-SE"/>
              </w:rPr>
              <w:t xml:space="preserve"> </w:t>
            </w:r>
            <w:proofErr w:type="spellStart"/>
            <w:r w:rsidRPr="0093276D">
              <w:rPr>
                <w:rFonts w:ascii="Sylfaen" w:hAnsi="Sylfaen" w:cs="Sylfaen"/>
                <w:iCs/>
                <w:lang w:val="en-SE"/>
              </w:rPr>
              <w:t>видеонаблюдения</w:t>
            </w:r>
            <w:proofErr w:type="spellEnd"/>
            <w:r w:rsidRPr="0093276D">
              <w:rPr>
                <w:rFonts w:ascii="Sylfaen" w:hAnsi="Sylfaen" w:cs="Sylfaen"/>
                <w:iCs/>
                <w:lang w:val="en-SE"/>
              </w:rPr>
              <w:t xml:space="preserve"> и </w:t>
            </w:r>
            <w:proofErr w:type="spellStart"/>
            <w:r w:rsidRPr="0093276D">
              <w:rPr>
                <w:rFonts w:ascii="Sylfaen" w:hAnsi="Sylfaen" w:cs="Sylfaen"/>
                <w:iCs/>
                <w:lang w:val="en-SE"/>
              </w:rPr>
              <w:t>связи</w:t>
            </w:r>
            <w:proofErr w:type="spellEnd"/>
            <w:r w:rsidRPr="0093276D">
              <w:rPr>
                <w:rFonts w:ascii="Sylfaen" w:hAnsi="Sylfaen" w:cs="Sylfaen"/>
                <w:iCs/>
                <w:lang w:val="en-SE"/>
              </w:rPr>
              <w:t>,</w:t>
            </w:r>
          </w:p>
          <w:p w14:paraId="00D33080" w14:textId="77777777" w:rsidR="003F1338" w:rsidRPr="0093276D" w:rsidRDefault="003F1338" w:rsidP="002338FF">
            <w:pPr>
              <w:numPr>
                <w:ilvl w:val="0"/>
                <w:numId w:val="40"/>
              </w:numPr>
              <w:tabs>
                <w:tab w:val="left" w:pos="4732"/>
              </w:tabs>
              <w:spacing w:after="200" w:line="276" w:lineRule="auto"/>
              <w:rPr>
                <w:rFonts w:ascii="Sylfaen" w:hAnsi="Sylfaen" w:cs="Sylfaen"/>
                <w:iCs/>
                <w:lang w:val="en-SE"/>
              </w:rPr>
            </w:pPr>
            <w:proofErr w:type="spellStart"/>
            <w:r w:rsidRPr="0093276D">
              <w:rPr>
                <w:rFonts w:ascii="Sylfaen" w:hAnsi="Sylfaen" w:cs="Sylfaen"/>
                <w:iCs/>
                <w:lang w:val="en-SE"/>
              </w:rPr>
              <w:t>дренажа</w:t>
            </w:r>
            <w:proofErr w:type="spellEnd"/>
            <w:r w:rsidRPr="0093276D">
              <w:rPr>
                <w:rFonts w:ascii="Sylfaen" w:hAnsi="Sylfaen" w:cs="Sylfaen"/>
                <w:iCs/>
                <w:lang w:val="en-SE"/>
              </w:rPr>
              <w:t>,</w:t>
            </w:r>
          </w:p>
          <w:p w14:paraId="40F849E2" w14:textId="77777777" w:rsidR="003F1338" w:rsidRPr="0093276D" w:rsidRDefault="003F1338" w:rsidP="002338FF">
            <w:pPr>
              <w:numPr>
                <w:ilvl w:val="0"/>
                <w:numId w:val="40"/>
              </w:numPr>
              <w:tabs>
                <w:tab w:val="left" w:pos="4732"/>
              </w:tabs>
              <w:spacing w:after="200" w:line="276" w:lineRule="auto"/>
              <w:rPr>
                <w:rFonts w:ascii="Sylfaen" w:hAnsi="Sylfaen" w:cs="Sylfaen"/>
                <w:iCs/>
                <w:lang w:val="en-SE"/>
              </w:rPr>
            </w:pPr>
            <w:proofErr w:type="spellStart"/>
            <w:r w:rsidRPr="0093276D">
              <w:rPr>
                <w:rFonts w:ascii="Sylfaen" w:hAnsi="Sylfaen" w:cs="Sylfaen"/>
                <w:iCs/>
                <w:lang w:val="en-SE"/>
              </w:rPr>
              <w:t>энергоэффективных</w:t>
            </w:r>
            <w:proofErr w:type="spellEnd"/>
            <w:r w:rsidRPr="0093276D">
              <w:rPr>
                <w:rFonts w:ascii="Sylfaen" w:hAnsi="Sylfaen" w:cs="Sylfaen"/>
                <w:iCs/>
                <w:lang w:val="en-SE"/>
              </w:rPr>
              <w:t xml:space="preserve"> </w:t>
            </w:r>
            <w:proofErr w:type="spellStart"/>
            <w:r w:rsidRPr="0093276D">
              <w:rPr>
                <w:rFonts w:ascii="Sylfaen" w:hAnsi="Sylfaen" w:cs="Sylfaen"/>
                <w:iCs/>
                <w:lang w:val="en-SE"/>
              </w:rPr>
              <w:t>решений</w:t>
            </w:r>
            <w:proofErr w:type="spellEnd"/>
            <w:r w:rsidRPr="0093276D">
              <w:rPr>
                <w:rFonts w:ascii="Sylfaen" w:hAnsi="Sylfaen" w:cs="Sylfaen"/>
                <w:iCs/>
                <w:lang w:val="en-SE"/>
              </w:rPr>
              <w:t>.</w:t>
            </w:r>
          </w:p>
          <w:p w14:paraId="10374377" w14:textId="77777777" w:rsidR="003F1338" w:rsidRPr="0093276D" w:rsidRDefault="003F1338" w:rsidP="002338FF">
            <w:pPr>
              <w:tabs>
                <w:tab w:val="left" w:pos="4732"/>
              </w:tabs>
              <w:spacing w:after="200" w:line="276" w:lineRule="auto"/>
              <w:rPr>
                <w:rFonts w:ascii="Sylfaen" w:hAnsi="Sylfaen" w:cs="Sylfaen"/>
                <w:iCs/>
                <w:lang w:val="en-SE"/>
              </w:rPr>
            </w:pPr>
            <w:r w:rsidRPr="0093276D">
              <w:rPr>
                <w:rFonts w:ascii="Sylfaen" w:hAnsi="Sylfaen" w:cs="Sylfaen"/>
                <w:iCs/>
                <w:lang w:val="en-SE"/>
              </w:rPr>
              <w:t xml:space="preserve">С </w:t>
            </w:r>
            <w:proofErr w:type="spellStart"/>
            <w:r w:rsidRPr="0093276D">
              <w:rPr>
                <w:rFonts w:ascii="Sylfaen" w:hAnsi="Sylfaen" w:cs="Sylfaen"/>
                <w:iCs/>
                <w:lang w:val="en-SE"/>
              </w:rPr>
              <w:t>учетом</w:t>
            </w:r>
            <w:proofErr w:type="spellEnd"/>
            <w:r w:rsidRPr="0093276D">
              <w:rPr>
                <w:rFonts w:ascii="Sylfaen" w:hAnsi="Sylfaen" w:cs="Sylfaen"/>
                <w:iCs/>
                <w:lang w:val="en-SE"/>
              </w:rPr>
              <w:t xml:space="preserve"> </w:t>
            </w:r>
            <w:proofErr w:type="spellStart"/>
            <w:r w:rsidRPr="0093276D">
              <w:rPr>
                <w:rFonts w:ascii="Sylfaen" w:hAnsi="Sylfaen" w:cs="Sylfaen"/>
                <w:iCs/>
                <w:lang w:val="en-SE"/>
              </w:rPr>
              <w:t>климатических</w:t>
            </w:r>
            <w:proofErr w:type="spellEnd"/>
            <w:r w:rsidRPr="0093276D">
              <w:rPr>
                <w:rFonts w:ascii="Sylfaen" w:hAnsi="Sylfaen" w:cs="Sylfaen"/>
                <w:iCs/>
                <w:lang w:val="en-SE"/>
              </w:rPr>
              <w:t xml:space="preserve"> </w:t>
            </w:r>
            <w:proofErr w:type="spellStart"/>
            <w:r w:rsidRPr="0093276D">
              <w:rPr>
                <w:rFonts w:ascii="Sylfaen" w:hAnsi="Sylfaen" w:cs="Sylfaen"/>
                <w:iCs/>
                <w:lang w:val="en-SE"/>
              </w:rPr>
              <w:t>условий</w:t>
            </w:r>
            <w:proofErr w:type="spellEnd"/>
            <w:r w:rsidRPr="0093276D">
              <w:rPr>
                <w:rFonts w:ascii="Sylfaen" w:hAnsi="Sylfaen" w:cs="Sylfaen"/>
                <w:iCs/>
                <w:lang w:val="en-SE"/>
              </w:rPr>
              <w:t xml:space="preserve"> </w:t>
            </w:r>
            <w:proofErr w:type="spellStart"/>
            <w:r w:rsidRPr="0093276D">
              <w:rPr>
                <w:rFonts w:ascii="Sylfaen" w:hAnsi="Sylfaen" w:cs="Sylfaen"/>
                <w:iCs/>
                <w:lang w:val="en-SE"/>
              </w:rPr>
              <w:t>территории</w:t>
            </w:r>
            <w:proofErr w:type="spellEnd"/>
            <w:r w:rsidRPr="0093276D">
              <w:rPr>
                <w:rFonts w:ascii="Sylfaen" w:hAnsi="Sylfaen" w:cs="Sylfaen"/>
                <w:iCs/>
                <w:lang w:val="en-SE"/>
              </w:rPr>
              <w:t xml:space="preserve"> </w:t>
            </w:r>
            <w:proofErr w:type="spellStart"/>
            <w:r w:rsidRPr="0093276D">
              <w:rPr>
                <w:rFonts w:ascii="Sylfaen" w:hAnsi="Sylfaen" w:cs="Sylfaen"/>
                <w:iCs/>
                <w:lang w:val="en-SE"/>
              </w:rPr>
              <w:t>проектом</w:t>
            </w:r>
            <w:proofErr w:type="spellEnd"/>
            <w:r w:rsidRPr="0093276D">
              <w:rPr>
                <w:rFonts w:ascii="Sylfaen" w:hAnsi="Sylfaen" w:cs="Sylfaen"/>
                <w:iCs/>
                <w:lang w:val="en-SE"/>
              </w:rPr>
              <w:t xml:space="preserve"> </w:t>
            </w:r>
            <w:proofErr w:type="spellStart"/>
            <w:r w:rsidRPr="0093276D">
              <w:rPr>
                <w:rFonts w:ascii="Sylfaen" w:hAnsi="Sylfaen" w:cs="Sylfaen"/>
                <w:iCs/>
                <w:lang w:val="en-SE"/>
              </w:rPr>
              <w:t>предусматривается</w:t>
            </w:r>
            <w:proofErr w:type="spellEnd"/>
            <w:r w:rsidRPr="0093276D">
              <w:rPr>
                <w:rFonts w:ascii="Sylfaen" w:hAnsi="Sylfaen" w:cs="Sylfaen"/>
                <w:iCs/>
                <w:lang w:val="en-SE"/>
              </w:rPr>
              <w:t xml:space="preserve"> </w:t>
            </w:r>
            <w:proofErr w:type="spellStart"/>
            <w:r w:rsidRPr="0093276D">
              <w:rPr>
                <w:rFonts w:ascii="Sylfaen" w:hAnsi="Sylfaen" w:cs="Sylfaen"/>
                <w:iCs/>
                <w:lang w:val="en-SE"/>
              </w:rPr>
              <w:t>использование</w:t>
            </w:r>
            <w:proofErr w:type="spellEnd"/>
            <w:r w:rsidRPr="0093276D">
              <w:rPr>
                <w:rFonts w:ascii="Sylfaen" w:hAnsi="Sylfaen" w:cs="Sylfaen"/>
                <w:iCs/>
                <w:lang w:val="en-SE"/>
              </w:rPr>
              <w:t xml:space="preserve"> </w:t>
            </w:r>
            <w:proofErr w:type="spellStart"/>
            <w:r w:rsidRPr="0093276D">
              <w:rPr>
                <w:rFonts w:ascii="Sylfaen" w:hAnsi="Sylfaen" w:cs="Sylfaen"/>
                <w:iCs/>
                <w:lang w:val="en-SE"/>
              </w:rPr>
              <w:t>альтернативных</w:t>
            </w:r>
            <w:proofErr w:type="spellEnd"/>
            <w:r w:rsidRPr="0093276D">
              <w:rPr>
                <w:rFonts w:ascii="Sylfaen" w:hAnsi="Sylfaen" w:cs="Sylfaen"/>
                <w:iCs/>
                <w:lang w:val="en-SE"/>
              </w:rPr>
              <w:t xml:space="preserve"> </w:t>
            </w:r>
            <w:proofErr w:type="spellStart"/>
            <w:r w:rsidRPr="0093276D">
              <w:rPr>
                <w:rFonts w:ascii="Sylfaen" w:hAnsi="Sylfaen" w:cs="Sylfaen"/>
                <w:iCs/>
                <w:lang w:val="en-SE"/>
              </w:rPr>
              <w:t>источников</w:t>
            </w:r>
            <w:proofErr w:type="spellEnd"/>
            <w:r w:rsidRPr="0093276D">
              <w:rPr>
                <w:rFonts w:ascii="Sylfaen" w:hAnsi="Sylfaen" w:cs="Sylfaen"/>
                <w:iCs/>
                <w:lang w:val="en-SE"/>
              </w:rPr>
              <w:t xml:space="preserve"> </w:t>
            </w:r>
            <w:proofErr w:type="spellStart"/>
            <w:r w:rsidRPr="0093276D">
              <w:rPr>
                <w:rFonts w:ascii="Sylfaen" w:hAnsi="Sylfaen" w:cs="Sylfaen"/>
                <w:iCs/>
                <w:lang w:val="en-SE"/>
              </w:rPr>
              <w:t>энергии</w:t>
            </w:r>
            <w:proofErr w:type="spellEnd"/>
            <w:r w:rsidRPr="0093276D">
              <w:rPr>
                <w:rFonts w:ascii="Sylfaen" w:hAnsi="Sylfaen" w:cs="Sylfaen"/>
                <w:iCs/>
                <w:lang w:val="en-SE"/>
              </w:rPr>
              <w:t xml:space="preserve">, </w:t>
            </w:r>
            <w:proofErr w:type="spellStart"/>
            <w:r w:rsidRPr="0093276D">
              <w:rPr>
                <w:rFonts w:ascii="Sylfaen" w:hAnsi="Sylfaen" w:cs="Sylfaen"/>
                <w:iCs/>
                <w:lang w:val="en-SE"/>
              </w:rPr>
              <w:t>включая</w:t>
            </w:r>
            <w:proofErr w:type="spellEnd"/>
            <w:r w:rsidRPr="0093276D">
              <w:rPr>
                <w:rFonts w:ascii="Sylfaen" w:hAnsi="Sylfaen" w:cs="Sylfaen"/>
                <w:iCs/>
                <w:lang w:val="en-SE"/>
              </w:rPr>
              <w:t xml:space="preserve"> </w:t>
            </w:r>
            <w:proofErr w:type="spellStart"/>
            <w:r w:rsidRPr="0093276D">
              <w:rPr>
                <w:rFonts w:ascii="Sylfaen" w:hAnsi="Sylfaen" w:cs="Sylfaen"/>
                <w:iCs/>
                <w:lang w:val="en-SE"/>
              </w:rPr>
              <w:t>солнечные</w:t>
            </w:r>
            <w:proofErr w:type="spellEnd"/>
            <w:r w:rsidRPr="0093276D">
              <w:rPr>
                <w:rFonts w:ascii="Sylfaen" w:hAnsi="Sylfaen" w:cs="Sylfaen"/>
                <w:iCs/>
                <w:lang w:val="en-SE"/>
              </w:rPr>
              <w:t xml:space="preserve"> </w:t>
            </w:r>
            <w:proofErr w:type="spellStart"/>
            <w:r w:rsidRPr="0093276D">
              <w:rPr>
                <w:rFonts w:ascii="Sylfaen" w:hAnsi="Sylfaen" w:cs="Sylfaen"/>
                <w:iCs/>
                <w:lang w:val="en-SE"/>
              </w:rPr>
              <w:t>водонагреватели</w:t>
            </w:r>
            <w:proofErr w:type="spellEnd"/>
            <w:r w:rsidRPr="0093276D">
              <w:rPr>
                <w:rFonts w:ascii="Sylfaen" w:hAnsi="Sylfaen" w:cs="Sylfaen"/>
                <w:iCs/>
                <w:lang w:val="en-SE"/>
              </w:rPr>
              <w:t xml:space="preserve"> и </w:t>
            </w:r>
            <w:proofErr w:type="spellStart"/>
            <w:r w:rsidRPr="0093276D">
              <w:rPr>
                <w:rFonts w:ascii="Sylfaen" w:hAnsi="Sylfaen" w:cs="Sylfaen"/>
                <w:iCs/>
                <w:lang w:val="en-SE"/>
              </w:rPr>
              <w:t>фотоэлектрические</w:t>
            </w:r>
            <w:proofErr w:type="spellEnd"/>
            <w:r w:rsidRPr="0093276D">
              <w:rPr>
                <w:rFonts w:ascii="Sylfaen" w:hAnsi="Sylfaen" w:cs="Sylfaen"/>
                <w:iCs/>
                <w:lang w:val="en-SE"/>
              </w:rPr>
              <w:t xml:space="preserve"> </w:t>
            </w:r>
            <w:proofErr w:type="spellStart"/>
            <w:r w:rsidRPr="0093276D">
              <w:rPr>
                <w:rFonts w:ascii="Sylfaen" w:hAnsi="Sylfaen" w:cs="Sylfaen"/>
                <w:iCs/>
                <w:lang w:val="en-SE"/>
              </w:rPr>
              <w:t>панели</w:t>
            </w:r>
            <w:proofErr w:type="spellEnd"/>
            <w:r w:rsidRPr="0093276D">
              <w:rPr>
                <w:rFonts w:ascii="Sylfaen" w:hAnsi="Sylfaen" w:cs="Sylfaen"/>
                <w:iCs/>
                <w:lang w:val="en-SE"/>
              </w:rPr>
              <w:t xml:space="preserve">, </w:t>
            </w:r>
            <w:proofErr w:type="spellStart"/>
            <w:r w:rsidRPr="0093276D">
              <w:rPr>
                <w:rFonts w:ascii="Sylfaen" w:hAnsi="Sylfaen" w:cs="Sylfaen"/>
                <w:iCs/>
                <w:lang w:val="en-SE"/>
              </w:rPr>
              <w:t>для</w:t>
            </w:r>
            <w:proofErr w:type="spellEnd"/>
            <w:r w:rsidRPr="0093276D">
              <w:rPr>
                <w:rFonts w:ascii="Sylfaen" w:hAnsi="Sylfaen" w:cs="Sylfaen"/>
                <w:iCs/>
                <w:lang w:val="en-SE"/>
              </w:rPr>
              <w:t xml:space="preserve"> </w:t>
            </w:r>
            <w:proofErr w:type="spellStart"/>
            <w:r w:rsidRPr="0093276D">
              <w:rPr>
                <w:rFonts w:ascii="Sylfaen" w:hAnsi="Sylfaen" w:cs="Sylfaen"/>
                <w:iCs/>
                <w:lang w:val="en-SE"/>
              </w:rPr>
              <w:t>обеспечения</w:t>
            </w:r>
            <w:proofErr w:type="spellEnd"/>
            <w:r w:rsidRPr="0093276D">
              <w:rPr>
                <w:rFonts w:ascii="Sylfaen" w:hAnsi="Sylfaen" w:cs="Sylfaen"/>
                <w:iCs/>
                <w:lang w:val="en-SE"/>
              </w:rPr>
              <w:t xml:space="preserve"> </w:t>
            </w:r>
            <w:proofErr w:type="spellStart"/>
            <w:r w:rsidRPr="0093276D">
              <w:rPr>
                <w:rFonts w:ascii="Sylfaen" w:hAnsi="Sylfaen" w:cs="Sylfaen"/>
                <w:iCs/>
                <w:lang w:val="en-SE"/>
              </w:rPr>
              <w:t>горячего</w:t>
            </w:r>
            <w:proofErr w:type="spellEnd"/>
            <w:r w:rsidRPr="0093276D">
              <w:rPr>
                <w:rFonts w:ascii="Sylfaen" w:hAnsi="Sylfaen" w:cs="Sylfaen"/>
                <w:iCs/>
                <w:lang w:val="en-SE"/>
              </w:rPr>
              <w:t xml:space="preserve"> </w:t>
            </w:r>
            <w:proofErr w:type="spellStart"/>
            <w:r w:rsidRPr="0093276D">
              <w:rPr>
                <w:rFonts w:ascii="Sylfaen" w:hAnsi="Sylfaen" w:cs="Sylfaen"/>
                <w:iCs/>
                <w:lang w:val="en-SE"/>
              </w:rPr>
              <w:t>водоснабжения</w:t>
            </w:r>
            <w:proofErr w:type="spellEnd"/>
            <w:r w:rsidRPr="0093276D">
              <w:rPr>
                <w:rFonts w:ascii="Sylfaen" w:hAnsi="Sylfaen" w:cs="Sylfaen"/>
                <w:iCs/>
                <w:lang w:val="en-SE"/>
              </w:rPr>
              <w:t xml:space="preserve"> и </w:t>
            </w:r>
            <w:proofErr w:type="spellStart"/>
            <w:r w:rsidRPr="0093276D">
              <w:rPr>
                <w:rFonts w:ascii="Sylfaen" w:hAnsi="Sylfaen" w:cs="Sylfaen"/>
                <w:iCs/>
                <w:lang w:val="en-SE"/>
              </w:rPr>
              <w:t>электроснабжения</w:t>
            </w:r>
            <w:proofErr w:type="spellEnd"/>
            <w:r w:rsidRPr="0093276D">
              <w:rPr>
                <w:rFonts w:ascii="Sylfaen" w:hAnsi="Sylfaen" w:cs="Sylfaen"/>
                <w:iCs/>
                <w:lang w:val="en-SE"/>
              </w:rPr>
              <w:t xml:space="preserve"> </w:t>
            </w:r>
            <w:proofErr w:type="spellStart"/>
            <w:r w:rsidRPr="0093276D">
              <w:rPr>
                <w:rFonts w:ascii="Sylfaen" w:hAnsi="Sylfaen" w:cs="Sylfaen"/>
                <w:iCs/>
                <w:lang w:val="en-SE"/>
              </w:rPr>
              <w:t>зданий</w:t>
            </w:r>
            <w:proofErr w:type="spellEnd"/>
            <w:r w:rsidRPr="0093276D">
              <w:rPr>
                <w:rFonts w:ascii="Sylfaen" w:hAnsi="Sylfaen" w:cs="Sylfaen"/>
                <w:iCs/>
                <w:lang w:val="en-SE"/>
              </w:rPr>
              <w:t>.</w:t>
            </w:r>
          </w:p>
          <w:p w14:paraId="3323DB70" w14:textId="77777777" w:rsidR="003F1338" w:rsidRPr="0093276D" w:rsidRDefault="003F1338" w:rsidP="002338FF">
            <w:pPr>
              <w:tabs>
                <w:tab w:val="left" w:pos="4732"/>
              </w:tabs>
              <w:spacing w:after="200" w:line="276" w:lineRule="auto"/>
              <w:rPr>
                <w:rFonts w:ascii="Sylfaen" w:hAnsi="Sylfaen" w:cs="Sylfaen"/>
                <w:iCs/>
                <w:lang w:val="en-SE"/>
              </w:rPr>
            </w:pPr>
            <w:proofErr w:type="spellStart"/>
            <w:r w:rsidRPr="0093276D">
              <w:rPr>
                <w:rFonts w:ascii="Sylfaen" w:hAnsi="Sylfaen" w:cs="Sylfaen"/>
                <w:iCs/>
                <w:lang w:val="en-SE"/>
              </w:rPr>
              <w:t>Текущие</w:t>
            </w:r>
            <w:proofErr w:type="spellEnd"/>
            <w:r w:rsidRPr="0093276D">
              <w:rPr>
                <w:rFonts w:ascii="Sylfaen" w:hAnsi="Sylfaen" w:cs="Sylfaen"/>
                <w:iCs/>
                <w:lang w:val="en-SE"/>
              </w:rPr>
              <w:t xml:space="preserve"> </w:t>
            </w:r>
            <w:proofErr w:type="spellStart"/>
            <w:r w:rsidRPr="0093276D">
              <w:rPr>
                <w:rFonts w:ascii="Sylfaen" w:hAnsi="Sylfaen" w:cs="Sylfaen"/>
                <w:iCs/>
                <w:lang w:val="en-SE"/>
              </w:rPr>
              <w:t>проектные</w:t>
            </w:r>
            <w:proofErr w:type="spellEnd"/>
            <w:r w:rsidRPr="0093276D">
              <w:rPr>
                <w:rFonts w:ascii="Sylfaen" w:hAnsi="Sylfaen" w:cs="Sylfaen"/>
                <w:iCs/>
                <w:lang w:val="en-SE"/>
              </w:rPr>
              <w:t xml:space="preserve"> </w:t>
            </w:r>
            <w:proofErr w:type="spellStart"/>
            <w:r w:rsidRPr="0093276D">
              <w:rPr>
                <w:rFonts w:ascii="Sylfaen" w:hAnsi="Sylfaen" w:cs="Sylfaen"/>
                <w:iCs/>
                <w:lang w:val="en-SE"/>
              </w:rPr>
              <w:t>работы</w:t>
            </w:r>
            <w:proofErr w:type="spellEnd"/>
            <w:r w:rsidRPr="0093276D">
              <w:rPr>
                <w:rFonts w:ascii="Sylfaen" w:hAnsi="Sylfaen" w:cs="Sylfaen"/>
                <w:iCs/>
                <w:lang w:val="en-SE"/>
              </w:rPr>
              <w:t xml:space="preserve"> </w:t>
            </w:r>
            <w:proofErr w:type="spellStart"/>
            <w:r w:rsidRPr="0093276D">
              <w:rPr>
                <w:rFonts w:ascii="Sylfaen" w:hAnsi="Sylfaen" w:cs="Sylfaen"/>
                <w:iCs/>
                <w:lang w:val="en-SE"/>
              </w:rPr>
              <w:t>должны</w:t>
            </w:r>
            <w:proofErr w:type="spellEnd"/>
            <w:r w:rsidRPr="0093276D">
              <w:rPr>
                <w:rFonts w:ascii="Sylfaen" w:hAnsi="Sylfaen" w:cs="Sylfaen"/>
                <w:iCs/>
                <w:lang w:val="en-SE"/>
              </w:rPr>
              <w:t xml:space="preserve"> </w:t>
            </w:r>
            <w:proofErr w:type="spellStart"/>
            <w:r w:rsidRPr="0093276D">
              <w:rPr>
                <w:rFonts w:ascii="Sylfaen" w:hAnsi="Sylfaen" w:cs="Sylfaen"/>
                <w:iCs/>
                <w:lang w:val="en-SE"/>
              </w:rPr>
              <w:t>согласовываться</w:t>
            </w:r>
            <w:proofErr w:type="spellEnd"/>
            <w:r w:rsidRPr="0093276D">
              <w:rPr>
                <w:rFonts w:ascii="Sylfaen" w:hAnsi="Sylfaen" w:cs="Sylfaen"/>
                <w:iCs/>
                <w:lang w:val="en-SE"/>
              </w:rPr>
              <w:t xml:space="preserve"> с </w:t>
            </w:r>
            <w:proofErr w:type="spellStart"/>
            <w:r w:rsidRPr="0093276D">
              <w:rPr>
                <w:rFonts w:ascii="Sylfaen" w:hAnsi="Sylfaen" w:cs="Sylfaen"/>
                <w:iCs/>
                <w:lang w:val="en-SE"/>
              </w:rPr>
              <w:t>заказчиком</w:t>
            </w:r>
            <w:proofErr w:type="spellEnd"/>
            <w:r w:rsidRPr="0093276D">
              <w:rPr>
                <w:rFonts w:ascii="Sylfaen" w:hAnsi="Sylfaen" w:cs="Sylfaen"/>
                <w:iCs/>
                <w:lang w:val="en-SE"/>
              </w:rPr>
              <w:t xml:space="preserve"> в </w:t>
            </w:r>
            <w:proofErr w:type="spellStart"/>
            <w:r w:rsidRPr="0093276D">
              <w:rPr>
                <w:rFonts w:ascii="Sylfaen" w:hAnsi="Sylfaen" w:cs="Sylfaen"/>
                <w:iCs/>
                <w:lang w:val="en-SE"/>
              </w:rPr>
              <w:t>рабочем</w:t>
            </w:r>
            <w:proofErr w:type="spellEnd"/>
            <w:r w:rsidRPr="0093276D">
              <w:rPr>
                <w:rFonts w:ascii="Sylfaen" w:hAnsi="Sylfaen" w:cs="Sylfaen"/>
                <w:iCs/>
                <w:lang w:val="en-SE"/>
              </w:rPr>
              <w:t xml:space="preserve"> </w:t>
            </w:r>
            <w:proofErr w:type="spellStart"/>
            <w:r w:rsidRPr="0093276D">
              <w:rPr>
                <w:rFonts w:ascii="Sylfaen" w:hAnsi="Sylfaen" w:cs="Sylfaen"/>
                <w:iCs/>
                <w:lang w:val="en-SE"/>
              </w:rPr>
              <w:t>порядке</w:t>
            </w:r>
            <w:proofErr w:type="spellEnd"/>
            <w:r w:rsidRPr="0093276D">
              <w:rPr>
                <w:rFonts w:ascii="Sylfaen" w:hAnsi="Sylfaen" w:cs="Sylfaen"/>
                <w:iCs/>
                <w:lang w:val="en-SE"/>
              </w:rPr>
              <w:t xml:space="preserve">, с </w:t>
            </w:r>
            <w:proofErr w:type="spellStart"/>
            <w:r w:rsidRPr="0093276D">
              <w:rPr>
                <w:rFonts w:ascii="Sylfaen" w:hAnsi="Sylfaen" w:cs="Sylfaen"/>
                <w:iCs/>
                <w:lang w:val="en-SE"/>
              </w:rPr>
              <w:t>одновременным</w:t>
            </w:r>
            <w:proofErr w:type="spellEnd"/>
            <w:r w:rsidRPr="0093276D">
              <w:rPr>
                <w:rFonts w:ascii="Sylfaen" w:hAnsi="Sylfaen" w:cs="Sylfaen"/>
                <w:iCs/>
                <w:lang w:val="en-SE"/>
              </w:rPr>
              <w:t xml:space="preserve"> </w:t>
            </w:r>
            <w:proofErr w:type="spellStart"/>
            <w:r w:rsidRPr="0093276D">
              <w:rPr>
                <w:rFonts w:ascii="Sylfaen" w:hAnsi="Sylfaen" w:cs="Sylfaen"/>
                <w:iCs/>
                <w:lang w:val="en-SE"/>
              </w:rPr>
              <w:t>соблюдением</w:t>
            </w:r>
            <w:proofErr w:type="spellEnd"/>
            <w:r w:rsidRPr="0093276D">
              <w:rPr>
                <w:rFonts w:ascii="Sylfaen" w:hAnsi="Sylfaen" w:cs="Sylfaen"/>
                <w:iCs/>
                <w:lang w:val="en-SE"/>
              </w:rPr>
              <w:t xml:space="preserve"> </w:t>
            </w:r>
            <w:proofErr w:type="spellStart"/>
            <w:r w:rsidRPr="0093276D">
              <w:rPr>
                <w:rFonts w:ascii="Sylfaen" w:hAnsi="Sylfaen" w:cs="Sylfaen"/>
                <w:iCs/>
                <w:lang w:val="en-SE"/>
              </w:rPr>
              <w:t>обязательных</w:t>
            </w:r>
            <w:proofErr w:type="spellEnd"/>
            <w:r w:rsidRPr="0093276D">
              <w:rPr>
                <w:rFonts w:ascii="Sylfaen" w:hAnsi="Sylfaen" w:cs="Sylfaen"/>
                <w:iCs/>
                <w:lang w:val="en-SE"/>
              </w:rPr>
              <w:t xml:space="preserve"> </w:t>
            </w:r>
            <w:proofErr w:type="spellStart"/>
            <w:r w:rsidRPr="0093276D">
              <w:rPr>
                <w:rFonts w:ascii="Sylfaen" w:hAnsi="Sylfaen" w:cs="Sylfaen"/>
                <w:iCs/>
                <w:lang w:val="en-SE"/>
              </w:rPr>
              <w:t>нормативных</w:t>
            </w:r>
            <w:proofErr w:type="spellEnd"/>
            <w:r w:rsidRPr="0093276D">
              <w:rPr>
                <w:rFonts w:ascii="Sylfaen" w:hAnsi="Sylfaen" w:cs="Sylfaen"/>
                <w:iCs/>
                <w:lang w:val="en-SE"/>
              </w:rPr>
              <w:t xml:space="preserve"> </w:t>
            </w:r>
            <w:proofErr w:type="spellStart"/>
            <w:r w:rsidRPr="0093276D">
              <w:rPr>
                <w:rFonts w:ascii="Sylfaen" w:hAnsi="Sylfaen" w:cs="Sylfaen"/>
                <w:iCs/>
                <w:lang w:val="en-SE"/>
              </w:rPr>
              <w:t>требований</w:t>
            </w:r>
            <w:proofErr w:type="spellEnd"/>
            <w:r w:rsidRPr="0093276D">
              <w:rPr>
                <w:rFonts w:ascii="Sylfaen" w:hAnsi="Sylfaen" w:cs="Sylfaen"/>
                <w:iCs/>
                <w:lang w:val="en-SE"/>
              </w:rPr>
              <w:t xml:space="preserve"> и </w:t>
            </w:r>
            <w:proofErr w:type="spellStart"/>
            <w:r w:rsidRPr="0093276D">
              <w:rPr>
                <w:rFonts w:ascii="Sylfaen" w:hAnsi="Sylfaen" w:cs="Sylfaen"/>
                <w:iCs/>
                <w:lang w:val="en-SE"/>
              </w:rPr>
              <w:t>использованием</w:t>
            </w:r>
            <w:proofErr w:type="spellEnd"/>
            <w:r w:rsidRPr="0093276D">
              <w:rPr>
                <w:rFonts w:ascii="Sylfaen" w:hAnsi="Sylfaen" w:cs="Sylfaen"/>
                <w:iCs/>
                <w:lang w:val="en-SE"/>
              </w:rPr>
              <w:t xml:space="preserve"> </w:t>
            </w:r>
            <w:proofErr w:type="spellStart"/>
            <w:r w:rsidRPr="0093276D">
              <w:rPr>
                <w:rFonts w:ascii="Sylfaen" w:hAnsi="Sylfaen" w:cs="Sylfaen"/>
                <w:iCs/>
                <w:lang w:val="en-SE"/>
              </w:rPr>
              <w:t>современных</w:t>
            </w:r>
            <w:proofErr w:type="spellEnd"/>
            <w:r w:rsidRPr="0093276D">
              <w:rPr>
                <w:rFonts w:ascii="Sylfaen" w:hAnsi="Sylfaen" w:cs="Sylfaen"/>
                <w:iCs/>
                <w:lang w:val="en-SE"/>
              </w:rPr>
              <w:t xml:space="preserve"> </w:t>
            </w:r>
            <w:proofErr w:type="spellStart"/>
            <w:r w:rsidRPr="0093276D">
              <w:rPr>
                <w:rFonts w:ascii="Sylfaen" w:hAnsi="Sylfaen" w:cs="Sylfaen"/>
                <w:iCs/>
                <w:lang w:val="en-SE"/>
              </w:rPr>
              <w:t>подходов</w:t>
            </w:r>
            <w:proofErr w:type="spellEnd"/>
            <w:r w:rsidRPr="0093276D">
              <w:rPr>
                <w:rFonts w:ascii="Sylfaen" w:hAnsi="Sylfaen" w:cs="Sylfaen"/>
                <w:iCs/>
                <w:lang w:val="en-SE"/>
              </w:rPr>
              <w:t>.</w:t>
            </w:r>
          </w:p>
          <w:p w14:paraId="01A61BCD" w14:textId="77777777" w:rsidR="003F1338" w:rsidRPr="0093276D" w:rsidRDefault="003F1338" w:rsidP="002338FF">
            <w:pPr>
              <w:tabs>
                <w:tab w:val="left" w:pos="4732"/>
              </w:tabs>
              <w:spacing w:after="200" w:line="276" w:lineRule="auto"/>
              <w:rPr>
                <w:rFonts w:ascii="Sylfaen" w:hAnsi="Sylfaen" w:cs="Sylfaen"/>
                <w:iCs/>
                <w:lang w:val="en-SE"/>
              </w:rPr>
            </w:pPr>
            <w:proofErr w:type="spellStart"/>
            <w:r w:rsidRPr="0093276D">
              <w:rPr>
                <w:rFonts w:ascii="Sylfaen" w:hAnsi="Sylfaen" w:cs="Sylfaen"/>
                <w:iCs/>
                <w:lang w:val="en-SE"/>
              </w:rPr>
              <w:t>Ведомость</w:t>
            </w:r>
            <w:proofErr w:type="spellEnd"/>
            <w:r w:rsidRPr="0093276D">
              <w:rPr>
                <w:rFonts w:ascii="Sylfaen" w:hAnsi="Sylfaen" w:cs="Sylfaen"/>
                <w:iCs/>
                <w:lang w:val="en-SE"/>
              </w:rPr>
              <w:t xml:space="preserve"> </w:t>
            </w:r>
            <w:proofErr w:type="spellStart"/>
            <w:r w:rsidRPr="0093276D">
              <w:rPr>
                <w:rFonts w:ascii="Sylfaen" w:hAnsi="Sylfaen" w:cs="Sylfaen"/>
                <w:iCs/>
                <w:lang w:val="en-SE"/>
              </w:rPr>
              <w:t>объемов</w:t>
            </w:r>
            <w:proofErr w:type="spellEnd"/>
            <w:r w:rsidRPr="0093276D">
              <w:rPr>
                <w:rFonts w:ascii="Sylfaen" w:hAnsi="Sylfaen" w:cs="Sylfaen"/>
                <w:iCs/>
                <w:lang w:val="en-SE"/>
              </w:rPr>
              <w:t xml:space="preserve"> </w:t>
            </w:r>
            <w:proofErr w:type="spellStart"/>
            <w:r w:rsidRPr="0093276D">
              <w:rPr>
                <w:rFonts w:ascii="Sylfaen" w:hAnsi="Sylfaen" w:cs="Sylfaen"/>
                <w:iCs/>
                <w:lang w:val="en-SE"/>
              </w:rPr>
              <w:t>работ</w:t>
            </w:r>
            <w:proofErr w:type="spellEnd"/>
          </w:p>
          <w:p w14:paraId="5C853F38" w14:textId="77777777" w:rsidR="003F1338" w:rsidRPr="0093276D" w:rsidRDefault="003F1338" w:rsidP="002338FF">
            <w:pPr>
              <w:tabs>
                <w:tab w:val="left" w:pos="4732"/>
              </w:tabs>
              <w:spacing w:after="200" w:line="276" w:lineRule="auto"/>
              <w:rPr>
                <w:rFonts w:ascii="Sylfaen" w:hAnsi="Sylfaen" w:cs="Sylfaen"/>
                <w:iCs/>
                <w:lang w:val="en-SE"/>
              </w:rPr>
            </w:pPr>
            <w:proofErr w:type="spellStart"/>
            <w:r w:rsidRPr="0093276D">
              <w:rPr>
                <w:rFonts w:ascii="Sylfaen" w:hAnsi="Sylfaen" w:cs="Sylfaen"/>
                <w:iCs/>
                <w:lang w:val="en-SE"/>
              </w:rPr>
              <w:t>Детальная</w:t>
            </w:r>
            <w:proofErr w:type="spellEnd"/>
            <w:r w:rsidRPr="0093276D">
              <w:rPr>
                <w:rFonts w:ascii="Sylfaen" w:hAnsi="Sylfaen" w:cs="Sylfaen"/>
                <w:iCs/>
                <w:lang w:val="en-SE"/>
              </w:rPr>
              <w:t xml:space="preserve"> </w:t>
            </w:r>
            <w:proofErr w:type="spellStart"/>
            <w:r w:rsidRPr="0093276D">
              <w:rPr>
                <w:rFonts w:ascii="Sylfaen" w:hAnsi="Sylfaen" w:cs="Sylfaen"/>
                <w:iCs/>
                <w:lang w:val="en-SE"/>
              </w:rPr>
              <w:t>разработка</w:t>
            </w:r>
            <w:proofErr w:type="spellEnd"/>
            <w:r w:rsidRPr="0093276D">
              <w:rPr>
                <w:rFonts w:ascii="Sylfaen" w:hAnsi="Sylfaen" w:cs="Sylfaen"/>
                <w:iCs/>
                <w:lang w:val="en-SE"/>
              </w:rPr>
              <w:t xml:space="preserve"> </w:t>
            </w:r>
            <w:proofErr w:type="spellStart"/>
            <w:r w:rsidRPr="0093276D">
              <w:rPr>
                <w:rFonts w:ascii="Sylfaen" w:hAnsi="Sylfaen" w:cs="Sylfaen"/>
                <w:iCs/>
                <w:lang w:val="en-SE"/>
              </w:rPr>
              <w:t>сметных</w:t>
            </w:r>
            <w:proofErr w:type="spellEnd"/>
            <w:r w:rsidRPr="0093276D">
              <w:rPr>
                <w:rFonts w:ascii="Sylfaen" w:hAnsi="Sylfaen" w:cs="Sylfaen"/>
                <w:iCs/>
                <w:lang w:val="en-SE"/>
              </w:rPr>
              <w:t xml:space="preserve"> </w:t>
            </w:r>
            <w:proofErr w:type="spellStart"/>
            <w:r w:rsidRPr="0093276D">
              <w:rPr>
                <w:rFonts w:ascii="Sylfaen" w:hAnsi="Sylfaen" w:cs="Sylfaen"/>
                <w:iCs/>
                <w:lang w:val="en-SE"/>
              </w:rPr>
              <w:t>расчетов</w:t>
            </w:r>
            <w:proofErr w:type="spellEnd"/>
            <w:r w:rsidRPr="0093276D">
              <w:rPr>
                <w:rFonts w:ascii="Sylfaen" w:hAnsi="Sylfaen" w:cs="Sylfaen"/>
                <w:iCs/>
                <w:lang w:val="en-SE"/>
              </w:rPr>
              <w:t xml:space="preserve"> </w:t>
            </w:r>
            <w:proofErr w:type="spellStart"/>
            <w:r w:rsidRPr="0093276D">
              <w:rPr>
                <w:rFonts w:ascii="Sylfaen" w:hAnsi="Sylfaen" w:cs="Sylfaen"/>
                <w:iCs/>
                <w:lang w:val="en-SE"/>
              </w:rPr>
              <w:t>по</w:t>
            </w:r>
            <w:proofErr w:type="spellEnd"/>
            <w:r w:rsidRPr="0093276D">
              <w:rPr>
                <w:rFonts w:ascii="Sylfaen" w:hAnsi="Sylfaen" w:cs="Sylfaen"/>
                <w:iCs/>
                <w:lang w:val="en-SE"/>
              </w:rPr>
              <w:t xml:space="preserve"> </w:t>
            </w:r>
            <w:proofErr w:type="spellStart"/>
            <w:r w:rsidRPr="0093276D">
              <w:rPr>
                <w:rFonts w:ascii="Sylfaen" w:hAnsi="Sylfaen" w:cs="Sylfaen"/>
                <w:iCs/>
                <w:lang w:val="en-SE"/>
              </w:rPr>
              <w:t>объектам</w:t>
            </w:r>
            <w:proofErr w:type="spellEnd"/>
            <w:r w:rsidRPr="0093276D">
              <w:rPr>
                <w:rFonts w:ascii="Sylfaen" w:hAnsi="Sylfaen" w:cs="Sylfaen"/>
                <w:iCs/>
                <w:lang w:val="en-SE"/>
              </w:rPr>
              <w:t>.</w:t>
            </w:r>
          </w:p>
          <w:p w14:paraId="7ED72693" w14:textId="77777777" w:rsidR="003F1338" w:rsidRPr="0093276D" w:rsidRDefault="003F1338" w:rsidP="002338FF">
            <w:pPr>
              <w:spacing w:after="200" w:line="276" w:lineRule="auto"/>
              <w:rPr>
                <w:rFonts w:ascii="Sylfaen" w:hAnsi="Sylfaen"/>
                <w:iCs/>
                <w:lang w:val="hy-AM"/>
              </w:rPr>
            </w:pPr>
          </w:p>
        </w:tc>
      </w:tr>
      <w:tr w:rsidR="003F1338" w:rsidRPr="00724CC3" w14:paraId="45995142" w14:textId="77777777" w:rsidTr="002338FF">
        <w:trPr>
          <w:gridAfter w:val="2"/>
          <w:wAfter w:w="9140" w:type="dxa"/>
          <w:trHeight w:val="316"/>
        </w:trPr>
        <w:tc>
          <w:tcPr>
            <w:tcW w:w="648" w:type="dxa"/>
            <w:vMerge/>
            <w:vAlign w:val="center"/>
          </w:tcPr>
          <w:p w14:paraId="72D3E230" w14:textId="77777777" w:rsidR="003F1338" w:rsidRPr="00E77F0B" w:rsidRDefault="003F1338" w:rsidP="003F1338">
            <w:pPr>
              <w:numPr>
                <w:ilvl w:val="0"/>
                <w:numId w:val="38"/>
              </w:numPr>
              <w:contextualSpacing/>
              <w:jc w:val="center"/>
              <w:rPr>
                <w:rFonts w:ascii="Sylfaen" w:hAnsi="Sylfaen"/>
                <w:lang w:val="hy-AM"/>
              </w:rPr>
            </w:pPr>
          </w:p>
        </w:tc>
      </w:tr>
    </w:tbl>
    <w:p w14:paraId="25CF3AB4" w14:textId="77777777" w:rsidR="003F1338" w:rsidRPr="00E77F0B" w:rsidRDefault="003F1338" w:rsidP="003F1338">
      <w:pPr>
        <w:spacing w:after="200" w:line="276" w:lineRule="auto"/>
        <w:jc w:val="center"/>
        <w:rPr>
          <w:rFonts w:ascii="Sylfaen" w:eastAsiaTheme="minorEastAsia" w:hAnsi="Sylfaen" w:cs="Sylfaen"/>
          <w:b/>
          <w:lang w:val="hy-AM"/>
        </w:rPr>
      </w:pPr>
    </w:p>
    <w:p w14:paraId="1A0BCA2F" w14:textId="77777777" w:rsidR="003F1338" w:rsidRPr="00E77F0B" w:rsidRDefault="003F1338" w:rsidP="003F1338">
      <w:pPr>
        <w:spacing w:after="200" w:line="276" w:lineRule="auto"/>
        <w:ind w:left="29"/>
        <w:rPr>
          <w:rFonts w:ascii="Sylfaen" w:eastAsiaTheme="minorEastAsia" w:hAnsi="Sylfaen"/>
          <w:b/>
          <w:szCs w:val="20"/>
          <w:lang w:val="hy-AM"/>
        </w:rPr>
      </w:pPr>
      <w:r w:rsidRPr="00F67F0A">
        <w:rPr>
          <w:rFonts w:ascii="Sylfaen" w:eastAsiaTheme="minorEastAsia" w:hAnsi="Sylfaen" w:cs="Arial"/>
          <w:b/>
          <w:szCs w:val="20"/>
          <w:lang w:val="hy-AM"/>
        </w:rPr>
        <w:t>Выполненный проект предоставляется заказчику в следующем объеме:</w:t>
      </w:r>
    </w:p>
    <w:tbl>
      <w:tblPr>
        <w:tblStyle w:val="TableGrid"/>
        <w:tblW w:w="0" w:type="auto"/>
        <w:tblInd w:w="29" w:type="dxa"/>
        <w:tblLook w:val="04A0" w:firstRow="1" w:lastRow="0" w:firstColumn="1" w:lastColumn="0" w:noHBand="0" w:noVBand="1"/>
      </w:tblPr>
      <w:tblGrid>
        <w:gridCol w:w="888"/>
        <w:gridCol w:w="1811"/>
        <w:gridCol w:w="4017"/>
        <w:gridCol w:w="2139"/>
      </w:tblGrid>
      <w:tr w:rsidR="003F1338" w:rsidRPr="00E77F0B" w14:paraId="6CA0633F" w14:textId="77777777" w:rsidTr="002338FF">
        <w:trPr>
          <w:trHeight w:val="60"/>
        </w:trPr>
        <w:tc>
          <w:tcPr>
            <w:tcW w:w="888" w:type="dxa"/>
          </w:tcPr>
          <w:p w14:paraId="515828CB" w14:textId="77777777" w:rsidR="003F1338" w:rsidRPr="00E77F0B" w:rsidRDefault="003F1338" w:rsidP="002338FF">
            <w:pPr>
              <w:spacing w:after="200" w:line="276" w:lineRule="auto"/>
              <w:jc w:val="center"/>
              <w:rPr>
                <w:rFonts w:ascii="Sylfaen" w:hAnsi="Sylfaen"/>
                <w:sz w:val="20"/>
                <w:szCs w:val="20"/>
              </w:rPr>
            </w:pPr>
            <w:r w:rsidRPr="00F67F0A">
              <w:rPr>
                <w:rFonts w:ascii="Sylfaen" w:hAnsi="Sylfaen" w:cs="Arial"/>
                <w:sz w:val="20"/>
                <w:szCs w:val="20"/>
              </w:rPr>
              <w:lastRenderedPageBreak/>
              <w:t>Книга</w:t>
            </w:r>
          </w:p>
        </w:tc>
        <w:tc>
          <w:tcPr>
            <w:tcW w:w="1811" w:type="dxa"/>
          </w:tcPr>
          <w:p w14:paraId="3E21C4AB" w14:textId="77777777" w:rsidR="003F1338" w:rsidRPr="00E77F0B" w:rsidRDefault="003F1338" w:rsidP="002338FF">
            <w:pPr>
              <w:spacing w:after="200" w:line="276" w:lineRule="auto"/>
              <w:jc w:val="center"/>
              <w:rPr>
                <w:rFonts w:ascii="Sylfaen" w:hAnsi="Sylfaen"/>
                <w:sz w:val="20"/>
                <w:szCs w:val="20"/>
              </w:rPr>
            </w:pPr>
            <w:r w:rsidRPr="00F67F0A">
              <w:rPr>
                <w:rFonts w:ascii="Sylfaen" w:hAnsi="Sylfaen" w:cs="Arial"/>
                <w:sz w:val="20"/>
                <w:szCs w:val="20"/>
              </w:rPr>
              <w:t>Название</w:t>
            </w:r>
          </w:p>
        </w:tc>
        <w:tc>
          <w:tcPr>
            <w:tcW w:w="4017" w:type="dxa"/>
          </w:tcPr>
          <w:p w14:paraId="3082B48E" w14:textId="77777777" w:rsidR="003F1338" w:rsidRPr="00E77F0B" w:rsidRDefault="003F1338" w:rsidP="002338FF">
            <w:pPr>
              <w:spacing w:after="200" w:line="276" w:lineRule="auto"/>
              <w:jc w:val="center"/>
              <w:rPr>
                <w:rFonts w:ascii="Sylfaen" w:hAnsi="Sylfaen"/>
                <w:sz w:val="20"/>
                <w:szCs w:val="20"/>
              </w:rPr>
            </w:pPr>
            <w:r w:rsidRPr="00F67F0A">
              <w:rPr>
                <w:rFonts w:ascii="Sylfaen" w:hAnsi="Sylfaen"/>
                <w:sz w:val="20"/>
                <w:szCs w:val="20"/>
              </w:rPr>
              <w:t>Содержание</w:t>
            </w:r>
          </w:p>
        </w:tc>
        <w:tc>
          <w:tcPr>
            <w:tcW w:w="2139" w:type="dxa"/>
          </w:tcPr>
          <w:p w14:paraId="21557CA9" w14:textId="77777777" w:rsidR="003F1338" w:rsidRPr="00F67F0A" w:rsidRDefault="003F1338" w:rsidP="002338FF">
            <w:pPr>
              <w:spacing w:after="200" w:line="276" w:lineRule="auto"/>
              <w:jc w:val="center"/>
              <w:rPr>
                <w:rFonts w:ascii="Sylfaen" w:hAnsi="Sylfaen" w:cs="Arial"/>
                <w:sz w:val="20"/>
                <w:szCs w:val="20"/>
              </w:rPr>
            </w:pPr>
            <w:r w:rsidRPr="00F67F0A">
              <w:rPr>
                <w:rFonts w:ascii="Sylfaen" w:hAnsi="Sylfaen" w:cs="Arial"/>
                <w:sz w:val="20"/>
                <w:szCs w:val="20"/>
              </w:rPr>
              <w:t>Армянский</w:t>
            </w:r>
          </w:p>
          <w:p w14:paraId="679C2766" w14:textId="77777777" w:rsidR="003F1338" w:rsidRPr="00E77F0B" w:rsidRDefault="003F1338" w:rsidP="002338FF">
            <w:pPr>
              <w:spacing w:after="200" w:line="276" w:lineRule="auto"/>
              <w:jc w:val="center"/>
              <w:rPr>
                <w:rFonts w:ascii="Sylfaen" w:hAnsi="Sylfaen" w:cs="Arial"/>
                <w:sz w:val="20"/>
                <w:szCs w:val="20"/>
              </w:rPr>
            </w:pPr>
            <w:r w:rsidRPr="00F67F0A">
              <w:rPr>
                <w:rFonts w:ascii="Sylfaen" w:hAnsi="Sylfaen" w:cs="Arial"/>
                <w:sz w:val="20"/>
                <w:szCs w:val="20"/>
              </w:rPr>
              <w:t>русский язык</w:t>
            </w:r>
          </w:p>
        </w:tc>
      </w:tr>
      <w:tr w:rsidR="003F1338" w:rsidRPr="00E77F0B" w14:paraId="07787700" w14:textId="77777777" w:rsidTr="002338FF">
        <w:tc>
          <w:tcPr>
            <w:tcW w:w="888" w:type="dxa"/>
          </w:tcPr>
          <w:p w14:paraId="600C5701" w14:textId="77777777" w:rsidR="003F1338" w:rsidRPr="00E77F0B" w:rsidRDefault="003F1338" w:rsidP="002338FF">
            <w:pPr>
              <w:spacing w:after="200" w:line="276" w:lineRule="auto"/>
              <w:rPr>
                <w:rFonts w:ascii="Sylfaen" w:hAnsi="Sylfaen"/>
                <w:sz w:val="20"/>
                <w:szCs w:val="20"/>
              </w:rPr>
            </w:pPr>
            <w:r w:rsidRPr="00F67F0A">
              <w:rPr>
                <w:rFonts w:ascii="Sylfaen" w:hAnsi="Sylfaen"/>
                <w:sz w:val="20"/>
                <w:szCs w:val="20"/>
              </w:rPr>
              <w:t xml:space="preserve">Книга </w:t>
            </w:r>
            <w:r w:rsidRPr="00E77F0B">
              <w:rPr>
                <w:rFonts w:ascii="Sylfaen" w:hAnsi="Sylfaen"/>
                <w:sz w:val="20"/>
                <w:szCs w:val="20"/>
              </w:rPr>
              <w:t>-1</w:t>
            </w:r>
          </w:p>
        </w:tc>
        <w:tc>
          <w:tcPr>
            <w:tcW w:w="1811" w:type="dxa"/>
          </w:tcPr>
          <w:p w14:paraId="5472A996" w14:textId="77777777" w:rsidR="003F1338" w:rsidRPr="00E77F0B" w:rsidRDefault="003F1338" w:rsidP="002338FF">
            <w:pPr>
              <w:spacing w:after="200" w:line="276" w:lineRule="auto"/>
              <w:rPr>
                <w:rFonts w:ascii="Sylfaen" w:hAnsi="Sylfaen"/>
                <w:sz w:val="20"/>
                <w:szCs w:val="20"/>
              </w:rPr>
            </w:pPr>
            <w:r w:rsidRPr="008D6A51">
              <w:rPr>
                <w:rFonts w:ascii="Sylfaen" w:hAnsi="Sylfaen" w:cs="Arial"/>
                <w:sz w:val="20"/>
                <w:szCs w:val="20"/>
              </w:rPr>
              <w:t>Пояснительная часть</w:t>
            </w:r>
          </w:p>
        </w:tc>
        <w:tc>
          <w:tcPr>
            <w:tcW w:w="4017" w:type="dxa"/>
          </w:tcPr>
          <w:p w14:paraId="4DE0D2BB" w14:textId="77777777" w:rsidR="003F1338" w:rsidRDefault="003F1338" w:rsidP="002338FF">
            <w:pPr>
              <w:spacing w:after="200" w:line="276" w:lineRule="auto"/>
              <w:rPr>
                <w:rFonts w:ascii="Sylfaen" w:hAnsi="Sylfaen" w:cs="Arial"/>
                <w:sz w:val="20"/>
                <w:szCs w:val="20"/>
              </w:rPr>
            </w:pPr>
            <w:r w:rsidRPr="00956ECD">
              <w:rPr>
                <w:rFonts w:ascii="Sylfaen" w:hAnsi="Sylfaen" w:cs="Arial"/>
                <w:sz w:val="20"/>
                <w:szCs w:val="20"/>
              </w:rPr>
              <w:t>Объяснение, расчеты, анализ, описание мер по снижению экологического риска, исходные данные,</w:t>
            </w:r>
          </w:p>
          <w:p w14:paraId="450137B6" w14:textId="77777777" w:rsidR="003F1338" w:rsidRPr="007364DC" w:rsidRDefault="003F1338" w:rsidP="002338FF">
            <w:pPr>
              <w:spacing w:after="200" w:line="276" w:lineRule="auto"/>
              <w:rPr>
                <w:rFonts w:ascii="Sylfaen" w:hAnsi="Sylfaen"/>
                <w:sz w:val="20"/>
                <w:szCs w:val="20"/>
              </w:rPr>
            </w:pPr>
            <w:r w:rsidRPr="007364DC">
              <w:rPr>
                <w:rFonts w:ascii="Sylfaen" w:hAnsi="Sylfaen" w:cs="Arial"/>
                <w:sz w:val="20"/>
                <w:szCs w:val="20"/>
              </w:rPr>
              <w:t>Задание на архитектурное проектирование (разрешение на проектирование), задание на проектирование и т.д.</w:t>
            </w:r>
          </w:p>
        </w:tc>
        <w:tc>
          <w:tcPr>
            <w:tcW w:w="2139" w:type="dxa"/>
          </w:tcPr>
          <w:p w14:paraId="5AC30A8C" w14:textId="77777777" w:rsidR="003F1338" w:rsidRPr="00E77F0B" w:rsidRDefault="003F1338" w:rsidP="002338FF">
            <w:pPr>
              <w:spacing w:after="200" w:line="276" w:lineRule="auto"/>
              <w:jc w:val="center"/>
              <w:rPr>
                <w:rFonts w:ascii="Sylfaen" w:hAnsi="Sylfaen"/>
                <w:sz w:val="20"/>
                <w:szCs w:val="20"/>
              </w:rPr>
            </w:pPr>
            <w:r w:rsidRPr="00E77F0B">
              <w:rPr>
                <w:rFonts w:ascii="Sylfaen" w:hAnsi="Sylfaen"/>
                <w:sz w:val="20"/>
                <w:szCs w:val="20"/>
              </w:rPr>
              <w:t>5</w:t>
            </w:r>
          </w:p>
        </w:tc>
      </w:tr>
      <w:tr w:rsidR="003F1338" w:rsidRPr="00E77F0B" w14:paraId="17A315B1" w14:textId="77777777" w:rsidTr="002338FF">
        <w:tc>
          <w:tcPr>
            <w:tcW w:w="888" w:type="dxa"/>
          </w:tcPr>
          <w:p w14:paraId="337A022F" w14:textId="77777777" w:rsidR="003F1338" w:rsidRPr="00E77F0B" w:rsidRDefault="003F1338" w:rsidP="002338FF">
            <w:pPr>
              <w:spacing w:after="200" w:line="276" w:lineRule="auto"/>
              <w:rPr>
                <w:rFonts w:ascii="Sylfaen" w:hAnsi="Sylfaen"/>
                <w:sz w:val="20"/>
                <w:szCs w:val="20"/>
                <w:lang w:val="hy-AM"/>
              </w:rPr>
            </w:pPr>
            <w:r w:rsidRPr="00F67F0A">
              <w:rPr>
                <w:rFonts w:ascii="Sylfaen" w:hAnsi="Sylfaen"/>
                <w:sz w:val="20"/>
                <w:szCs w:val="20"/>
              </w:rPr>
              <w:t xml:space="preserve">Книга </w:t>
            </w:r>
            <w:r w:rsidRPr="00E77F0B">
              <w:rPr>
                <w:rFonts w:ascii="Sylfaen" w:hAnsi="Sylfaen"/>
                <w:sz w:val="20"/>
                <w:szCs w:val="20"/>
              </w:rPr>
              <w:t>-2</w:t>
            </w:r>
            <w:r w:rsidRPr="00E77F0B">
              <w:rPr>
                <w:rFonts w:ascii="Sylfaen" w:hAnsi="Sylfaen"/>
                <w:sz w:val="20"/>
                <w:szCs w:val="20"/>
                <w:lang w:val="hy-AM"/>
              </w:rPr>
              <w:t>*</w:t>
            </w:r>
          </w:p>
        </w:tc>
        <w:tc>
          <w:tcPr>
            <w:tcW w:w="1811" w:type="dxa"/>
          </w:tcPr>
          <w:p w14:paraId="6AB28DFA" w14:textId="77777777" w:rsidR="003F1338" w:rsidRPr="00E77F0B" w:rsidRDefault="003F1338" w:rsidP="002338FF">
            <w:pPr>
              <w:spacing w:after="200" w:line="276" w:lineRule="auto"/>
              <w:rPr>
                <w:rFonts w:ascii="Sylfaen" w:hAnsi="Sylfaen"/>
                <w:sz w:val="20"/>
                <w:szCs w:val="20"/>
                <w:lang w:val="hy-AM"/>
              </w:rPr>
            </w:pPr>
            <w:r w:rsidRPr="008D6A51">
              <w:rPr>
                <w:rFonts w:ascii="Sylfaen" w:hAnsi="Sylfaen" w:cs="Arial"/>
                <w:sz w:val="20"/>
                <w:szCs w:val="20"/>
                <w:lang w:val="hy-AM"/>
              </w:rPr>
              <w:t>Чертежная часть</w:t>
            </w:r>
          </w:p>
        </w:tc>
        <w:tc>
          <w:tcPr>
            <w:tcW w:w="4017" w:type="dxa"/>
          </w:tcPr>
          <w:p w14:paraId="5EFDA5E8" w14:textId="77777777" w:rsidR="003F1338" w:rsidRDefault="003F1338" w:rsidP="002338FF">
            <w:pPr>
              <w:spacing w:after="200" w:line="276" w:lineRule="auto"/>
              <w:rPr>
                <w:rFonts w:ascii="Sylfaen" w:hAnsi="Sylfaen"/>
                <w:sz w:val="20"/>
                <w:szCs w:val="20"/>
              </w:rPr>
            </w:pPr>
            <w:r w:rsidRPr="00B60BE1">
              <w:rPr>
                <w:rFonts w:ascii="Sylfaen" w:hAnsi="Sylfaen" w:cs="Arial"/>
                <w:sz w:val="20"/>
                <w:szCs w:val="20"/>
                <w:lang w:val="hy-AM"/>
              </w:rPr>
              <w:t>Рабочие чертежи (Генеральный план, архитектурная часть, конструктивная часть, благоустройство, наружное и внутреннее электроснабжение, наружное и внутреннее водоснабжение, наружное и внутреннее газоснабжение, отопление, естественная и искусственная вентиляция</w:t>
            </w:r>
            <w:r w:rsidRPr="00E77F0B">
              <w:rPr>
                <w:rFonts w:ascii="Sylfaen" w:hAnsi="Sylfaen" w:cs="Arial"/>
                <w:sz w:val="20"/>
                <w:szCs w:val="20"/>
                <w:lang w:val="hy-AM"/>
              </w:rPr>
              <w:t xml:space="preserve">, </w:t>
            </w:r>
            <w:r w:rsidRPr="00B60BE1">
              <w:rPr>
                <w:rFonts w:ascii="Sylfaen" w:hAnsi="Sylfaen" w:cs="Arial"/>
                <w:sz w:val="20"/>
                <w:szCs w:val="20"/>
                <w:lang w:val="hy-AM"/>
              </w:rPr>
              <w:t>пожарная аварийная система, организация строительства, график работы</w:t>
            </w:r>
            <w:r w:rsidRPr="00E77F0B">
              <w:rPr>
                <w:rFonts w:ascii="Sylfaen" w:hAnsi="Sylfaen"/>
                <w:sz w:val="20"/>
                <w:szCs w:val="20"/>
                <w:lang w:val="hy-AM"/>
              </w:rPr>
              <w:t>)</w:t>
            </w:r>
            <w:r>
              <w:rPr>
                <w:rFonts w:ascii="Sylfaen" w:hAnsi="Sylfaen"/>
                <w:sz w:val="20"/>
                <w:szCs w:val="20"/>
              </w:rPr>
              <w:t>.</w:t>
            </w:r>
          </w:p>
          <w:p w14:paraId="43D29950" w14:textId="77777777" w:rsidR="003F1338" w:rsidRDefault="003F1338" w:rsidP="002338FF">
            <w:pPr>
              <w:spacing w:after="200" w:line="276" w:lineRule="auto"/>
              <w:rPr>
                <w:rFonts w:ascii="Sylfaen" w:hAnsi="Sylfaen" w:cs="Arial"/>
                <w:sz w:val="20"/>
                <w:szCs w:val="20"/>
              </w:rPr>
            </w:pPr>
            <w:r w:rsidRPr="004258BA">
              <w:rPr>
                <w:rFonts w:ascii="Sylfaen" w:hAnsi="Sylfaen" w:cs="Arial"/>
                <w:sz w:val="20"/>
                <w:szCs w:val="20"/>
                <w:lang w:val="hy-AM"/>
              </w:rPr>
              <w:t>Карты участка (карта трассы: М 1:1000, карта местности: М 1:500), геологическая съемка, вертикальный план территории.</w:t>
            </w:r>
          </w:p>
          <w:p w14:paraId="01505859" w14:textId="77777777" w:rsidR="003F1338" w:rsidRDefault="003F1338" w:rsidP="002338FF">
            <w:pPr>
              <w:spacing w:after="200" w:line="276" w:lineRule="auto"/>
              <w:rPr>
                <w:rFonts w:ascii="Sylfaen" w:hAnsi="Sylfaen" w:cs="Arial"/>
                <w:sz w:val="20"/>
                <w:szCs w:val="20"/>
              </w:rPr>
            </w:pPr>
            <w:r w:rsidRPr="004258BA">
              <w:rPr>
                <w:rFonts w:ascii="Sylfaen" w:hAnsi="Sylfaen" w:cs="Arial"/>
                <w:sz w:val="20"/>
                <w:szCs w:val="20"/>
                <w:lang w:val="hy-AM"/>
              </w:rPr>
              <w:t>Метрические чертежи (планы, разрезы, с фотографиями).</w:t>
            </w:r>
          </w:p>
          <w:p w14:paraId="025A1059" w14:textId="77777777" w:rsidR="003F1338" w:rsidRPr="00EC19B6" w:rsidRDefault="003F1338" w:rsidP="002338FF">
            <w:pPr>
              <w:spacing w:after="200" w:line="276" w:lineRule="auto"/>
              <w:rPr>
                <w:rFonts w:ascii="Sylfaen" w:hAnsi="Sylfaen"/>
                <w:sz w:val="20"/>
                <w:szCs w:val="20"/>
              </w:rPr>
            </w:pPr>
            <w:r w:rsidRPr="004258BA">
              <w:rPr>
                <w:rFonts w:ascii="Sylfaen" w:hAnsi="Sylfaen" w:cs="Arial"/>
                <w:sz w:val="20"/>
                <w:szCs w:val="20"/>
                <w:lang w:val="hy-AM"/>
              </w:rPr>
              <w:t>Планы, разрезы, детали, узлы и т.п. проектируемых сооружений М 1-100, М 1-50, М 1-20.</w:t>
            </w:r>
            <w:r w:rsidRPr="004258BA">
              <w:t xml:space="preserve"> </w:t>
            </w:r>
            <w:r w:rsidRPr="004258BA">
              <w:rPr>
                <w:rFonts w:ascii="Sylfaen" w:hAnsi="Sylfaen" w:cs="Arial"/>
                <w:sz w:val="20"/>
                <w:szCs w:val="20"/>
                <w:lang w:val="hy-AM"/>
              </w:rPr>
              <w:t>Чертежи элементов конструкции, подробные и сборочные спецификации и т.д.</w:t>
            </w:r>
          </w:p>
        </w:tc>
        <w:tc>
          <w:tcPr>
            <w:tcW w:w="2139" w:type="dxa"/>
          </w:tcPr>
          <w:p w14:paraId="5431DAC8" w14:textId="77777777" w:rsidR="003F1338" w:rsidRPr="00E77F0B" w:rsidRDefault="003F1338" w:rsidP="002338FF">
            <w:pPr>
              <w:spacing w:after="200" w:line="276" w:lineRule="auto"/>
              <w:jc w:val="center"/>
              <w:rPr>
                <w:rFonts w:ascii="Sylfaen" w:hAnsi="Sylfaen"/>
                <w:sz w:val="20"/>
                <w:szCs w:val="20"/>
              </w:rPr>
            </w:pPr>
            <w:r w:rsidRPr="00E77F0B">
              <w:rPr>
                <w:rFonts w:ascii="Sylfaen" w:hAnsi="Sylfaen"/>
                <w:sz w:val="20"/>
                <w:szCs w:val="20"/>
              </w:rPr>
              <w:t>5</w:t>
            </w:r>
          </w:p>
        </w:tc>
      </w:tr>
      <w:tr w:rsidR="003F1338" w:rsidRPr="00E77F0B" w14:paraId="4EFDCD4C" w14:textId="77777777" w:rsidTr="002338FF">
        <w:tc>
          <w:tcPr>
            <w:tcW w:w="888" w:type="dxa"/>
          </w:tcPr>
          <w:p w14:paraId="6683E929" w14:textId="77777777" w:rsidR="003F1338" w:rsidRPr="00E77F0B" w:rsidRDefault="003F1338" w:rsidP="002338FF">
            <w:pPr>
              <w:spacing w:after="200" w:line="276" w:lineRule="auto"/>
              <w:rPr>
                <w:rFonts w:ascii="Sylfaen" w:hAnsi="Sylfaen"/>
                <w:sz w:val="20"/>
                <w:szCs w:val="20"/>
                <w:lang w:val="hy-AM"/>
              </w:rPr>
            </w:pPr>
            <w:r w:rsidRPr="00F67F0A">
              <w:rPr>
                <w:rFonts w:ascii="Sylfaen" w:hAnsi="Sylfaen"/>
                <w:sz w:val="20"/>
                <w:szCs w:val="20"/>
              </w:rPr>
              <w:t xml:space="preserve">Книга </w:t>
            </w:r>
            <w:r w:rsidRPr="00E77F0B">
              <w:rPr>
                <w:rFonts w:ascii="Sylfaen" w:hAnsi="Sylfaen"/>
                <w:sz w:val="20"/>
                <w:szCs w:val="20"/>
              </w:rPr>
              <w:t>-3</w:t>
            </w:r>
          </w:p>
        </w:tc>
        <w:tc>
          <w:tcPr>
            <w:tcW w:w="1811" w:type="dxa"/>
          </w:tcPr>
          <w:p w14:paraId="6D94BD22" w14:textId="77777777" w:rsidR="003F1338" w:rsidRPr="00E77F0B" w:rsidRDefault="003F1338" w:rsidP="002338FF">
            <w:pPr>
              <w:spacing w:after="200" w:line="276" w:lineRule="auto"/>
              <w:rPr>
                <w:rFonts w:ascii="Sylfaen" w:hAnsi="Sylfaen"/>
                <w:sz w:val="20"/>
                <w:szCs w:val="20"/>
              </w:rPr>
            </w:pPr>
            <w:r w:rsidRPr="008D6A51">
              <w:rPr>
                <w:rFonts w:ascii="Sylfaen" w:hAnsi="Sylfaen" w:cs="Arial"/>
                <w:sz w:val="20"/>
                <w:szCs w:val="20"/>
                <w:lang w:val="hy-AM"/>
              </w:rPr>
              <w:t>Краткое описание объема работ</w:t>
            </w:r>
          </w:p>
        </w:tc>
        <w:tc>
          <w:tcPr>
            <w:tcW w:w="4017" w:type="dxa"/>
          </w:tcPr>
          <w:p w14:paraId="7E28A920" w14:textId="77777777" w:rsidR="003F1338" w:rsidRDefault="003F1338" w:rsidP="002338FF">
            <w:pPr>
              <w:spacing w:after="200" w:line="276" w:lineRule="auto"/>
              <w:rPr>
                <w:rFonts w:ascii="Sylfaen" w:hAnsi="Sylfaen" w:cs="Arial"/>
                <w:sz w:val="20"/>
                <w:szCs w:val="20"/>
              </w:rPr>
            </w:pPr>
            <w:r w:rsidRPr="008476D2">
              <w:rPr>
                <w:rFonts w:ascii="Sylfaen" w:hAnsi="Sylfaen" w:cs="Arial"/>
                <w:sz w:val="20"/>
                <w:szCs w:val="20"/>
              </w:rPr>
              <w:t>С подробным описанием объемов работ, объемных количеств, пустых столбцов за единицу и общую цену.</w:t>
            </w:r>
          </w:p>
          <w:p w14:paraId="78ED207D" w14:textId="77777777" w:rsidR="003F1338" w:rsidRDefault="003F1338" w:rsidP="002338FF">
            <w:pPr>
              <w:spacing w:after="200" w:line="276" w:lineRule="auto"/>
              <w:rPr>
                <w:rFonts w:ascii="Sylfaen" w:hAnsi="Sylfaen"/>
                <w:sz w:val="20"/>
                <w:szCs w:val="20"/>
              </w:rPr>
            </w:pPr>
            <w:r w:rsidRPr="008476D2">
              <w:rPr>
                <w:rFonts w:ascii="Sylfaen" w:hAnsi="Sylfaen"/>
                <w:sz w:val="20"/>
                <w:szCs w:val="20"/>
              </w:rPr>
              <w:t>1.</w:t>
            </w:r>
            <w:r w:rsidRPr="008476D2">
              <w:t xml:space="preserve"> </w:t>
            </w:r>
            <w:r w:rsidRPr="008476D2">
              <w:rPr>
                <w:rFonts w:ascii="Sylfaen" w:hAnsi="Sylfaen"/>
                <w:sz w:val="20"/>
                <w:szCs w:val="20"/>
              </w:rPr>
              <w:t>Объемная ведомость-смета с указанием объемов всех включенных работ и цен за единицу продукции, включая все косвенные затраты, кроме прибыли и НДС. Примените прибыль и НДС в конце ведомости объемов.</w:t>
            </w:r>
          </w:p>
          <w:p w14:paraId="3C0462F5" w14:textId="77777777" w:rsidR="003F1338" w:rsidRPr="008476D2" w:rsidRDefault="003F1338" w:rsidP="002338FF">
            <w:pPr>
              <w:spacing w:after="200" w:line="276" w:lineRule="auto"/>
              <w:rPr>
                <w:rFonts w:ascii="Sylfaen" w:hAnsi="Sylfaen"/>
                <w:sz w:val="20"/>
                <w:szCs w:val="20"/>
              </w:rPr>
            </w:pPr>
            <w:r w:rsidRPr="005379FF">
              <w:rPr>
                <w:rFonts w:ascii="Sylfaen" w:hAnsi="Sylfaen"/>
                <w:sz w:val="20"/>
                <w:szCs w:val="20"/>
              </w:rPr>
              <w:t xml:space="preserve">2. Конкурсная объемная ведомость: та же объемная ведомость без значений рядовых единиц, с указанием только веса (%) </w:t>
            </w:r>
            <w:r w:rsidRPr="005379FF">
              <w:rPr>
                <w:rFonts w:ascii="Sylfaen" w:hAnsi="Sylfaen"/>
                <w:sz w:val="20"/>
                <w:szCs w:val="20"/>
              </w:rPr>
              <w:lastRenderedPageBreak/>
              <w:t>каждой головы по отношению к объемной ведомости.</w:t>
            </w:r>
          </w:p>
        </w:tc>
        <w:tc>
          <w:tcPr>
            <w:tcW w:w="2139" w:type="dxa"/>
          </w:tcPr>
          <w:p w14:paraId="0F551B1C" w14:textId="77777777" w:rsidR="003F1338" w:rsidRPr="00E77F0B" w:rsidRDefault="003F1338" w:rsidP="002338FF">
            <w:pPr>
              <w:spacing w:after="200" w:line="276" w:lineRule="auto"/>
              <w:jc w:val="center"/>
              <w:rPr>
                <w:rFonts w:ascii="Sylfaen" w:hAnsi="Sylfaen"/>
                <w:sz w:val="20"/>
                <w:szCs w:val="20"/>
              </w:rPr>
            </w:pPr>
            <w:r w:rsidRPr="00E77F0B">
              <w:rPr>
                <w:rFonts w:ascii="Sylfaen" w:hAnsi="Sylfaen"/>
                <w:sz w:val="20"/>
                <w:szCs w:val="20"/>
              </w:rPr>
              <w:lastRenderedPageBreak/>
              <w:t>3</w:t>
            </w:r>
          </w:p>
        </w:tc>
      </w:tr>
      <w:tr w:rsidR="003F1338" w:rsidRPr="00E77F0B" w14:paraId="25B2EAB0" w14:textId="77777777" w:rsidTr="002338FF">
        <w:tc>
          <w:tcPr>
            <w:tcW w:w="888" w:type="dxa"/>
          </w:tcPr>
          <w:p w14:paraId="79B9CB6D" w14:textId="77777777" w:rsidR="003F1338" w:rsidRPr="00E77F0B" w:rsidRDefault="003F1338" w:rsidP="002338FF">
            <w:pPr>
              <w:spacing w:after="200" w:line="276" w:lineRule="auto"/>
              <w:rPr>
                <w:rFonts w:ascii="Sylfaen" w:hAnsi="Sylfaen"/>
                <w:sz w:val="20"/>
                <w:szCs w:val="20"/>
              </w:rPr>
            </w:pPr>
            <w:r w:rsidRPr="00F67F0A">
              <w:rPr>
                <w:rFonts w:ascii="Sylfaen" w:hAnsi="Sylfaen" w:cs="Arial"/>
                <w:sz w:val="20"/>
                <w:szCs w:val="20"/>
              </w:rPr>
              <w:t xml:space="preserve">Книга </w:t>
            </w:r>
            <w:r w:rsidRPr="00E77F0B">
              <w:rPr>
                <w:rFonts w:ascii="Sylfaen" w:hAnsi="Sylfaen"/>
                <w:sz w:val="20"/>
                <w:szCs w:val="20"/>
              </w:rPr>
              <w:t>-4</w:t>
            </w:r>
          </w:p>
        </w:tc>
        <w:tc>
          <w:tcPr>
            <w:tcW w:w="1811" w:type="dxa"/>
          </w:tcPr>
          <w:p w14:paraId="67BE073C" w14:textId="77777777" w:rsidR="003F1338" w:rsidRPr="00E77F0B" w:rsidRDefault="003F1338" w:rsidP="002338FF">
            <w:pPr>
              <w:spacing w:after="200" w:line="276" w:lineRule="auto"/>
              <w:rPr>
                <w:rFonts w:ascii="Sylfaen" w:hAnsi="Sylfaen"/>
                <w:sz w:val="20"/>
                <w:szCs w:val="20"/>
              </w:rPr>
            </w:pPr>
            <w:r w:rsidRPr="008D6A51">
              <w:rPr>
                <w:rFonts w:ascii="Sylfaen" w:hAnsi="Sylfaen" w:cs="Arial"/>
                <w:sz w:val="20"/>
                <w:szCs w:val="20"/>
              </w:rPr>
              <w:t>Организация работы</w:t>
            </w:r>
          </w:p>
        </w:tc>
        <w:tc>
          <w:tcPr>
            <w:tcW w:w="4017" w:type="dxa"/>
          </w:tcPr>
          <w:p w14:paraId="002885B5" w14:textId="77777777" w:rsidR="003F1338" w:rsidRPr="0005449D" w:rsidRDefault="003F1338" w:rsidP="002338FF">
            <w:pPr>
              <w:spacing w:after="200" w:line="276" w:lineRule="auto"/>
              <w:rPr>
                <w:rFonts w:ascii="Sylfaen" w:hAnsi="Sylfaen"/>
                <w:sz w:val="20"/>
                <w:szCs w:val="20"/>
              </w:rPr>
            </w:pPr>
            <w:r w:rsidRPr="0005449D">
              <w:rPr>
                <w:rFonts w:ascii="Sylfaen" w:hAnsi="Sylfaen" w:cs="Arial"/>
                <w:sz w:val="20"/>
                <w:szCs w:val="20"/>
              </w:rPr>
              <w:t>С описанием основных технологических процессов организации труда, оценкой количества необходимых людей и машин, составлением календарного графика основных работ, контрольных таблиц, договоров, технических условий и описаний материалов и оборудования. б/у и т. д.</w:t>
            </w:r>
          </w:p>
        </w:tc>
        <w:tc>
          <w:tcPr>
            <w:tcW w:w="2139" w:type="dxa"/>
          </w:tcPr>
          <w:p w14:paraId="2D9E1C5D" w14:textId="77777777" w:rsidR="003F1338" w:rsidRPr="00E77F0B" w:rsidRDefault="003F1338" w:rsidP="002338FF">
            <w:pPr>
              <w:spacing w:after="200" w:line="276" w:lineRule="auto"/>
              <w:jc w:val="center"/>
              <w:rPr>
                <w:rFonts w:ascii="Sylfaen" w:hAnsi="Sylfaen"/>
                <w:sz w:val="20"/>
                <w:szCs w:val="20"/>
              </w:rPr>
            </w:pPr>
            <w:r w:rsidRPr="00E77F0B">
              <w:rPr>
                <w:rFonts w:ascii="Sylfaen" w:hAnsi="Sylfaen"/>
                <w:sz w:val="20"/>
                <w:szCs w:val="20"/>
              </w:rPr>
              <w:t>5</w:t>
            </w:r>
          </w:p>
        </w:tc>
      </w:tr>
      <w:tr w:rsidR="003F1338" w:rsidRPr="00E77F0B" w14:paraId="78DB9C5A" w14:textId="77777777" w:rsidTr="002338FF">
        <w:tc>
          <w:tcPr>
            <w:tcW w:w="888" w:type="dxa"/>
          </w:tcPr>
          <w:p w14:paraId="5BE22E10" w14:textId="77777777" w:rsidR="003F1338" w:rsidRPr="00E77F0B" w:rsidRDefault="003F1338" w:rsidP="002338FF">
            <w:pPr>
              <w:spacing w:after="200" w:line="276" w:lineRule="auto"/>
              <w:rPr>
                <w:rFonts w:ascii="Sylfaen" w:hAnsi="Sylfaen"/>
                <w:sz w:val="20"/>
                <w:szCs w:val="20"/>
              </w:rPr>
            </w:pPr>
            <w:r w:rsidRPr="00F67F0A">
              <w:rPr>
                <w:rFonts w:ascii="Sylfaen" w:hAnsi="Sylfaen"/>
                <w:sz w:val="20"/>
                <w:szCs w:val="20"/>
              </w:rPr>
              <w:t xml:space="preserve">Книга </w:t>
            </w:r>
            <w:r w:rsidRPr="00E77F0B">
              <w:rPr>
                <w:rFonts w:ascii="Sylfaen" w:hAnsi="Sylfaen"/>
                <w:sz w:val="20"/>
                <w:szCs w:val="20"/>
              </w:rPr>
              <w:t>-5</w:t>
            </w:r>
          </w:p>
        </w:tc>
        <w:tc>
          <w:tcPr>
            <w:tcW w:w="1811" w:type="dxa"/>
          </w:tcPr>
          <w:p w14:paraId="0F0E0AA2" w14:textId="77777777" w:rsidR="003F1338" w:rsidRPr="00001BA0" w:rsidRDefault="003F1338" w:rsidP="002338FF">
            <w:pPr>
              <w:spacing w:after="200" w:line="276" w:lineRule="auto"/>
              <w:rPr>
                <w:rFonts w:ascii="Sylfaen" w:hAnsi="Sylfaen"/>
                <w:sz w:val="20"/>
                <w:szCs w:val="20"/>
              </w:rPr>
            </w:pPr>
            <w:r w:rsidRPr="00001BA0">
              <w:rPr>
                <w:rFonts w:ascii="Sylfaen" w:hAnsi="Sylfaen" w:cs="Arial"/>
                <w:sz w:val="20"/>
                <w:szCs w:val="20"/>
              </w:rPr>
              <w:t>Сметы</w:t>
            </w:r>
          </w:p>
        </w:tc>
        <w:tc>
          <w:tcPr>
            <w:tcW w:w="4017" w:type="dxa"/>
          </w:tcPr>
          <w:p w14:paraId="28BAB521" w14:textId="77777777" w:rsidR="003F1338" w:rsidRPr="00001BA0" w:rsidRDefault="003F1338" w:rsidP="002338FF">
            <w:pPr>
              <w:contextualSpacing/>
              <w:rPr>
                <w:rFonts w:ascii="Sylfaen" w:hAnsi="Sylfaen"/>
                <w:sz w:val="20"/>
                <w:szCs w:val="20"/>
              </w:rPr>
            </w:pPr>
            <w:r w:rsidRPr="00001BA0">
              <w:rPr>
                <w:rFonts w:ascii="Sylfaen" w:hAnsi="Sylfaen" w:cs="Arial"/>
                <w:sz w:val="20"/>
                <w:szCs w:val="20"/>
              </w:rPr>
              <w:t>Подробно при составлении смет по объектам:</w:t>
            </w:r>
          </w:p>
          <w:p w14:paraId="1DC38962" w14:textId="77777777" w:rsidR="003F1338" w:rsidRPr="00E77F0B" w:rsidRDefault="003F1338" w:rsidP="003F1338">
            <w:pPr>
              <w:numPr>
                <w:ilvl w:val="0"/>
                <w:numId w:val="39"/>
              </w:numPr>
              <w:contextualSpacing/>
              <w:rPr>
                <w:rFonts w:ascii="Sylfaen" w:hAnsi="Sylfaen"/>
                <w:sz w:val="20"/>
                <w:szCs w:val="20"/>
              </w:rPr>
            </w:pPr>
            <w:r w:rsidRPr="00001BA0">
              <w:rPr>
                <w:rFonts w:ascii="Sylfaen" w:hAnsi="Sylfaen"/>
                <w:sz w:val="20"/>
                <w:szCs w:val="20"/>
              </w:rPr>
              <w:t>Согласно действующим нормам</w:t>
            </w:r>
          </w:p>
        </w:tc>
        <w:tc>
          <w:tcPr>
            <w:tcW w:w="2139" w:type="dxa"/>
          </w:tcPr>
          <w:p w14:paraId="717A38A2" w14:textId="77777777" w:rsidR="003F1338" w:rsidRPr="00E77F0B" w:rsidRDefault="003F1338" w:rsidP="002338FF">
            <w:pPr>
              <w:spacing w:after="200" w:line="276" w:lineRule="auto"/>
              <w:jc w:val="center"/>
              <w:rPr>
                <w:rFonts w:ascii="Sylfaen" w:hAnsi="Sylfaen"/>
                <w:sz w:val="20"/>
                <w:szCs w:val="20"/>
              </w:rPr>
            </w:pPr>
            <w:r w:rsidRPr="00E77F0B">
              <w:rPr>
                <w:rFonts w:ascii="Sylfaen" w:hAnsi="Sylfaen"/>
                <w:sz w:val="20"/>
                <w:szCs w:val="20"/>
              </w:rPr>
              <w:t>3</w:t>
            </w:r>
          </w:p>
        </w:tc>
      </w:tr>
    </w:tbl>
    <w:p w14:paraId="1C0A327E" w14:textId="77777777" w:rsidR="003F1338" w:rsidRPr="00E77F0B" w:rsidRDefault="003F1338" w:rsidP="003F1338">
      <w:pPr>
        <w:spacing w:after="200" w:line="276" w:lineRule="auto"/>
        <w:ind w:left="720"/>
        <w:contextualSpacing/>
        <w:rPr>
          <w:rFonts w:ascii="Sylfaen" w:eastAsiaTheme="minorEastAsia" w:hAnsi="Sylfaen"/>
          <w:sz w:val="20"/>
          <w:szCs w:val="20"/>
          <w:lang w:val="hy-AM"/>
        </w:rPr>
      </w:pPr>
      <w:r w:rsidRPr="00E77F0B">
        <w:rPr>
          <w:rFonts w:ascii="Sylfaen" w:eastAsiaTheme="minorEastAsia" w:hAnsi="Sylfaen"/>
          <w:lang w:val="hy-AM"/>
        </w:rPr>
        <w:t>*</w:t>
      </w:r>
      <w:r w:rsidRPr="003B1DC1">
        <w:t xml:space="preserve"> </w:t>
      </w:r>
      <w:r w:rsidRPr="003B1DC1">
        <w:rPr>
          <w:rFonts w:ascii="Sylfaen" w:eastAsiaTheme="minorEastAsia" w:hAnsi="Sylfaen"/>
          <w:lang w:val="hy-AM"/>
        </w:rPr>
        <w:t>Армянскую и русскую версии можно объединить в Книге-1-5.</w:t>
      </w:r>
    </w:p>
    <w:p w14:paraId="4E3FC0BF" w14:textId="77777777" w:rsidR="003F1338" w:rsidRPr="00E77F0B" w:rsidRDefault="003F1338" w:rsidP="003F1338">
      <w:pPr>
        <w:spacing w:after="200" w:line="276" w:lineRule="auto"/>
        <w:ind w:left="720"/>
        <w:contextualSpacing/>
        <w:rPr>
          <w:rFonts w:ascii="Sylfaen" w:eastAsiaTheme="minorEastAsia" w:hAnsi="Sylfaen"/>
          <w:sz w:val="20"/>
          <w:szCs w:val="20"/>
          <w:lang w:val="hy-AM"/>
        </w:rPr>
      </w:pPr>
    </w:p>
    <w:p w14:paraId="7ED24955" w14:textId="77777777" w:rsidR="003F1338" w:rsidRDefault="003F1338" w:rsidP="003F1338">
      <w:pPr>
        <w:spacing w:after="200" w:line="276" w:lineRule="auto"/>
        <w:ind w:left="720"/>
        <w:contextualSpacing/>
        <w:rPr>
          <w:rFonts w:ascii="Sylfaen" w:eastAsiaTheme="minorEastAsia" w:hAnsi="Sylfaen"/>
          <w:b/>
        </w:rPr>
      </w:pPr>
      <w:r w:rsidRPr="00E578F6">
        <w:rPr>
          <w:rFonts w:ascii="Sylfaen" w:eastAsiaTheme="minorEastAsia" w:hAnsi="Sylfaen"/>
          <w:b/>
          <w:lang w:val="hy-AM"/>
        </w:rPr>
        <w:t>В результате составления проектной документации проектировщику также необходимо представить:</w:t>
      </w:r>
    </w:p>
    <w:p w14:paraId="64543BEF" w14:textId="77777777" w:rsidR="003F1338" w:rsidRDefault="003F1338" w:rsidP="003F1338">
      <w:pPr>
        <w:spacing w:after="200" w:line="276" w:lineRule="auto"/>
        <w:ind w:left="720"/>
        <w:contextualSpacing/>
        <w:rPr>
          <w:rFonts w:ascii="Sylfaen" w:eastAsiaTheme="minorEastAsia" w:hAnsi="Sylfaen"/>
          <w:lang w:val="hy-AM"/>
        </w:rPr>
      </w:pPr>
      <w:r w:rsidRPr="00E77F0B">
        <w:rPr>
          <w:rFonts w:eastAsiaTheme="minorEastAsia"/>
          <w:lang w:val="hy-AM"/>
        </w:rPr>
        <w:t>•</w:t>
      </w:r>
      <w:r w:rsidRPr="00E77F0B">
        <w:rPr>
          <w:rFonts w:eastAsiaTheme="minorEastAsia"/>
          <w:lang w:val="hy-AM"/>
        </w:rPr>
        <w:tab/>
      </w:r>
      <w:r w:rsidRPr="00210B27">
        <w:rPr>
          <w:rFonts w:ascii="Sylfaen" w:eastAsiaTheme="minorEastAsia" w:hAnsi="Sylfaen"/>
          <w:lang w:val="hy-AM"/>
        </w:rPr>
        <w:t>Технические характеристики материалов, устройств и</w:t>
      </w:r>
      <w:r>
        <w:rPr>
          <w:rFonts w:ascii="Sylfaen" w:eastAsiaTheme="minorEastAsia" w:hAnsi="Sylfaen"/>
        </w:rPr>
        <w:t>/или</w:t>
      </w:r>
      <w:r w:rsidRPr="00210B27">
        <w:rPr>
          <w:rFonts w:ascii="Sylfaen" w:eastAsiaTheme="minorEastAsia" w:hAnsi="Sylfaen"/>
          <w:lang w:val="hy-AM"/>
        </w:rPr>
        <w:t xml:space="preserve"> оборудования, используемых для реализации строительного проекта, оформляются в соответствии с требованиями статьи 13 Закона РА «О закупках».**</w:t>
      </w:r>
    </w:p>
    <w:p w14:paraId="0E8C3BFC" w14:textId="77777777" w:rsidR="003F1338" w:rsidRDefault="003F1338" w:rsidP="003F1338">
      <w:pPr>
        <w:spacing w:after="200" w:line="276" w:lineRule="auto"/>
        <w:ind w:left="720"/>
        <w:contextualSpacing/>
        <w:rPr>
          <w:rFonts w:ascii="Sylfaen" w:eastAsiaTheme="minorEastAsia" w:hAnsi="Sylfaen"/>
        </w:rPr>
      </w:pPr>
      <w:r w:rsidRPr="00E77F0B">
        <w:rPr>
          <w:rFonts w:eastAsiaTheme="minorEastAsia"/>
          <w:lang w:val="hy-AM"/>
        </w:rPr>
        <w:t>•</w:t>
      </w:r>
      <w:r w:rsidRPr="00E77F0B">
        <w:rPr>
          <w:rFonts w:eastAsiaTheme="minorEastAsia"/>
          <w:lang w:val="hy-AM"/>
        </w:rPr>
        <w:tab/>
      </w:r>
      <w:r w:rsidRPr="00C702A2">
        <w:rPr>
          <w:rFonts w:ascii="Sylfaen" w:eastAsiaTheme="minorEastAsia" w:hAnsi="Sylfaen"/>
          <w:lang w:val="hy-AM"/>
        </w:rPr>
        <w:t>В течение гарантийного срока подрядного обязательства, минимальные требования к гарантийным срокам его отдельных частей (конструкций и т.п.) и используемых материалов и/или устройств и оборудования,</w:t>
      </w:r>
    </w:p>
    <w:p w14:paraId="34E5E533" w14:textId="77777777" w:rsidR="003F1338" w:rsidRPr="00E77F0B" w:rsidRDefault="003F1338" w:rsidP="003F1338">
      <w:pPr>
        <w:spacing w:after="200" w:line="276" w:lineRule="auto"/>
        <w:ind w:left="720"/>
        <w:contextualSpacing/>
        <w:rPr>
          <w:rFonts w:eastAsiaTheme="minorEastAsia"/>
          <w:lang w:val="hy-AM"/>
        </w:rPr>
      </w:pPr>
      <w:r w:rsidRPr="00E77F0B">
        <w:rPr>
          <w:rFonts w:eastAsiaTheme="minorEastAsia"/>
          <w:lang w:val="hy-AM"/>
        </w:rPr>
        <w:t>•</w:t>
      </w:r>
      <w:r w:rsidRPr="00E77F0B">
        <w:rPr>
          <w:rFonts w:eastAsiaTheme="minorEastAsia"/>
          <w:lang w:val="hy-AM"/>
        </w:rPr>
        <w:tab/>
      </w:r>
      <w:r w:rsidRPr="00A971CD">
        <w:rPr>
          <w:rFonts w:ascii="Sylfaen" w:eastAsiaTheme="minorEastAsia" w:hAnsi="Sylfaen"/>
          <w:lang w:val="hy-AM"/>
        </w:rPr>
        <w:t>Календарный график выполнения отдельных видов работ,</w:t>
      </w:r>
    </w:p>
    <w:p w14:paraId="7296A745" w14:textId="77777777" w:rsidR="003F1338" w:rsidRDefault="003F1338" w:rsidP="003F1338">
      <w:pPr>
        <w:spacing w:after="200" w:line="276" w:lineRule="auto"/>
        <w:ind w:left="720"/>
        <w:contextualSpacing/>
        <w:rPr>
          <w:rFonts w:ascii="Sylfaen" w:eastAsiaTheme="minorEastAsia" w:hAnsi="Sylfaen" w:cs="Sylfaen"/>
        </w:rPr>
      </w:pPr>
      <w:r w:rsidRPr="00E77F0B">
        <w:rPr>
          <w:rFonts w:eastAsiaTheme="minorEastAsia"/>
          <w:lang w:val="hy-AM"/>
        </w:rPr>
        <w:t>•</w:t>
      </w:r>
      <w:r w:rsidRPr="00E77F0B">
        <w:rPr>
          <w:rFonts w:eastAsiaTheme="minorEastAsia"/>
          <w:lang w:val="hy-AM"/>
        </w:rPr>
        <w:tab/>
      </w:r>
      <w:r w:rsidRPr="00A971CD">
        <w:rPr>
          <w:rFonts w:ascii="Sylfaen" w:eastAsiaTheme="minorEastAsia" w:hAnsi="Sylfaen" w:cs="Sylfaen"/>
          <w:lang w:val="hy-AM"/>
        </w:rPr>
        <w:t>Проектная документация заказчику на армянском и русском языках, в бумажном и электронном (AutoCAD, Word, Excel и PDF) вариантах)</w:t>
      </w:r>
      <w:r>
        <w:rPr>
          <w:rFonts w:ascii="Sylfaen" w:eastAsiaTheme="minorEastAsia" w:hAnsi="Sylfaen" w:cs="Sylfaen"/>
        </w:rPr>
        <w:t>.</w:t>
      </w:r>
    </w:p>
    <w:p w14:paraId="189C08CA" w14:textId="77777777" w:rsidR="003F1338" w:rsidRPr="00A971CD" w:rsidRDefault="003F1338" w:rsidP="003F1338">
      <w:pPr>
        <w:spacing w:after="200" w:line="276" w:lineRule="auto"/>
        <w:ind w:left="720"/>
        <w:contextualSpacing/>
        <w:rPr>
          <w:rFonts w:ascii="Sylfaen" w:eastAsiaTheme="minorEastAsia" w:hAnsi="Sylfaen" w:cs="Arial"/>
          <w:b/>
        </w:rPr>
      </w:pPr>
    </w:p>
    <w:p w14:paraId="3509F7A3" w14:textId="77777777" w:rsidR="003F1338" w:rsidRPr="00E77F0B" w:rsidRDefault="003F1338" w:rsidP="003F1338">
      <w:pPr>
        <w:spacing w:after="200" w:line="276" w:lineRule="auto"/>
        <w:jc w:val="center"/>
        <w:rPr>
          <w:rFonts w:ascii="Sylfaen" w:eastAsiaTheme="minorEastAsia" w:hAnsi="Sylfaen" w:cs="Sylfaen"/>
          <w:b/>
          <w:lang w:val="hy-AM"/>
        </w:rPr>
      </w:pPr>
      <w:r w:rsidRPr="00530FFF">
        <w:rPr>
          <w:rFonts w:ascii="Sylfaen" w:eastAsiaTheme="minorEastAsia" w:hAnsi="Sylfaen" w:cs="Arial"/>
          <w:b/>
          <w:lang w:val="hy-AM"/>
        </w:rPr>
        <w:t>Утверждение проекта</w:t>
      </w:r>
    </w:p>
    <w:p w14:paraId="5A6E0247" w14:textId="77777777" w:rsidR="003F1338" w:rsidRDefault="003F1338" w:rsidP="003F1338">
      <w:pPr>
        <w:numPr>
          <w:ilvl w:val="0"/>
          <w:numId w:val="37"/>
        </w:numPr>
        <w:tabs>
          <w:tab w:val="left" w:pos="195"/>
          <w:tab w:val="center" w:pos="4702"/>
          <w:tab w:val="left" w:pos="4875"/>
          <w:tab w:val="left" w:pos="8550"/>
        </w:tabs>
        <w:spacing w:after="200" w:line="276" w:lineRule="auto"/>
        <w:contextualSpacing/>
        <w:jc w:val="both"/>
        <w:rPr>
          <w:rFonts w:ascii="Sylfaen" w:eastAsiaTheme="minorEastAsia" w:hAnsi="Sylfaen" w:cs="Arial"/>
        </w:rPr>
      </w:pPr>
      <w:r w:rsidRPr="002A608C">
        <w:rPr>
          <w:rFonts w:ascii="Sylfaen" w:eastAsiaTheme="minorEastAsia" w:hAnsi="Sylfaen" w:cs="Arial"/>
          <w:lang w:val="hy-AM"/>
        </w:rPr>
        <w:t>Согласовать проектные решения, включая объем работ, с общественностью и НПО «Федерация футбола Армении» не менее двух раз в процессе проектирования.</w:t>
      </w:r>
    </w:p>
    <w:p w14:paraId="495A445F" w14:textId="77777777" w:rsidR="003F1338" w:rsidRPr="002A608C" w:rsidRDefault="003F1338" w:rsidP="003F1338">
      <w:pPr>
        <w:numPr>
          <w:ilvl w:val="0"/>
          <w:numId w:val="37"/>
        </w:numPr>
        <w:tabs>
          <w:tab w:val="left" w:pos="195"/>
          <w:tab w:val="center" w:pos="4702"/>
          <w:tab w:val="left" w:pos="4875"/>
          <w:tab w:val="left" w:pos="8550"/>
        </w:tabs>
        <w:spacing w:after="200" w:line="276" w:lineRule="auto"/>
        <w:contextualSpacing/>
        <w:jc w:val="both"/>
        <w:rPr>
          <w:rFonts w:ascii="Sylfaen" w:eastAsiaTheme="minorEastAsia" w:hAnsi="Sylfaen" w:cs="Arial"/>
        </w:rPr>
      </w:pPr>
      <w:r w:rsidRPr="002A608C">
        <w:rPr>
          <w:rFonts w:ascii="Sylfaen" w:eastAsiaTheme="minorEastAsia" w:hAnsi="Sylfaen" w:cs="Arial"/>
          <w:lang w:val="hy-AM"/>
        </w:rPr>
        <w:t>Согласовать проект с операторами инженерных сетей и другими заинтересованными организациями, а также с другими государственными органами (Минприроды, МЧС и т.д.) при необходимости.</w:t>
      </w:r>
    </w:p>
    <w:p w14:paraId="26FDBD8A" w14:textId="77777777" w:rsidR="003F1338" w:rsidRDefault="003F1338" w:rsidP="003F1338">
      <w:pPr>
        <w:tabs>
          <w:tab w:val="left" w:pos="195"/>
          <w:tab w:val="center" w:pos="4702"/>
          <w:tab w:val="left" w:pos="4875"/>
          <w:tab w:val="left" w:pos="8550"/>
        </w:tabs>
        <w:spacing w:after="200" w:line="276" w:lineRule="auto"/>
        <w:ind w:left="720"/>
        <w:contextualSpacing/>
        <w:jc w:val="center"/>
        <w:rPr>
          <w:rFonts w:ascii="Sylfaen" w:eastAsiaTheme="minorEastAsia" w:hAnsi="Sylfaen" w:cs="Arial"/>
        </w:rPr>
      </w:pPr>
    </w:p>
    <w:p w14:paraId="6F5D267B" w14:textId="77777777" w:rsidR="003F1338" w:rsidRPr="00530FFF" w:rsidRDefault="003F1338" w:rsidP="003F1338">
      <w:pPr>
        <w:tabs>
          <w:tab w:val="left" w:pos="195"/>
          <w:tab w:val="center" w:pos="4702"/>
          <w:tab w:val="left" w:pos="4875"/>
          <w:tab w:val="left" w:pos="8550"/>
        </w:tabs>
        <w:spacing w:after="200" w:line="276" w:lineRule="auto"/>
        <w:ind w:left="720"/>
        <w:contextualSpacing/>
        <w:jc w:val="center"/>
        <w:rPr>
          <w:rFonts w:ascii="Sylfaen" w:eastAsiaTheme="minorEastAsia" w:hAnsi="Sylfaen"/>
          <w:lang w:val="hy-AM"/>
        </w:rPr>
      </w:pPr>
      <w:r w:rsidRPr="00530FFF">
        <w:rPr>
          <w:rFonts w:ascii="Sylfaen" w:eastAsiaTheme="minorEastAsia" w:hAnsi="Sylfaen" w:cs="Arial"/>
          <w:b/>
          <w:lang w:val="hy-AM"/>
        </w:rPr>
        <w:t>Другие требования</w:t>
      </w:r>
    </w:p>
    <w:p w14:paraId="639A243C" w14:textId="77777777" w:rsidR="003F1338" w:rsidRPr="00530FFF" w:rsidRDefault="003F1338" w:rsidP="003F1338">
      <w:pPr>
        <w:tabs>
          <w:tab w:val="left" w:pos="195"/>
          <w:tab w:val="center" w:pos="4702"/>
          <w:tab w:val="left" w:pos="4875"/>
          <w:tab w:val="left" w:pos="8550"/>
        </w:tabs>
        <w:spacing w:after="200" w:line="276" w:lineRule="auto"/>
        <w:ind w:left="720"/>
        <w:contextualSpacing/>
        <w:rPr>
          <w:rFonts w:ascii="Sylfaen" w:eastAsiaTheme="minorEastAsia" w:hAnsi="Sylfaen"/>
          <w:lang w:val="hy-AM"/>
        </w:rPr>
      </w:pPr>
    </w:p>
    <w:p w14:paraId="2B6CECD6" w14:textId="77777777" w:rsidR="003F1338" w:rsidRPr="00941A6F" w:rsidRDefault="003F1338" w:rsidP="003F1338">
      <w:pPr>
        <w:numPr>
          <w:ilvl w:val="0"/>
          <w:numId w:val="37"/>
        </w:numPr>
        <w:tabs>
          <w:tab w:val="left" w:pos="195"/>
          <w:tab w:val="center" w:pos="4702"/>
          <w:tab w:val="left" w:pos="4875"/>
          <w:tab w:val="left" w:pos="8550"/>
        </w:tabs>
        <w:spacing w:after="200" w:line="276" w:lineRule="auto"/>
        <w:contextualSpacing/>
        <w:rPr>
          <w:rFonts w:ascii="Sylfaen" w:eastAsiaTheme="minorEastAsia" w:hAnsi="Sylfaen"/>
          <w:lang w:val="hy-AM"/>
        </w:rPr>
      </w:pPr>
      <w:r w:rsidRPr="00941A6F">
        <w:rPr>
          <w:rFonts w:ascii="Sylfaen" w:eastAsiaTheme="minorEastAsia" w:hAnsi="Sylfaen"/>
          <w:lang w:val="hy-AM"/>
        </w:rPr>
        <w:lastRenderedPageBreak/>
        <w:tab/>
      </w:r>
      <w:r w:rsidRPr="00941A6F">
        <w:rPr>
          <w:rFonts w:ascii="Sylfaen" w:eastAsiaTheme="minorEastAsia" w:hAnsi="Sylfaen" w:cs="Arial"/>
          <w:lang w:val="hy-AM"/>
        </w:rPr>
        <w:t>В ходе проектирования в проектное задание могут быть внесены частичные изменения и уточнения.</w:t>
      </w:r>
    </w:p>
    <w:p w14:paraId="0CC69BD2" w14:textId="77777777" w:rsidR="003F1338" w:rsidRPr="00941A6F" w:rsidRDefault="003F1338" w:rsidP="003F1338">
      <w:pPr>
        <w:numPr>
          <w:ilvl w:val="0"/>
          <w:numId w:val="37"/>
        </w:numPr>
        <w:spacing w:after="200" w:line="276" w:lineRule="auto"/>
        <w:contextualSpacing/>
        <w:rPr>
          <w:rFonts w:ascii="Sylfaen" w:eastAsiaTheme="minorEastAsia" w:hAnsi="Sylfaen"/>
          <w:lang w:val="hy-AM"/>
        </w:rPr>
      </w:pPr>
      <w:r w:rsidRPr="00941A6F">
        <w:rPr>
          <w:rFonts w:ascii="Sylfaen" w:eastAsiaTheme="minorEastAsia" w:hAnsi="Sylfaen" w:cs="Arial"/>
          <w:lang w:val="hy-AM"/>
        </w:rPr>
        <w:t>Проектная документация будет принята заказчиком только при наличии всех необходимых согласований и положительных заключений экспертиз.</w:t>
      </w:r>
    </w:p>
    <w:p w14:paraId="3A54851B" w14:textId="77777777" w:rsidR="003F1338" w:rsidRPr="00941A6F" w:rsidRDefault="003F1338" w:rsidP="003F1338">
      <w:pPr>
        <w:numPr>
          <w:ilvl w:val="0"/>
          <w:numId w:val="37"/>
        </w:numPr>
        <w:tabs>
          <w:tab w:val="left" w:pos="195"/>
          <w:tab w:val="center" w:pos="4702"/>
          <w:tab w:val="left" w:pos="4875"/>
          <w:tab w:val="left" w:pos="8550"/>
        </w:tabs>
        <w:spacing w:after="200" w:line="276" w:lineRule="auto"/>
        <w:contextualSpacing/>
        <w:rPr>
          <w:rFonts w:ascii="Sylfaen" w:eastAsiaTheme="minorEastAsia" w:hAnsi="Sylfaen"/>
          <w:lang w:val="hy-AM"/>
        </w:rPr>
      </w:pPr>
      <w:r w:rsidRPr="00941A6F">
        <w:rPr>
          <w:rFonts w:ascii="Sylfaen" w:eastAsiaTheme="minorEastAsia" w:hAnsi="Sylfaen" w:cs="Arial"/>
          <w:lang w:val="hy-AM"/>
        </w:rPr>
        <w:t>Проект должен соответствовать заданию на проектирование и строительным нормам и правилам, действующим на территории Республики Армения.</w:t>
      </w:r>
    </w:p>
    <w:p w14:paraId="57833107" w14:textId="77777777" w:rsidR="003F1338" w:rsidRPr="00941A6F" w:rsidRDefault="003F1338" w:rsidP="003F1338">
      <w:pPr>
        <w:numPr>
          <w:ilvl w:val="0"/>
          <w:numId w:val="37"/>
        </w:numPr>
        <w:tabs>
          <w:tab w:val="left" w:pos="195"/>
          <w:tab w:val="center" w:pos="4702"/>
          <w:tab w:val="left" w:pos="4875"/>
          <w:tab w:val="left" w:pos="8550"/>
        </w:tabs>
        <w:spacing w:after="200" w:line="276" w:lineRule="auto"/>
        <w:contextualSpacing/>
        <w:rPr>
          <w:rFonts w:ascii="Sylfaen" w:eastAsiaTheme="minorEastAsia" w:hAnsi="Sylfaen"/>
          <w:lang w:val="hy-AM"/>
        </w:rPr>
      </w:pPr>
      <w:r w:rsidRPr="00941A6F">
        <w:rPr>
          <w:rFonts w:ascii="Sylfaen" w:eastAsiaTheme="minorEastAsia" w:hAnsi="Sylfaen" w:cs="Arial"/>
          <w:lang w:val="hy-AM"/>
        </w:rPr>
        <w:t xml:space="preserve"> Проектная документация должна быть составлена </w:t>
      </w:r>
      <w:r w:rsidRPr="00941A6F">
        <w:rPr>
          <w:rFonts w:eastAsiaTheme="minorEastAsia"/>
          <w:lang w:val="hy-AM"/>
        </w:rPr>
        <w:t>​​</w:t>
      </w:r>
      <w:r w:rsidRPr="00941A6F">
        <w:rPr>
          <w:rFonts w:ascii="Sylfaen" w:eastAsiaTheme="minorEastAsia" w:hAnsi="Sylfaen" w:cs="Sylfaen"/>
          <w:lang w:val="hy-AM"/>
        </w:rPr>
        <w:t>в</w:t>
      </w:r>
      <w:r w:rsidRPr="00941A6F">
        <w:rPr>
          <w:rFonts w:ascii="Sylfaen" w:eastAsiaTheme="minorEastAsia" w:hAnsi="Sylfaen" w:cs="Arial"/>
          <w:lang w:val="hy-AM"/>
        </w:rPr>
        <w:t xml:space="preserve"> </w:t>
      </w:r>
      <w:r w:rsidRPr="00941A6F">
        <w:rPr>
          <w:rFonts w:ascii="Sylfaen" w:eastAsiaTheme="minorEastAsia" w:hAnsi="Sylfaen" w:cs="Sylfaen"/>
          <w:lang w:val="hy-AM"/>
        </w:rPr>
        <w:t>соответствии</w:t>
      </w:r>
      <w:r w:rsidRPr="00941A6F">
        <w:rPr>
          <w:rFonts w:ascii="Sylfaen" w:eastAsiaTheme="minorEastAsia" w:hAnsi="Sylfaen" w:cs="Arial"/>
          <w:lang w:val="hy-AM"/>
        </w:rPr>
        <w:t xml:space="preserve"> </w:t>
      </w:r>
      <w:r w:rsidRPr="00941A6F">
        <w:rPr>
          <w:rFonts w:ascii="Sylfaen" w:eastAsiaTheme="minorEastAsia" w:hAnsi="Sylfaen" w:cs="Sylfaen"/>
          <w:lang w:val="hy-AM"/>
        </w:rPr>
        <w:t>со</w:t>
      </w:r>
      <w:r w:rsidRPr="00941A6F">
        <w:rPr>
          <w:rFonts w:ascii="Sylfaen" w:eastAsiaTheme="minorEastAsia" w:hAnsi="Sylfaen" w:cs="Arial"/>
          <w:lang w:val="hy-AM"/>
        </w:rPr>
        <w:t xml:space="preserve"> </w:t>
      </w:r>
      <w:r w:rsidRPr="00941A6F">
        <w:rPr>
          <w:rFonts w:ascii="Sylfaen" w:eastAsiaTheme="minorEastAsia" w:hAnsi="Sylfaen" w:cs="Sylfaen"/>
          <w:lang w:val="hy-AM"/>
        </w:rPr>
        <w:t>стандартами</w:t>
      </w:r>
      <w:r w:rsidRPr="00941A6F">
        <w:rPr>
          <w:rFonts w:ascii="Sylfaen" w:eastAsiaTheme="minorEastAsia" w:hAnsi="Sylfaen" w:cs="Arial"/>
          <w:lang w:val="hy-AM"/>
        </w:rPr>
        <w:t xml:space="preserve">, </w:t>
      </w:r>
      <w:r w:rsidRPr="00941A6F">
        <w:rPr>
          <w:rFonts w:ascii="Sylfaen" w:eastAsiaTheme="minorEastAsia" w:hAnsi="Sylfaen" w:cs="Sylfaen"/>
          <w:lang w:val="hy-AM"/>
        </w:rPr>
        <w:t>представленными</w:t>
      </w:r>
      <w:r w:rsidRPr="00941A6F">
        <w:rPr>
          <w:rFonts w:ascii="Sylfaen" w:eastAsiaTheme="minorEastAsia" w:hAnsi="Sylfaen" w:cs="Arial"/>
          <w:lang w:val="hy-AM"/>
        </w:rPr>
        <w:t xml:space="preserve"> </w:t>
      </w:r>
      <w:r w:rsidRPr="00941A6F">
        <w:rPr>
          <w:rFonts w:ascii="Sylfaen" w:eastAsiaTheme="minorEastAsia" w:hAnsi="Sylfaen" w:cs="Sylfaen"/>
          <w:lang w:val="hy-AM"/>
        </w:rPr>
        <w:t>к</w:t>
      </w:r>
      <w:r w:rsidRPr="00941A6F">
        <w:rPr>
          <w:rFonts w:ascii="Sylfaen" w:eastAsiaTheme="minorEastAsia" w:hAnsi="Sylfaen" w:cs="Arial"/>
          <w:lang w:val="hy-AM"/>
        </w:rPr>
        <w:t xml:space="preserve"> </w:t>
      </w:r>
      <w:r w:rsidRPr="00941A6F">
        <w:rPr>
          <w:rFonts w:ascii="Sylfaen" w:eastAsiaTheme="minorEastAsia" w:hAnsi="Sylfaen" w:cs="Sylfaen"/>
          <w:lang w:val="hy-AM"/>
        </w:rPr>
        <w:t>рабочим</w:t>
      </w:r>
      <w:r w:rsidRPr="00941A6F">
        <w:rPr>
          <w:rFonts w:ascii="Sylfaen" w:eastAsiaTheme="minorEastAsia" w:hAnsi="Sylfaen" w:cs="Arial"/>
          <w:lang w:val="hy-AM"/>
        </w:rPr>
        <w:t xml:space="preserve"> </w:t>
      </w:r>
      <w:r w:rsidRPr="00941A6F">
        <w:rPr>
          <w:rFonts w:ascii="Sylfaen" w:eastAsiaTheme="minorEastAsia" w:hAnsi="Sylfaen" w:cs="Sylfaen"/>
          <w:lang w:val="hy-AM"/>
        </w:rPr>
        <w:t>чертежам</w:t>
      </w:r>
      <w:r w:rsidRPr="00941A6F">
        <w:rPr>
          <w:rFonts w:ascii="Sylfaen" w:eastAsiaTheme="minorEastAsia" w:hAnsi="Sylfaen" w:cs="Arial"/>
          <w:lang w:val="hy-AM"/>
        </w:rPr>
        <w:t xml:space="preserve"> </w:t>
      </w:r>
      <w:r w:rsidRPr="00941A6F">
        <w:rPr>
          <w:rFonts w:ascii="Sylfaen" w:eastAsiaTheme="minorEastAsia" w:hAnsi="Sylfaen" w:cs="Sylfaen"/>
          <w:lang w:val="hy-AM"/>
        </w:rPr>
        <w:t>на</w:t>
      </w:r>
      <w:r w:rsidRPr="00941A6F">
        <w:rPr>
          <w:rFonts w:ascii="Sylfaen" w:eastAsiaTheme="minorEastAsia" w:hAnsi="Sylfaen" w:cs="Arial"/>
          <w:lang w:val="hy-AM"/>
        </w:rPr>
        <w:t xml:space="preserve"> </w:t>
      </w:r>
      <w:r w:rsidRPr="00941A6F">
        <w:rPr>
          <w:rFonts w:ascii="Sylfaen" w:eastAsiaTheme="minorEastAsia" w:hAnsi="Sylfaen" w:cs="Sylfaen"/>
          <w:lang w:val="hy-AM"/>
        </w:rPr>
        <w:t>территории</w:t>
      </w:r>
      <w:r w:rsidRPr="00941A6F">
        <w:rPr>
          <w:rFonts w:ascii="Sylfaen" w:eastAsiaTheme="minorEastAsia" w:hAnsi="Sylfaen" w:cs="Arial"/>
          <w:lang w:val="hy-AM"/>
        </w:rPr>
        <w:t xml:space="preserve"> </w:t>
      </w:r>
      <w:r w:rsidRPr="00941A6F">
        <w:rPr>
          <w:rFonts w:ascii="Sylfaen" w:eastAsiaTheme="minorEastAsia" w:hAnsi="Sylfaen" w:cs="Sylfaen"/>
          <w:lang w:val="hy-AM"/>
        </w:rPr>
        <w:t>Республики</w:t>
      </w:r>
      <w:r w:rsidRPr="00941A6F">
        <w:rPr>
          <w:rFonts w:ascii="Sylfaen" w:eastAsiaTheme="minorEastAsia" w:hAnsi="Sylfaen" w:cs="Arial"/>
          <w:lang w:val="hy-AM"/>
        </w:rPr>
        <w:t xml:space="preserve"> </w:t>
      </w:r>
      <w:r w:rsidRPr="00941A6F">
        <w:rPr>
          <w:rFonts w:ascii="Sylfaen" w:eastAsiaTheme="minorEastAsia" w:hAnsi="Sylfaen" w:cs="Sylfaen"/>
          <w:lang w:val="hy-AM"/>
        </w:rPr>
        <w:t>Армения</w:t>
      </w:r>
      <w:r w:rsidRPr="00941A6F">
        <w:rPr>
          <w:rFonts w:ascii="Sylfaen" w:eastAsiaTheme="minorEastAsia" w:hAnsi="Sylfaen" w:cs="Arial"/>
          <w:lang w:val="hy-AM"/>
        </w:rPr>
        <w:t>.</w:t>
      </w:r>
    </w:p>
    <w:p w14:paraId="5EFCB9AD" w14:textId="77777777" w:rsidR="003F1338" w:rsidRDefault="003F1338" w:rsidP="003F1338">
      <w:pPr>
        <w:spacing w:after="200" w:line="276" w:lineRule="auto"/>
        <w:ind w:left="180" w:hanging="90"/>
        <w:rPr>
          <w:rFonts w:ascii="Sylfaen" w:eastAsiaTheme="minorEastAsia" w:hAnsi="Sylfaen" w:cs="Arial"/>
          <w:b/>
        </w:rPr>
      </w:pPr>
    </w:p>
    <w:p w14:paraId="206BFD6A" w14:textId="77777777" w:rsidR="003F1338" w:rsidRPr="00941A6F" w:rsidRDefault="003F1338" w:rsidP="003F1338">
      <w:pPr>
        <w:spacing w:after="200" w:line="276" w:lineRule="auto"/>
        <w:ind w:left="180" w:hanging="90"/>
        <w:jc w:val="center"/>
        <w:rPr>
          <w:rFonts w:ascii="Sylfaen" w:eastAsiaTheme="minorEastAsia" w:hAnsi="Sylfaen" w:cs="Arial"/>
          <w:b/>
          <w:lang w:val="hy-AM"/>
        </w:rPr>
      </w:pPr>
      <w:r w:rsidRPr="00941A6F">
        <w:rPr>
          <w:rFonts w:ascii="Sylfaen" w:eastAsiaTheme="minorEastAsia" w:hAnsi="Sylfaen" w:cs="Arial"/>
          <w:b/>
          <w:lang w:val="hy-AM"/>
        </w:rPr>
        <w:t>Нормативные ссылки</w:t>
      </w:r>
    </w:p>
    <w:p w14:paraId="69E57DA2" w14:textId="77777777" w:rsidR="003F1338" w:rsidRPr="0084071F" w:rsidRDefault="003F1338" w:rsidP="003F1338">
      <w:pPr>
        <w:shd w:val="clear" w:color="auto" w:fill="FFFFFF"/>
        <w:jc w:val="center"/>
        <w:rPr>
          <w:rFonts w:ascii="Sylfaen" w:eastAsiaTheme="minorEastAsia" w:hAnsi="Sylfaen"/>
        </w:rPr>
      </w:pPr>
      <w:r w:rsidRPr="0084071F">
        <w:rPr>
          <w:rFonts w:ascii="Sylfaen" w:eastAsiaTheme="minorEastAsia" w:hAnsi="Sylfaen"/>
          <w:lang w:val="hy-AM"/>
        </w:rPr>
        <w:t>19.03.2015 Постановление Правительства Республики Армения Решение № 596-Н</w:t>
      </w:r>
      <w:r>
        <w:rPr>
          <w:rFonts w:ascii="Sylfaen" w:eastAsiaTheme="minorEastAsia" w:hAnsi="Sylfaen"/>
        </w:rPr>
        <w:t xml:space="preserve"> </w:t>
      </w:r>
      <w:r w:rsidRPr="0084071F">
        <w:rPr>
          <w:rFonts w:ascii="Sylfaen" w:eastAsiaTheme="minorEastAsia" w:hAnsi="Sylfaen"/>
        </w:rPr>
        <w:t>"Об утверждении порядка выдачи разрешений и других документов в целях строительства Республики Армения и признании утратившим силу ряда решений Правительства Республики Армения".</w:t>
      </w:r>
    </w:p>
    <w:p w14:paraId="24119D8C" w14:textId="77777777" w:rsidR="003F1338" w:rsidRDefault="003F1338" w:rsidP="003F1338">
      <w:pPr>
        <w:shd w:val="clear" w:color="auto" w:fill="FFFFFF"/>
        <w:jc w:val="center"/>
        <w:rPr>
          <w:rFonts w:ascii="Sylfaen" w:eastAsiaTheme="minorEastAsia" w:hAnsi="Sylfaen"/>
        </w:rPr>
      </w:pPr>
    </w:p>
    <w:p w14:paraId="52D5DAB3" w14:textId="77777777" w:rsidR="003F1338" w:rsidRPr="00E77F0B" w:rsidRDefault="003F1338" w:rsidP="003F1338">
      <w:pPr>
        <w:shd w:val="clear" w:color="auto" w:fill="FFFFFF"/>
        <w:jc w:val="center"/>
        <w:rPr>
          <w:rFonts w:ascii="Sylfaen" w:eastAsiaTheme="minorEastAsia" w:hAnsi="Sylfaen"/>
          <w:b/>
          <w:bCs/>
          <w:lang w:val="hy-AM"/>
        </w:rPr>
      </w:pPr>
      <w:r w:rsidRPr="00012174">
        <w:rPr>
          <w:rFonts w:ascii="Sylfaen" w:eastAsiaTheme="minorEastAsia" w:hAnsi="Sylfaen"/>
          <w:b/>
          <w:bCs/>
          <w:lang w:val="hy-AM"/>
        </w:rPr>
        <w:t>Порядок «Организации закупочного процесса», утвержденный постановлением Правительства Республики Армения N526-Н от 04.05.2017г.</w:t>
      </w:r>
    </w:p>
    <w:p w14:paraId="7133F2DF" w14:textId="77777777" w:rsidR="003F1338" w:rsidRPr="00956ECD" w:rsidRDefault="003F1338" w:rsidP="003F1338">
      <w:pPr>
        <w:spacing w:after="200" w:line="276" w:lineRule="auto"/>
        <w:rPr>
          <w:rFonts w:ascii="Sylfaen" w:eastAsiaTheme="minorEastAsia" w:hAnsi="Sylfaen"/>
        </w:rPr>
      </w:pPr>
      <w:r w:rsidRPr="00956ECD">
        <w:rPr>
          <w:rFonts w:ascii="Sylfaen" w:eastAsiaTheme="minorEastAsia" w:hAnsi="Sylfaen"/>
        </w:rPr>
        <w:t xml:space="preserve">СНРА </w:t>
      </w:r>
      <w:r w:rsidRPr="001F3454">
        <w:rPr>
          <w:rFonts w:ascii="Sylfaen" w:eastAsiaTheme="minorEastAsia" w:hAnsi="Sylfaen"/>
        </w:rPr>
        <w:t>II</w:t>
      </w:r>
      <w:r w:rsidRPr="00956ECD">
        <w:rPr>
          <w:rFonts w:ascii="Sylfaen" w:eastAsiaTheme="minorEastAsia" w:hAnsi="Sylfaen"/>
        </w:rPr>
        <w:t>-6.02-2006</w:t>
      </w:r>
      <w:r w:rsidRPr="001F3454">
        <w:rPr>
          <w:rFonts w:ascii="Sylfaen" w:eastAsiaTheme="minorEastAsia" w:hAnsi="Sylfaen"/>
          <w:lang w:val="hy-AM"/>
        </w:rPr>
        <w:t xml:space="preserve"> Сейсмостойкое строительство</w:t>
      </w:r>
    </w:p>
    <w:p w14:paraId="70F939CA" w14:textId="77777777" w:rsidR="003F1338" w:rsidRPr="00E77F0B" w:rsidRDefault="003F1338" w:rsidP="003F1338">
      <w:pPr>
        <w:spacing w:after="200" w:line="276" w:lineRule="auto"/>
        <w:rPr>
          <w:rFonts w:ascii="Sylfaen" w:eastAsiaTheme="minorEastAsia" w:hAnsi="Sylfaen"/>
          <w:lang w:val="hy-AM"/>
        </w:rPr>
      </w:pPr>
      <w:r w:rsidRPr="00956ECD">
        <w:rPr>
          <w:rFonts w:ascii="Sylfaen" w:eastAsiaTheme="minorEastAsia" w:hAnsi="Sylfaen"/>
        </w:rPr>
        <w:t>СНРА</w:t>
      </w:r>
      <w:r w:rsidRPr="00E77F0B">
        <w:rPr>
          <w:rFonts w:ascii="Sylfaen" w:eastAsiaTheme="minorEastAsia" w:hAnsi="Sylfaen"/>
          <w:lang w:val="hy-AM"/>
        </w:rPr>
        <w:t xml:space="preserve"> I-2.01-99    </w:t>
      </w:r>
      <w:r w:rsidRPr="00301615">
        <w:rPr>
          <w:rFonts w:ascii="Sylfaen" w:eastAsiaTheme="minorEastAsia" w:hAnsi="Sylfaen"/>
          <w:lang w:val="hy-AM"/>
        </w:rPr>
        <w:t>Инженерные изыскания для строительства. Основные положения.</w:t>
      </w:r>
    </w:p>
    <w:p w14:paraId="242AE010" w14:textId="77777777" w:rsidR="003F1338" w:rsidRPr="00E77F0B" w:rsidRDefault="003F1338" w:rsidP="003F1338">
      <w:pPr>
        <w:spacing w:after="200" w:line="276" w:lineRule="auto"/>
        <w:rPr>
          <w:rFonts w:ascii="Sylfaen" w:eastAsiaTheme="minorEastAsia" w:hAnsi="Sylfaen"/>
          <w:lang w:val="hy-AM"/>
        </w:rPr>
      </w:pPr>
      <w:r w:rsidRPr="00D8464D">
        <w:rPr>
          <w:rFonts w:ascii="Sylfaen" w:eastAsiaTheme="minorEastAsia" w:hAnsi="Sylfaen"/>
          <w:lang w:val="hy-AM"/>
        </w:rPr>
        <w:t>Помимо указанных, в РА на момент публикации действуют и другие законодательные и нормативные документы, которые законодательно регулируют данную деятельность.</w:t>
      </w:r>
      <w:r w:rsidRPr="00E77F0B">
        <w:rPr>
          <w:rFonts w:ascii="Sylfaen" w:eastAsiaTheme="minorEastAsia" w:hAnsi="Sylfaen"/>
          <w:lang w:val="hy-AM"/>
        </w:rPr>
        <w:t xml:space="preserve"> </w:t>
      </w:r>
    </w:p>
    <w:p w14:paraId="1BE28C06" w14:textId="77777777" w:rsidR="003F1338" w:rsidRPr="00E77F0B" w:rsidRDefault="003F1338" w:rsidP="003F1338">
      <w:pPr>
        <w:spacing w:after="200" w:line="276" w:lineRule="auto"/>
        <w:rPr>
          <w:rFonts w:eastAsiaTheme="minorEastAsia"/>
          <w:lang w:val="hy-AM"/>
        </w:rPr>
      </w:pPr>
    </w:p>
    <w:p w14:paraId="5D227D39" w14:textId="77777777" w:rsidR="003F1338" w:rsidRPr="00E77F0B" w:rsidRDefault="003F1338" w:rsidP="003F1338">
      <w:pPr>
        <w:rPr>
          <w:lang w:val="hy-AM"/>
        </w:rPr>
      </w:pPr>
    </w:p>
    <w:p w14:paraId="64845137" w14:textId="77777777" w:rsidR="003F1338" w:rsidRDefault="003F1338" w:rsidP="003B2F27">
      <w:pPr>
        <w:widowControl w:val="0"/>
        <w:spacing w:after="160" w:line="360" w:lineRule="auto"/>
        <w:jc w:val="right"/>
        <w:rPr>
          <w:rFonts w:ascii="GHEA Grapalat" w:hAnsi="GHEA Grapalat"/>
          <w:i/>
        </w:rPr>
      </w:pPr>
    </w:p>
    <w:p w14:paraId="1E85B73D" w14:textId="77777777" w:rsidR="003F1338" w:rsidRDefault="003F1338" w:rsidP="003B2F27">
      <w:pPr>
        <w:widowControl w:val="0"/>
        <w:spacing w:after="160" w:line="360" w:lineRule="auto"/>
        <w:jc w:val="right"/>
        <w:rPr>
          <w:rFonts w:ascii="GHEA Grapalat" w:hAnsi="GHEA Grapalat"/>
          <w:i/>
        </w:rPr>
      </w:pPr>
    </w:p>
    <w:p w14:paraId="6A662E3E" w14:textId="77777777" w:rsidR="003F1338" w:rsidRDefault="003F1338" w:rsidP="003B2F27">
      <w:pPr>
        <w:widowControl w:val="0"/>
        <w:spacing w:after="160" w:line="360" w:lineRule="auto"/>
        <w:jc w:val="right"/>
        <w:rPr>
          <w:rFonts w:ascii="GHEA Grapalat" w:hAnsi="GHEA Grapalat"/>
          <w:i/>
        </w:rPr>
      </w:pPr>
    </w:p>
    <w:p w14:paraId="0C9EBA8F" w14:textId="77777777" w:rsidR="003F1338" w:rsidRDefault="003F1338" w:rsidP="003B2F27">
      <w:pPr>
        <w:widowControl w:val="0"/>
        <w:spacing w:after="160" w:line="360" w:lineRule="auto"/>
        <w:jc w:val="right"/>
        <w:rPr>
          <w:rFonts w:ascii="GHEA Grapalat" w:hAnsi="GHEA Grapalat"/>
          <w:i/>
        </w:rPr>
      </w:pPr>
    </w:p>
    <w:p w14:paraId="63C8C060" w14:textId="77777777" w:rsidR="003F1338" w:rsidRDefault="003F1338" w:rsidP="003B2F27">
      <w:pPr>
        <w:widowControl w:val="0"/>
        <w:spacing w:after="160" w:line="360" w:lineRule="auto"/>
        <w:jc w:val="right"/>
        <w:rPr>
          <w:rFonts w:ascii="GHEA Grapalat" w:hAnsi="GHEA Grapalat"/>
          <w:i/>
        </w:rPr>
      </w:pPr>
    </w:p>
    <w:p w14:paraId="4D7C0857" w14:textId="77777777" w:rsidR="003F1338" w:rsidRDefault="003F1338" w:rsidP="003B2F27">
      <w:pPr>
        <w:widowControl w:val="0"/>
        <w:spacing w:after="160" w:line="360" w:lineRule="auto"/>
        <w:jc w:val="right"/>
        <w:rPr>
          <w:rFonts w:ascii="GHEA Grapalat" w:hAnsi="GHEA Grapalat"/>
          <w:i/>
        </w:rPr>
      </w:pPr>
    </w:p>
    <w:p w14:paraId="2E4A8604" w14:textId="77777777" w:rsidR="003F1338" w:rsidRDefault="003F1338" w:rsidP="003B2F27">
      <w:pPr>
        <w:widowControl w:val="0"/>
        <w:spacing w:after="160" w:line="360" w:lineRule="auto"/>
        <w:jc w:val="right"/>
        <w:rPr>
          <w:rFonts w:ascii="GHEA Grapalat" w:hAnsi="GHEA Grapalat"/>
          <w:i/>
        </w:rPr>
      </w:pPr>
    </w:p>
    <w:p w14:paraId="3BF25914" w14:textId="2A58DE07" w:rsidR="003B2F27" w:rsidRPr="002C04C9" w:rsidRDefault="003B2F27" w:rsidP="003B2F27">
      <w:pPr>
        <w:widowControl w:val="0"/>
        <w:spacing w:after="160" w:line="360" w:lineRule="auto"/>
        <w:jc w:val="right"/>
        <w:rPr>
          <w:rFonts w:ascii="GHEA Grapalat" w:hAnsi="GHEA Grapalat"/>
          <w:i/>
        </w:rPr>
      </w:pPr>
      <w:r w:rsidRPr="002C04C9">
        <w:rPr>
          <w:rFonts w:ascii="GHEA Grapalat" w:hAnsi="GHEA Grapalat"/>
          <w:i/>
        </w:rPr>
        <w:lastRenderedPageBreak/>
        <w:t>Приложение № 2</w:t>
      </w:r>
    </w:p>
    <w:p w14:paraId="5B501800" w14:textId="711C9625" w:rsidR="003B2F27" w:rsidRPr="002C04C9" w:rsidRDefault="003B2F27" w:rsidP="003B2F27">
      <w:pPr>
        <w:widowControl w:val="0"/>
        <w:spacing w:after="160" w:line="360" w:lineRule="auto"/>
        <w:jc w:val="right"/>
        <w:rPr>
          <w:rFonts w:ascii="GHEA Grapalat" w:hAnsi="GHEA Grapalat"/>
          <w:i/>
        </w:rPr>
      </w:pPr>
      <w:r w:rsidRPr="002C04C9">
        <w:rPr>
          <w:rFonts w:ascii="GHEA Grapalat" w:hAnsi="GHEA Grapalat"/>
          <w:i/>
        </w:rPr>
        <w:t>к Договору под кодом</w:t>
      </w:r>
      <w:r w:rsidR="007D6B26">
        <w:rPr>
          <w:rFonts w:ascii="GHEA Grapalat" w:hAnsi="GHEA Grapalat"/>
          <w:i/>
        </w:rPr>
        <w:t xml:space="preserve"> </w:t>
      </w:r>
      <w:r w:rsidR="007D6B26" w:rsidRPr="002C04C9">
        <w:rPr>
          <w:rFonts w:ascii="GHEA Grapalat" w:hAnsi="GHEA Grapalat"/>
          <w:b/>
        </w:rPr>
        <w:t>HFF-NTsDzB-2025/</w:t>
      </w:r>
      <w:r w:rsidR="007D6B26" w:rsidRPr="002C04C9">
        <w:rPr>
          <w:rFonts w:ascii="GHEA Grapalat" w:hAnsi="GHEA Grapalat"/>
          <w:b/>
          <w:i/>
        </w:rPr>
        <w:t>5</w:t>
      </w:r>
      <w:r w:rsidR="007D6B26" w:rsidRPr="002C04C9">
        <w:rPr>
          <w:rFonts w:ascii="GHEA Grapalat" w:hAnsi="GHEA Grapalat"/>
          <w:i/>
        </w:rPr>
        <w:br/>
      </w:r>
      <w:r w:rsidRPr="002C04C9">
        <w:rPr>
          <w:rFonts w:ascii="GHEA Grapalat" w:hAnsi="GHEA Grapalat"/>
          <w:i/>
        </w:rPr>
        <w:t xml:space="preserve"> </w:t>
      </w:r>
      <w:r w:rsidRPr="002C04C9">
        <w:rPr>
          <w:rFonts w:ascii="GHEA Grapalat" w:hAnsi="GHEA Grapalat"/>
          <w:i/>
        </w:rPr>
        <w:br/>
        <w:t xml:space="preserve"> заключенному "</w:t>
      </w:r>
      <w:r w:rsidRPr="002C04C9">
        <w:rPr>
          <w:rFonts w:ascii="GHEA Grapalat" w:hAnsi="GHEA Grapalat"/>
          <w:i/>
        </w:rPr>
        <w:tab/>
        <w:t>"</w:t>
      </w:r>
      <w:r w:rsidRPr="002C04C9">
        <w:rPr>
          <w:rFonts w:ascii="GHEA Grapalat" w:hAnsi="GHEA Grapalat"/>
          <w:i/>
        </w:rPr>
        <w:tab/>
        <w:t>20</w:t>
      </w:r>
      <w:r w:rsidR="007D6B26">
        <w:rPr>
          <w:rFonts w:ascii="GHEA Grapalat" w:hAnsi="GHEA Grapalat"/>
          <w:i/>
        </w:rPr>
        <w:t>25</w:t>
      </w:r>
      <w:r w:rsidRPr="002C04C9">
        <w:rPr>
          <w:rFonts w:ascii="GHEA Grapalat" w:hAnsi="GHEA Grapalat"/>
          <w:i/>
        </w:rPr>
        <w:t>.</w:t>
      </w:r>
      <w:r w:rsidRPr="002C04C9">
        <w:rPr>
          <w:rFonts w:ascii="GHEA Grapalat" w:hAnsi="GHEA Grapalat"/>
          <w:i/>
        </w:rPr>
        <w:tab/>
        <w:t>г.</w:t>
      </w:r>
    </w:p>
    <w:p w14:paraId="2AB599A2" w14:textId="77777777" w:rsidR="003B2F27" w:rsidRPr="002C04C9" w:rsidRDefault="003B2F27" w:rsidP="003B2F27">
      <w:pPr>
        <w:widowControl w:val="0"/>
        <w:tabs>
          <w:tab w:val="left" w:pos="9540"/>
        </w:tabs>
        <w:spacing w:after="160" w:line="360" w:lineRule="auto"/>
        <w:jc w:val="center"/>
        <w:rPr>
          <w:rFonts w:ascii="GHEA Grapalat" w:hAnsi="GHEA Grapalat"/>
        </w:rPr>
      </w:pPr>
    </w:p>
    <w:p w14:paraId="13D3A955" w14:textId="77777777" w:rsidR="003B2F27" w:rsidRPr="002C04C9" w:rsidRDefault="003B2F27" w:rsidP="003B2F27">
      <w:pPr>
        <w:widowControl w:val="0"/>
        <w:spacing w:after="160" w:line="360" w:lineRule="auto"/>
        <w:jc w:val="center"/>
        <w:rPr>
          <w:rFonts w:ascii="GHEA Grapalat" w:hAnsi="GHEA Grapalat"/>
        </w:rPr>
      </w:pPr>
      <w:r w:rsidRPr="002C04C9">
        <w:rPr>
          <w:rFonts w:ascii="GHEA Grapalat" w:hAnsi="GHEA Grapalat"/>
        </w:rPr>
        <w:t>ГРАФИК ОПЛАТЫ</w:t>
      </w:r>
      <w:r w:rsidRPr="002C04C9">
        <w:rPr>
          <w:rStyle w:val="FootnoteReference"/>
          <w:rFonts w:ascii="GHEA Grapalat" w:hAnsi="GHEA Grapalat"/>
        </w:rPr>
        <w:footnoteReference w:customMarkFollows="1" w:id="24"/>
        <w:t>*</w:t>
      </w:r>
    </w:p>
    <w:p w14:paraId="3A13CE50" w14:textId="77777777" w:rsidR="003B2F27" w:rsidRPr="002C04C9" w:rsidRDefault="003B2F27" w:rsidP="003B2F27">
      <w:pPr>
        <w:widowControl w:val="0"/>
        <w:spacing w:after="160" w:line="360" w:lineRule="auto"/>
        <w:jc w:val="right"/>
        <w:rPr>
          <w:rFonts w:ascii="GHEA Grapalat" w:hAnsi="GHEA Grapalat"/>
        </w:rPr>
      </w:pPr>
      <w:r w:rsidRPr="002C04C9">
        <w:rPr>
          <w:rFonts w:ascii="GHEA Grapalat" w:hAnsi="GHEA Grapalat"/>
        </w:rPr>
        <w:t>драмов РА</w:t>
      </w:r>
    </w:p>
    <w:tbl>
      <w:tblPr>
        <w:tblW w:w="114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1"/>
        <w:gridCol w:w="1518"/>
        <w:gridCol w:w="1259"/>
        <w:gridCol w:w="586"/>
        <w:gridCol w:w="586"/>
        <w:gridCol w:w="586"/>
        <w:gridCol w:w="586"/>
        <w:gridCol w:w="586"/>
        <w:gridCol w:w="586"/>
        <w:gridCol w:w="586"/>
        <w:gridCol w:w="586"/>
        <w:gridCol w:w="586"/>
        <w:gridCol w:w="586"/>
        <w:gridCol w:w="586"/>
        <w:gridCol w:w="586"/>
        <w:gridCol w:w="638"/>
      </w:tblGrid>
      <w:tr w:rsidR="003F1338" w:rsidRPr="007B29D3" w14:paraId="350805BD" w14:textId="77777777" w:rsidTr="002338FF">
        <w:trPr>
          <w:jc w:val="center"/>
        </w:trPr>
        <w:tc>
          <w:tcPr>
            <w:tcW w:w="11468" w:type="dxa"/>
            <w:gridSpan w:val="16"/>
            <w:vAlign w:val="center"/>
          </w:tcPr>
          <w:p w14:paraId="72BC1895" w14:textId="77777777" w:rsidR="003F1338" w:rsidRPr="007B29D3" w:rsidRDefault="003F1338" w:rsidP="002338FF">
            <w:pPr>
              <w:widowControl w:val="0"/>
              <w:spacing w:after="120"/>
              <w:jc w:val="center"/>
              <w:rPr>
                <w:rFonts w:ascii="Sylfaen" w:hAnsi="Sylfaen"/>
                <w:sz w:val="16"/>
                <w:szCs w:val="16"/>
              </w:rPr>
            </w:pPr>
            <w:r w:rsidRPr="007B29D3">
              <w:rPr>
                <w:rFonts w:ascii="Sylfaen" w:hAnsi="Sylfaen"/>
                <w:sz w:val="16"/>
                <w:szCs w:val="16"/>
              </w:rPr>
              <w:t>Услуги</w:t>
            </w:r>
          </w:p>
        </w:tc>
      </w:tr>
      <w:tr w:rsidR="003F1338" w:rsidRPr="007B29D3" w14:paraId="791DA34C" w14:textId="77777777" w:rsidTr="002338FF">
        <w:trPr>
          <w:jc w:val="center"/>
        </w:trPr>
        <w:tc>
          <w:tcPr>
            <w:tcW w:w="1021" w:type="dxa"/>
            <w:vMerge w:val="restart"/>
            <w:vAlign w:val="center"/>
          </w:tcPr>
          <w:p w14:paraId="0FD0F602" w14:textId="77777777" w:rsidR="003F1338" w:rsidRPr="007B29D3" w:rsidRDefault="003F1338" w:rsidP="002338FF">
            <w:pPr>
              <w:widowControl w:val="0"/>
              <w:spacing w:after="120"/>
              <w:jc w:val="center"/>
              <w:rPr>
                <w:rFonts w:ascii="Sylfaen" w:hAnsi="Sylfaen"/>
                <w:sz w:val="16"/>
              </w:rPr>
            </w:pPr>
            <w:r w:rsidRPr="007B29D3">
              <w:rPr>
                <w:rFonts w:ascii="Sylfaen" w:hAnsi="Sylfaen"/>
                <w:sz w:val="16"/>
              </w:rPr>
              <w:t>номер предусмот-ренного приглаше-нием лота</w:t>
            </w:r>
          </w:p>
        </w:tc>
        <w:tc>
          <w:tcPr>
            <w:tcW w:w="1518" w:type="dxa"/>
            <w:vMerge w:val="restart"/>
            <w:vAlign w:val="center"/>
          </w:tcPr>
          <w:p w14:paraId="5E7A761A" w14:textId="77777777" w:rsidR="003F1338" w:rsidRPr="007B29D3" w:rsidRDefault="003F1338" w:rsidP="002338FF">
            <w:pPr>
              <w:widowControl w:val="0"/>
              <w:spacing w:after="120"/>
              <w:jc w:val="center"/>
              <w:rPr>
                <w:rFonts w:ascii="Sylfaen" w:hAnsi="Sylfaen"/>
                <w:sz w:val="16"/>
              </w:rPr>
            </w:pPr>
            <w:r w:rsidRPr="007B29D3">
              <w:rPr>
                <w:rFonts w:ascii="Sylfaen" w:hAnsi="Sylfaen"/>
                <w:sz w:val="16"/>
              </w:rPr>
              <w:t>промежуточный код, предусмотренный планом закупок по классификации ЕЗК (CPV)</w:t>
            </w:r>
          </w:p>
        </w:tc>
        <w:tc>
          <w:tcPr>
            <w:tcW w:w="1259" w:type="dxa"/>
            <w:vMerge w:val="restart"/>
            <w:vAlign w:val="center"/>
          </w:tcPr>
          <w:p w14:paraId="1B11B94F" w14:textId="77777777" w:rsidR="003F1338" w:rsidRPr="007B29D3" w:rsidRDefault="003F1338" w:rsidP="002338FF">
            <w:pPr>
              <w:widowControl w:val="0"/>
              <w:spacing w:after="120"/>
              <w:jc w:val="center"/>
              <w:rPr>
                <w:rFonts w:ascii="Sylfaen" w:hAnsi="Sylfaen"/>
                <w:sz w:val="16"/>
              </w:rPr>
            </w:pPr>
            <w:r w:rsidRPr="007B29D3">
              <w:rPr>
                <w:rFonts w:ascii="Sylfaen" w:hAnsi="Sylfaen"/>
                <w:sz w:val="16"/>
              </w:rPr>
              <w:t>Наименование</w:t>
            </w:r>
          </w:p>
        </w:tc>
        <w:tc>
          <w:tcPr>
            <w:tcW w:w="7670" w:type="dxa"/>
            <w:gridSpan w:val="13"/>
            <w:vAlign w:val="center"/>
          </w:tcPr>
          <w:p w14:paraId="11FEDAD4" w14:textId="77777777" w:rsidR="003F1338" w:rsidRPr="007B29D3" w:rsidRDefault="003F1338" w:rsidP="002338FF">
            <w:pPr>
              <w:widowControl w:val="0"/>
              <w:spacing w:after="120"/>
              <w:jc w:val="center"/>
              <w:rPr>
                <w:rFonts w:ascii="Sylfaen" w:hAnsi="Sylfaen"/>
                <w:sz w:val="16"/>
                <w:szCs w:val="16"/>
              </w:rPr>
            </w:pPr>
            <w:r w:rsidRPr="007B29D3">
              <w:rPr>
                <w:rFonts w:ascii="Sylfaen" w:hAnsi="Sylfaen"/>
                <w:sz w:val="16"/>
                <w:szCs w:val="16"/>
              </w:rPr>
              <w:t xml:space="preserve">Оплату работы предусматривается произвести </w:t>
            </w:r>
            <w:r w:rsidRPr="00505D1E">
              <w:rPr>
                <w:rFonts w:ascii="Sylfaen" w:hAnsi="Sylfaen"/>
                <w:sz w:val="16"/>
                <w:szCs w:val="16"/>
              </w:rPr>
              <w:t>в 202</w:t>
            </w:r>
            <w:r w:rsidRPr="00D837A7">
              <w:rPr>
                <w:rFonts w:ascii="Sylfaen" w:hAnsi="Sylfaen"/>
                <w:sz w:val="16"/>
                <w:szCs w:val="16"/>
              </w:rPr>
              <w:t>5</w:t>
            </w:r>
            <w:r w:rsidRPr="00505D1E">
              <w:rPr>
                <w:rFonts w:ascii="Sylfaen" w:hAnsi="Sylfaen"/>
                <w:sz w:val="16"/>
                <w:szCs w:val="16"/>
              </w:rPr>
              <w:t>г.,</w:t>
            </w:r>
            <w:r w:rsidRPr="007B29D3">
              <w:rPr>
                <w:rFonts w:ascii="Sylfaen" w:hAnsi="Sylfaen"/>
                <w:sz w:val="16"/>
                <w:szCs w:val="16"/>
              </w:rPr>
              <w:t xml:space="preserve"> по месяцам, в том числе</w:t>
            </w:r>
          </w:p>
        </w:tc>
      </w:tr>
      <w:tr w:rsidR="003F1338" w:rsidRPr="007B29D3" w14:paraId="3EC2A766" w14:textId="77777777" w:rsidTr="002338FF">
        <w:trPr>
          <w:cantSplit/>
          <w:trHeight w:val="1259"/>
          <w:jc w:val="center"/>
        </w:trPr>
        <w:tc>
          <w:tcPr>
            <w:tcW w:w="1021" w:type="dxa"/>
            <w:vMerge/>
            <w:vAlign w:val="center"/>
          </w:tcPr>
          <w:p w14:paraId="010E81DD" w14:textId="77777777" w:rsidR="003F1338" w:rsidRPr="007B29D3" w:rsidRDefault="003F1338" w:rsidP="002338FF">
            <w:pPr>
              <w:widowControl w:val="0"/>
              <w:spacing w:after="120"/>
              <w:jc w:val="center"/>
              <w:rPr>
                <w:rFonts w:ascii="Sylfaen" w:hAnsi="Sylfaen"/>
                <w:sz w:val="16"/>
                <w:szCs w:val="16"/>
              </w:rPr>
            </w:pPr>
          </w:p>
        </w:tc>
        <w:tc>
          <w:tcPr>
            <w:tcW w:w="1518" w:type="dxa"/>
            <w:vMerge/>
            <w:vAlign w:val="center"/>
          </w:tcPr>
          <w:p w14:paraId="2498BA74" w14:textId="77777777" w:rsidR="003F1338" w:rsidRPr="007B29D3" w:rsidRDefault="003F1338" w:rsidP="002338FF">
            <w:pPr>
              <w:widowControl w:val="0"/>
              <w:spacing w:after="120"/>
              <w:jc w:val="center"/>
              <w:rPr>
                <w:rFonts w:ascii="Sylfaen" w:hAnsi="Sylfaen"/>
                <w:sz w:val="16"/>
                <w:szCs w:val="16"/>
              </w:rPr>
            </w:pPr>
          </w:p>
        </w:tc>
        <w:tc>
          <w:tcPr>
            <w:tcW w:w="1259" w:type="dxa"/>
            <w:vMerge/>
            <w:vAlign w:val="center"/>
          </w:tcPr>
          <w:p w14:paraId="1235AC57" w14:textId="77777777" w:rsidR="003F1338" w:rsidRPr="007B29D3" w:rsidRDefault="003F1338" w:rsidP="002338FF">
            <w:pPr>
              <w:widowControl w:val="0"/>
              <w:spacing w:after="120"/>
              <w:jc w:val="center"/>
              <w:rPr>
                <w:rFonts w:ascii="Sylfaen" w:hAnsi="Sylfaen"/>
                <w:sz w:val="16"/>
                <w:szCs w:val="16"/>
              </w:rPr>
            </w:pPr>
          </w:p>
        </w:tc>
        <w:tc>
          <w:tcPr>
            <w:tcW w:w="586" w:type="dxa"/>
            <w:textDirection w:val="btLr"/>
            <w:vAlign w:val="center"/>
          </w:tcPr>
          <w:p w14:paraId="30214D6D" w14:textId="77777777" w:rsidR="003F1338" w:rsidRPr="007B29D3" w:rsidRDefault="003F1338" w:rsidP="002338FF">
            <w:pPr>
              <w:widowControl w:val="0"/>
              <w:spacing w:after="120"/>
              <w:ind w:left="113" w:right="-7"/>
              <w:jc w:val="center"/>
              <w:rPr>
                <w:rFonts w:ascii="Sylfaen" w:hAnsi="Sylfaen"/>
                <w:sz w:val="16"/>
                <w:szCs w:val="16"/>
              </w:rPr>
            </w:pPr>
            <w:r w:rsidRPr="007B29D3">
              <w:rPr>
                <w:rFonts w:ascii="Sylfaen" w:hAnsi="Sylfaen"/>
                <w:sz w:val="16"/>
                <w:szCs w:val="16"/>
              </w:rPr>
              <w:t>январь</w:t>
            </w:r>
          </w:p>
        </w:tc>
        <w:tc>
          <w:tcPr>
            <w:tcW w:w="586" w:type="dxa"/>
            <w:textDirection w:val="btLr"/>
            <w:vAlign w:val="center"/>
          </w:tcPr>
          <w:p w14:paraId="08A41931" w14:textId="77777777" w:rsidR="003F1338" w:rsidRPr="00207406" w:rsidRDefault="003F1338" w:rsidP="002338FF">
            <w:pPr>
              <w:widowControl w:val="0"/>
              <w:spacing w:after="120"/>
              <w:ind w:left="113" w:right="-7"/>
              <w:jc w:val="center"/>
              <w:rPr>
                <w:rFonts w:ascii="Sylfaen" w:hAnsi="Sylfaen"/>
                <w:sz w:val="16"/>
                <w:szCs w:val="16"/>
              </w:rPr>
            </w:pPr>
            <w:r w:rsidRPr="007B29D3">
              <w:rPr>
                <w:rFonts w:ascii="Sylfaen" w:hAnsi="Sylfaen"/>
                <w:sz w:val="16"/>
                <w:szCs w:val="16"/>
              </w:rPr>
              <w:t>Февраль</w:t>
            </w:r>
          </w:p>
        </w:tc>
        <w:tc>
          <w:tcPr>
            <w:tcW w:w="586" w:type="dxa"/>
            <w:textDirection w:val="btLr"/>
            <w:vAlign w:val="center"/>
          </w:tcPr>
          <w:p w14:paraId="1A672CAE" w14:textId="77777777" w:rsidR="003F1338" w:rsidRPr="007B29D3" w:rsidRDefault="003F1338" w:rsidP="002338FF">
            <w:pPr>
              <w:widowControl w:val="0"/>
              <w:spacing w:after="120"/>
              <w:ind w:left="113" w:right="-7"/>
              <w:jc w:val="center"/>
              <w:rPr>
                <w:rFonts w:ascii="Sylfaen" w:hAnsi="Sylfaen"/>
                <w:sz w:val="16"/>
                <w:szCs w:val="16"/>
              </w:rPr>
            </w:pPr>
            <w:r w:rsidRPr="007B29D3">
              <w:rPr>
                <w:rFonts w:ascii="Sylfaen" w:hAnsi="Sylfaen"/>
                <w:sz w:val="16"/>
                <w:szCs w:val="16"/>
              </w:rPr>
              <w:t>март</w:t>
            </w:r>
          </w:p>
        </w:tc>
        <w:tc>
          <w:tcPr>
            <w:tcW w:w="586" w:type="dxa"/>
            <w:textDirection w:val="btLr"/>
            <w:vAlign w:val="center"/>
          </w:tcPr>
          <w:p w14:paraId="0329D011" w14:textId="77777777" w:rsidR="003F1338" w:rsidRPr="00207406" w:rsidRDefault="003F1338" w:rsidP="002338FF">
            <w:pPr>
              <w:widowControl w:val="0"/>
              <w:spacing w:after="120"/>
              <w:ind w:left="113" w:right="-7"/>
              <w:jc w:val="center"/>
              <w:rPr>
                <w:rFonts w:ascii="Sylfaen" w:hAnsi="Sylfaen"/>
                <w:sz w:val="16"/>
                <w:szCs w:val="16"/>
              </w:rPr>
            </w:pPr>
            <w:r w:rsidRPr="007B29D3">
              <w:rPr>
                <w:rFonts w:ascii="Sylfaen" w:hAnsi="Sylfaen"/>
                <w:sz w:val="16"/>
                <w:szCs w:val="16"/>
              </w:rPr>
              <w:t>апрель</w:t>
            </w:r>
          </w:p>
        </w:tc>
        <w:tc>
          <w:tcPr>
            <w:tcW w:w="586" w:type="dxa"/>
            <w:textDirection w:val="btLr"/>
            <w:vAlign w:val="center"/>
          </w:tcPr>
          <w:p w14:paraId="761FC486" w14:textId="77777777" w:rsidR="003F1338" w:rsidRPr="007B29D3" w:rsidRDefault="003F1338" w:rsidP="002338FF">
            <w:pPr>
              <w:widowControl w:val="0"/>
              <w:spacing w:after="120"/>
              <w:ind w:left="113" w:right="-7"/>
              <w:jc w:val="center"/>
              <w:rPr>
                <w:rFonts w:ascii="Sylfaen" w:hAnsi="Sylfaen"/>
                <w:sz w:val="16"/>
                <w:szCs w:val="16"/>
              </w:rPr>
            </w:pPr>
            <w:r w:rsidRPr="007B29D3">
              <w:rPr>
                <w:rFonts w:ascii="Sylfaen" w:hAnsi="Sylfaen"/>
                <w:sz w:val="16"/>
                <w:szCs w:val="16"/>
              </w:rPr>
              <w:t>май</w:t>
            </w:r>
          </w:p>
        </w:tc>
        <w:tc>
          <w:tcPr>
            <w:tcW w:w="586" w:type="dxa"/>
            <w:textDirection w:val="btLr"/>
            <w:vAlign w:val="center"/>
          </w:tcPr>
          <w:p w14:paraId="3BC32E8C" w14:textId="77777777" w:rsidR="003F1338" w:rsidRPr="007B29D3" w:rsidRDefault="003F1338" w:rsidP="002338FF">
            <w:pPr>
              <w:widowControl w:val="0"/>
              <w:spacing w:after="120"/>
              <w:ind w:left="113" w:right="-7"/>
              <w:jc w:val="center"/>
              <w:rPr>
                <w:rFonts w:ascii="Sylfaen" w:hAnsi="Sylfaen"/>
                <w:sz w:val="16"/>
                <w:szCs w:val="16"/>
              </w:rPr>
            </w:pPr>
            <w:r w:rsidRPr="007B29D3">
              <w:rPr>
                <w:rFonts w:ascii="Sylfaen" w:hAnsi="Sylfaen"/>
                <w:sz w:val="16"/>
                <w:szCs w:val="16"/>
              </w:rPr>
              <w:t>июнь</w:t>
            </w:r>
          </w:p>
        </w:tc>
        <w:tc>
          <w:tcPr>
            <w:tcW w:w="586" w:type="dxa"/>
            <w:textDirection w:val="btLr"/>
            <w:vAlign w:val="center"/>
          </w:tcPr>
          <w:p w14:paraId="49DD8C59" w14:textId="77777777" w:rsidR="003F1338" w:rsidRPr="007B29D3" w:rsidRDefault="003F1338" w:rsidP="002338FF">
            <w:pPr>
              <w:widowControl w:val="0"/>
              <w:spacing w:after="120"/>
              <w:ind w:left="113" w:right="-7"/>
              <w:jc w:val="center"/>
              <w:rPr>
                <w:rFonts w:ascii="Sylfaen" w:hAnsi="Sylfaen"/>
                <w:sz w:val="16"/>
                <w:szCs w:val="16"/>
              </w:rPr>
            </w:pPr>
            <w:r w:rsidRPr="007B29D3">
              <w:rPr>
                <w:rFonts w:ascii="Sylfaen" w:hAnsi="Sylfaen"/>
                <w:sz w:val="16"/>
                <w:szCs w:val="16"/>
              </w:rPr>
              <w:t>июль</w:t>
            </w:r>
          </w:p>
        </w:tc>
        <w:tc>
          <w:tcPr>
            <w:tcW w:w="586" w:type="dxa"/>
            <w:textDirection w:val="btLr"/>
            <w:vAlign w:val="center"/>
          </w:tcPr>
          <w:p w14:paraId="535E03DA" w14:textId="77777777" w:rsidR="003F1338" w:rsidRPr="007B29D3" w:rsidRDefault="003F1338" w:rsidP="002338FF">
            <w:pPr>
              <w:widowControl w:val="0"/>
              <w:spacing w:after="120"/>
              <w:ind w:left="113" w:right="-7"/>
              <w:jc w:val="center"/>
              <w:rPr>
                <w:rFonts w:ascii="Sylfaen" w:hAnsi="Sylfaen"/>
                <w:sz w:val="16"/>
                <w:szCs w:val="16"/>
              </w:rPr>
            </w:pPr>
            <w:r w:rsidRPr="007B29D3">
              <w:rPr>
                <w:rFonts w:ascii="Sylfaen" w:hAnsi="Sylfaen"/>
                <w:sz w:val="16"/>
                <w:szCs w:val="16"/>
              </w:rPr>
              <w:t>август</w:t>
            </w:r>
          </w:p>
        </w:tc>
        <w:tc>
          <w:tcPr>
            <w:tcW w:w="586" w:type="dxa"/>
            <w:textDirection w:val="btLr"/>
            <w:vAlign w:val="center"/>
          </w:tcPr>
          <w:p w14:paraId="58C6B403" w14:textId="77777777" w:rsidR="003F1338" w:rsidRPr="007B29D3" w:rsidRDefault="003F1338" w:rsidP="002338FF">
            <w:pPr>
              <w:widowControl w:val="0"/>
              <w:spacing w:after="120"/>
              <w:ind w:left="113" w:right="-7"/>
              <w:jc w:val="center"/>
              <w:rPr>
                <w:rFonts w:ascii="Sylfaen" w:hAnsi="Sylfaen"/>
                <w:sz w:val="16"/>
                <w:szCs w:val="16"/>
              </w:rPr>
            </w:pPr>
            <w:r w:rsidRPr="007B29D3">
              <w:rPr>
                <w:rFonts w:ascii="Sylfaen" w:hAnsi="Sylfaen"/>
                <w:sz w:val="16"/>
                <w:szCs w:val="16"/>
              </w:rPr>
              <w:t>сентябрь</w:t>
            </w:r>
          </w:p>
        </w:tc>
        <w:tc>
          <w:tcPr>
            <w:tcW w:w="586" w:type="dxa"/>
            <w:textDirection w:val="btLr"/>
            <w:vAlign w:val="center"/>
          </w:tcPr>
          <w:p w14:paraId="59F4AD8E" w14:textId="77777777" w:rsidR="003F1338" w:rsidRPr="007B29D3" w:rsidRDefault="003F1338" w:rsidP="002338FF">
            <w:pPr>
              <w:widowControl w:val="0"/>
              <w:spacing w:after="120"/>
              <w:ind w:left="113" w:right="-7"/>
              <w:jc w:val="center"/>
              <w:rPr>
                <w:rFonts w:ascii="Sylfaen" w:hAnsi="Sylfaen"/>
                <w:sz w:val="16"/>
                <w:szCs w:val="16"/>
              </w:rPr>
            </w:pPr>
            <w:r w:rsidRPr="007B29D3">
              <w:rPr>
                <w:rFonts w:ascii="Sylfaen" w:hAnsi="Sylfaen"/>
                <w:sz w:val="16"/>
                <w:szCs w:val="16"/>
              </w:rPr>
              <w:t>октябрь</w:t>
            </w:r>
          </w:p>
        </w:tc>
        <w:tc>
          <w:tcPr>
            <w:tcW w:w="586" w:type="dxa"/>
            <w:textDirection w:val="btLr"/>
            <w:vAlign w:val="center"/>
          </w:tcPr>
          <w:p w14:paraId="1AB311F4" w14:textId="77777777" w:rsidR="003F1338" w:rsidRPr="007B29D3" w:rsidRDefault="003F1338" w:rsidP="002338FF">
            <w:pPr>
              <w:widowControl w:val="0"/>
              <w:spacing w:after="120"/>
              <w:ind w:left="113" w:right="-7"/>
              <w:jc w:val="center"/>
              <w:rPr>
                <w:rFonts w:ascii="Sylfaen" w:hAnsi="Sylfaen"/>
                <w:sz w:val="16"/>
                <w:szCs w:val="16"/>
              </w:rPr>
            </w:pPr>
            <w:r w:rsidRPr="007B29D3">
              <w:rPr>
                <w:rFonts w:ascii="Sylfaen" w:hAnsi="Sylfaen"/>
                <w:sz w:val="16"/>
                <w:szCs w:val="16"/>
              </w:rPr>
              <w:t>ноябрь</w:t>
            </w:r>
          </w:p>
        </w:tc>
        <w:tc>
          <w:tcPr>
            <w:tcW w:w="586" w:type="dxa"/>
            <w:textDirection w:val="btLr"/>
            <w:vAlign w:val="center"/>
          </w:tcPr>
          <w:p w14:paraId="62C490A9" w14:textId="77777777" w:rsidR="003F1338" w:rsidRPr="007B29D3" w:rsidRDefault="003F1338" w:rsidP="002338FF">
            <w:pPr>
              <w:widowControl w:val="0"/>
              <w:spacing w:after="120"/>
              <w:ind w:left="113" w:right="-7"/>
              <w:jc w:val="center"/>
              <w:rPr>
                <w:rFonts w:ascii="Sylfaen" w:hAnsi="Sylfaen"/>
                <w:sz w:val="16"/>
                <w:szCs w:val="16"/>
              </w:rPr>
            </w:pPr>
            <w:r w:rsidRPr="007B29D3">
              <w:rPr>
                <w:rFonts w:ascii="Sylfaen" w:hAnsi="Sylfaen"/>
                <w:sz w:val="16"/>
                <w:szCs w:val="16"/>
              </w:rPr>
              <w:t>декабрь</w:t>
            </w:r>
          </w:p>
        </w:tc>
        <w:tc>
          <w:tcPr>
            <w:tcW w:w="638" w:type="dxa"/>
            <w:vAlign w:val="center"/>
          </w:tcPr>
          <w:p w14:paraId="29EE8720" w14:textId="77777777" w:rsidR="003F1338" w:rsidRPr="007B29D3" w:rsidRDefault="003F1338" w:rsidP="002338FF">
            <w:pPr>
              <w:widowControl w:val="0"/>
              <w:spacing w:after="120"/>
              <w:ind w:right="-1"/>
              <w:jc w:val="center"/>
              <w:rPr>
                <w:rFonts w:ascii="Sylfaen" w:hAnsi="Sylfaen"/>
                <w:sz w:val="16"/>
                <w:szCs w:val="16"/>
              </w:rPr>
            </w:pPr>
            <w:r w:rsidRPr="007B29D3">
              <w:rPr>
                <w:rFonts w:ascii="Sylfaen" w:hAnsi="Sylfaen"/>
                <w:sz w:val="16"/>
                <w:szCs w:val="16"/>
              </w:rPr>
              <w:t>Всего</w:t>
            </w:r>
          </w:p>
        </w:tc>
      </w:tr>
      <w:tr w:rsidR="003F1338" w:rsidRPr="007B29D3" w14:paraId="5E0FB5A9" w14:textId="77777777" w:rsidTr="003F1338">
        <w:trPr>
          <w:cantSplit/>
          <w:trHeight w:val="1134"/>
          <w:jc w:val="center"/>
        </w:trPr>
        <w:tc>
          <w:tcPr>
            <w:tcW w:w="1021" w:type="dxa"/>
            <w:vAlign w:val="center"/>
          </w:tcPr>
          <w:p w14:paraId="4C9CC68D" w14:textId="77777777" w:rsidR="003F1338" w:rsidRPr="007B29D3" w:rsidRDefault="003F1338" w:rsidP="003F1338">
            <w:pPr>
              <w:widowControl w:val="0"/>
              <w:jc w:val="center"/>
              <w:rPr>
                <w:rFonts w:ascii="Sylfaen" w:hAnsi="Sylfaen"/>
                <w:sz w:val="16"/>
                <w:szCs w:val="16"/>
              </w:rPr>
            </w:pPr>
            <w:r w:rsidRPr="007B29D3">
              <w:rPr>
                <w:rFonts w:ascii="Sylfaen" w:hAnsi="Sylfaen"/>
                <w:sz w:val="16"/>
                <w:szCs w:val="16"/>
              </w:rPr>
              <w:t>1</w:t>
            </w:r>
          </w:p>
        </w:tc>
        <w:tc>
          <w:tcPr>
            <w:tcW w:w="1518" w:type="dxa"/>
            <w:vAlign w:val="center"/>
          </w:tcPr>
          <w:p w14:paraId="3579E88A" w14:textId="77777777" w:rsidR="003F1338" w:rsidRPr="00D74950" w:rsidRDefault="003F1338" w:rsidP="003F1338">
            <w:pPr>
              <w:jc w:val="center"/>
              <w:rPr>
                <w:rFonts w:ascii="Sylfaen" w:hAnsi="Sylfaen" w:cs="Calibri"/>
                <w:sz w:val="20"/>
                <w:lang w:val="en-GB"/>
              </w:rPr>
            </w:pPr>
            <w:r w:rsidRPr="00505D1E">
              <w:rPr>
                <w:rFonts w:ascii="Sylfaen" w:hAnsi="Sylfaen"/>
                <w:sz w:val="18"/>
                <w:szCs w:val="20"/>
              </w:rPr>
              <w:t>71241200</w:t>
            </w:r>
            <w:r>
              <w:rPr>
                <w:rFonts w:ascii="Sylfaen" w:hAnsi="Sylfaen"/>
                <w:sz w:val="18"/>
                <w:szCs w:val="20"/>
                <w:lang w:val="en-GB"/>
              </w:rPr>
              <w:t>/01</w:t>
            </w:r>
          </w:p>
        </w:tc>
        <w:tc>
          <w:tcPr>
            <w:tcW w:w="1259" w:type="dxa"/>
            <w:vAlign w:val="center"/>
          </w:tcPr>
          <w:p w14:paraId="20DABD64" w14:textId="77777777" w:rsidR="003F1338" w:rsidRPr="007B29D3" w:rsidRDefault="003F1338" w:rsidP="003F1338">
            <w:pPr>
              <w:tabs>
                <w:tab w:val="left" w:pos="7695"/>
              </w:tabs>
              <w:jc w:val="center"/>
              <w:rPr>
                <w:rFonts w:ascii="Sylfaen" w:hAnsi="Sylfaen"/>
                <w:sz w:val="18"/>
                <w:szCs w:val="18"/>
              </w:rPr>
            </w:pPr>
            <w:r w:rsidRPr="007B29D3">
              <w:rPr>
                <w:rFonts w:ascii="Sylfaen" w:hAnsi="Sylfaen"/>
                <w:sz w:val="18"/>
                <w:szCs w:val="18"/>
                <w:lang w:val="af-ZA"/>
              </w:rPr>
              <w:t>Подготовка проектов, оценка затрат</w:t>
            </w:r>
          </w:p>
        </w:tc>
        <w:tc>
          <w:tcPr>
            <w:tcW w:w="586" w:type="dxa"/>
            <w:textDirection w:val="btLr"/>
            <w:vAlign w:val="center"/>
          </w:tcPr>
          <w:p w14:paraId="02A07535" w14:textId="77777777" w:rsidR="003F1338" w:rsidRPr="007B29D3" w:rsidRDefault="003F1338" w:rsidP="003F1338">
            <w:pPr>
              <w:ind w:left="113" w:right="113"/>
              <w:jc w:val="center"/>
              <w:rPr>
                <w:rFonts w:ascii="Sylfaen" w:hAnsi="Sylfaen"/>
                <w:sz w:val="18"/>
              </w:rPr>
            </w:pPr>
            <w:r>
              <w:rPr>
                <w:rFonts w:ascii="Sylfaen" w:hAnsi="Sylfaen"/>
                <w:sz w:val="18"/>
              </w:rPr>
              <w:t>…</w:t>
            </w:r>
            <w:r w:rsidRPr="007B29D3">
              <w:rPr>
                <w:rFonts w:ascii="Sylfaen" w:hAnsi="Sylfaen"/>
                <w:sz w:val="18"/>
                <w:lang w:val="pt-BR"/>
              </w:rPr>
              <w:t>%</w:t>
            </w:r>
          </w:p>
        </w:tc>
        <w:tc>
          <w:tcPr>
            <w:tcW w:w="586" w:type="dxa"/>
            <w:textDirection w:val="btLr"/>
          </w:tcPr>
          <w:p w14:paraId="60BD177E" w14:textId="77777777" w:rsidR="003F1338" w:rsidRDefault="003F1338" w:rsidP="003F1338">
            <w:pPr>
              <w:ind w:left="113" w:right="113"/>
              <w:jc w:val="center"/>
            </w:pPr>
            <w:r>
              <w:rPr>
                <w:rFonts w:ascii="Sylfaen" w:hAnsi="Sylfaen"/>
                <w:sz w:val="18"/>
              </w:rPr>
              <w:t>…</w:t>
            </w:r>
            <w:r w:rsidRPr="007B29D3">
              <w:rPr>
                <w:rFonts w:ascii="Sylfaen" w:hAnsi="Sylfaen"/>
                <w:sz w:val="18"/>
                <w:lang w:val="pt-BR"/>
              </w:rPr>
              <w:t>%</w:t>
            </w:r>
          </w:p>
        </w:tc>
        <w:tc>
          <w:tcPr>
            <w:tcW w:w="586" w:type="dxa"/>
            <w:textDirection w:val="btLr"/>
          </w:tcPr>
          <w:p w14:paraId="513B212E" w14:textId="77777777" w:rsidR="003F1338" w:rsidRDefault="003F1338" w:rsidP="003F1338">
            <w:pPr>
              <w:ind w:left="113" w:right="113"/>
              <w:jc w:val="center"/>
            </w:pPr>
            <w:r>
              <w:rPr>
                <w:rFonts w:ascii="Sylfaen" w:hAnsi="Sylfaen"/>
                <w:sz w:val="18"/>
              </w:rPr>
              <w:t>…</w:t>
            </w:r>
            <w:r w:rsidRPr="007B29D3">
              <w:rPr>
                <w:rFonts w:ascii="Sylfaen" w:hAnsi="Sylfaen"/>
                <w:sz w:val="18"/>
                <w:lang w:val="pt-BR"/>
              </w:rPr>
              <w:t>%</w:t>
            </w:r>
          </w:p>
        </w:tc>
        <w:tc>
          <w:tcPr>
            <w:tcW w:w="586" w:type="dxa"/>
            <w:textDirection w:val="btLr"/>
          </w:tcPr>
          <w:p w14:paraId="6474BB79" w14:textId="77777777" w:rsidR="003F1338" w:rsidRDefault="003F1338" w:rsidP="003F1338">
            <w:pPr>
              <w:ind w:left="113" w:right="113"/>
              <w:jc w:val="center"/>
            </w:pPr>
            <w:r w:rsidRPr="00165F0A">
              <w:rPr>
                <w:rFonts w:ascii="Sylfaen" w:hAnsi="Sylfaen"/>
                <w:sz w:val="18"/>
              </w:rPr>
              <w:t>…</w:t>
            </w:r>
            <w:r w:rsidRPr="00165F0A">
              <w:rPr>
                <w:rFonts w:ascii="Sylfaen" w:hAnsi="Sylfaen"/>
                <w:sz w:val="18"/>
                <w:lang w:val="pt-BR"/>
              </w:rPr>
              <w:t>%</w:t>
            </w:r>
          </w:p>
        </w:tc>
        <w:tc>
          <w:tcPr>
            <w:tcW w:w="586" w:type="dxa"/>
            <w:textDirection w:val="btLr"/>
          </w:tcPr>
          <w:p w14:paraId="6D490205" w14:textId="77777777" w:rsidR="003F1338" w:rsidRDefault="003F1338" w:rsidP="003F1338">
            <w:pPr>
              <w:ind w:left="113" w:right="113"/>
              <w:jc w:val="center"/>
            </w:pPr>
            <w:r w:rsidRPr="00165F0A">
              <w:rPr>
                <w:rFonts w:ascii="Sylfaen" w:hAnsi="Sylfaen"/>
                <w:sz w:val="18"/>
              </w:rPr>
              <w:t>…</w:t>
            </w:r>
            <w:r w:rsidRPr="00165F0A">
              <w:rPr>
                <w:rFonts w:ascii="Sylfaen" w:hAnsi="Sylfaen"/>
                <w:sz w:val="18"/>
                <w:lang w:val="pt-BR"/>
              </w:rPr>
              <w:t>%</w:t>
            </w:r>
          </w:p>
        </w:tc>
        <w:tc>
          <w:tcPr>
            <w:tcW w:w="586" w:type="dxa"/>
            <w:textDirection w:val="btLr"/>
          </w:tcPr>
          <w:p w14:paraId="24DF7DB1" w14:textId="77777777" w:rsidR="003F1338" w:rsidRDefault="003F1338" w:rsidP="003F1338">
            <w:pPr>
              <w:ind w:left="113" w:right="113"/>
              <w:jc w:val="center"/>
            </w:pPr>
            <w:r w:rsidRPr="00165F0A">
              <w:rPr>
                <w:rFonts w:ascii="Sylfaen" w:hAnsi="Sylfaen"/>
                <w:sz w:val="18"/>
              </w:rPr>
              <w:t>…</w:t>
            </w:r>
            <w:r w:rsidRPr="00165F0A">
              <w:rPr>
                <w:rFonts w:ascii="Sylfaen" w:hAnsi="Sylfaen"/>
                <w:sz w:val="18"/>
                <w:lang w:val="pt-BR"/>
              </w:rPr>
              <w:t>%</w:t>
            </w:r>
          </w:p>
        </w:tc>
        <w:tc>
          <w:tcPr>
            <w:tcW w:w="586" w:type="dxa"/>
            <w:textDirection w:val="btLr"/>
          </w:tcPr>
          <w:p w14:paraId="2CE5BD27" w14:textId="77777777" w:rsidR="003F1338" w:rsidRDefault="003F1338" w:rsidP="003F1338">
            <w:pPr>
              <w:ind w:left="113" w:right="113"/>
              <w:jc w:val="center"/>
            </w:pPr>
            <w:r w:rsidRPr="00165F0A">
              <w:rPr>
                <w:rFonts w:ascii="Sylfaen" w:hAnsi="Sylfaen"/>
                <w:sz w:val="18"/>
              </w:rPr>
              <w:t>…</w:t>
            </w:r>
            <w:r w:rsidRPr="00165F0A">
              <w:rPr>
                <w:rFonts w:ascii="Sylfaen" w:hAnsi="Sylfaen"/>
                <w:sz w:val="18"/>
                <w:lang w:val="pt-BR"/>
              </w:rPr>
              <w:t>%</w:t>
            </w:r>
          </w:p>
        </w:tc>
        <w:tc>
          <w:tcPr>
            <w:tcW w:w="586" w:type="dxa"/>
            <w:textDirection w:val="tbRl"/>
          </w:tcPr>
          <w:p w14:paraId="04965072" w14:textId="4FFFC6B0" w:rsidR="003F1338" w:rsidRPr="007B29D3" w:rsidRDefault="003F1338" w:rsidP="003F1338">
            <w:pPr>
              <w:ind w:left="113" w:right="113"/>
              <w:jc w:val="center"/>
              <w:rPr>
                <w:rFonts w:ascii="Sylfaen" w:hAnsi="Sylfaen"/>
                <w:sz w:val="18"/>
              </w:rPr>
            </w:pPr>
            <w:r w:rsidRPr="007C35C8">
              <w:rPr>
                <w:rFonts w:ascii="Sylfaen" w:hAnsi="Sylfaen"/>
                <w:sz w:val="18"/>
              </w:rPr>
              <w:t>…</w:t>
            </w:r>
            <w:r w:rsidRPr="007C35C8">
              <w:rPr>
                <w:rFonts w:ascii="Sylfaen" w:hAnsi="Sylfaen"/>
                <w:sz w:val="18"/>
                <w:lang w:val="pt-BR"/>
              </w:rPr>
              <w:t>%</w:t>
            </w:r>
          </w:p>
        </w:tc>
        <w:tc>
          <w:tcPr>
            <w:tcW w:w="586" w:type="dxa"/>
            <w:textDirection w:val="tbRl"/>
          </w:tcPr>
          <w:p w14:paraId="1598DFA3" w14:textId="2C05D644" w:rsidR="003F1338" w:rsidRPr="007B29D3" w:rsidRDefault="003F1338" w:rsidP="003F1338">
            <w:pPr>
              <w:ind w:left="113" w:right="113"/>
              <w:jc w:val="center"/>
              <w:rPr>
                <w:rFonts w:ascii="Sylfaen" w:hAnsi="Sylfaen"/>
                <w:sz w:val="18"/>
              </w:rPr>
            </w:pPr>
            <w:r w:rsidRPr="007C35C8">
              <w:rPr>
                <w:rFonts w:ascii="Sylfaen" w:hAnsi="Sylfaen"/>
                <w:sz w:val="18"/>
              </w:rPr>
              <w:t>…</w:t>
            </w:r>
            <w:r w:rsidRPr="007C35C8">
              <w:rPr>
                <w:rFonts w:ascii="Sylfaen" w:hAnsi="Sylfaen"/>
                <w:sz w:val="18"/>
                <w:lang w:val="pt-BR"/>
              </w:rPr>
              <w:t>%</w:t>
            </w:r>
          </w:p>
        </w:tc>
        <w:tc>
          <w:tcPr>
            <w:tcW w:w="586" w:type="dxa"/>
            <w:textDirection w:val="btLr"/>
            <w:vAlign w:val="center"/>
          </w:tcPr>
          <w:p w14:paraId="24C828DD" w14:textId="77777777" w:rsidR="003F1338" w:rsidRPr="007B29D3" w:rsidRDefault="003F1338" w:rsidP="003F1338">
            <w:pPr>
              <w:ind w:left="113" w:right="113"/>
              <w:jc w:val="center"/>
              <w:rPr>
                <w:rFonts w:ascii="Sylfaen" w:hAnsi="Sylfaen"/>
                <w:sz w:val="18"/>
              </w:rPr>
            </w:pPr>
            <w:r w:rsidRPr="007B29D3">
              <w:rPr>
                <w:rFonts w:ascii="Sylfaen" w:hAnsi="Sylfaen"/>
                <w:sz w:val="18"/>
                <w:lang w:val="hy-AM"/>
              </w:rPr>
              <w:t>100</w:t>
            </w:r>
            <w:r w:rsidRPr="007B29D3">
              <w:rPr>
                <w:rFonts w:ascii="Sylfaen" w:hAnsi="Sylfaen"/>
                <w:sz w:val="18"/>
                <w:lang w:val="pt-BR"/>
              </w:rPr>
              <w:t>%</w:t>
            </w:r>
          </w:p>
        </w:tc>
        <w:tc>
          <w:tcPr>
            <w:tcW w:w="586" w:type="dxa"/>
            <w:textDirection w:val="btLr"/>
            <w:vAlign w:val="center"/>
          </w:tcPr>
          <w:p w14:paraId="2DD4660D" w14:textId="77777777" w:rsidR="003F1338" w:rsidRPr="007B29D3" w:rsidRDefault="003F1338" w:rsidP="003F1338">
            <w:pPr>
              <w:ind w:left="113" w:right="113"/>
              <w:jc w:val="center"/>
              <w:rPr>
                <w:rFonts w:ascii="Sylfaen" w:hAnsi="Sylfaen"/>
                <w:sz w:val="18"/>
              </w:rPr>
            </w:pPr>
            <w:r w:rsidRPr="007B29D3">
              <w:rPr>
                <w:rFonts w:ascii="Sylfaen" w:hAnsi="Sylfaen"/>
                <w:sz w:val="18"/>
                <w:lang w:val="hy-AM"/>
              </w:rPr>
              <w:t>100</w:t>
            </w:r>
            <w:r w:rsidRPr="007B29D3">
              <w:rPr>
                <w:rFonts w:ascii="Sylfaen" w:hAnsi="Sylfaen"/>
                <w:sz w:val="18"/>
                <w:lang w:val="pt-BR"/>
              </w:rPr>
              <w:t>%</w:t>
            </w:r>
          </w:p>
        </w:tc>
        <w:tc>
          <w:tcPr>
            <w:tcW w:w="586" w:type="dxa"/>
            <w:textDirection w:val="btLr"/>
            <w:vAlign w:val="center"/>
          </w:tcPr>
          <w:p w14:paraId="485BCA4D" w14:textId="77777777" w:rsidR="003F1338" w:rsidRPr="007B29D3" w:rsidRDefault="003F1338" w:rsidP="003F1338">
            <w:pPr>
              <w:ind w:left="113" w:right="113"/>
              <w:jc w:val="center"/>
              <w:rPr>
                <w:rFonts w:ascii="Sylfaen" w:hAnsi="Sylfaen"/>
                <w:sz w:val="18"/>
              </w:rPr>
            </w:pPr>
            <w:r w:rsidRPr="007B29D3">
              <w:rPr>
                <w:rFonts w:ascii="Sylfaen" w:hAnsi="Sylfaen"/>
                <w:sz w:val="18"/>
                <w:lang w:val="hy-AM"/>
              </w:rPr>
              <w:t>100</w:t>
            </w:r>
            <w:r w:rsidRPr="007B29D3">
              <w:rPr>
                <w:rFonts w:ascii="Sylfaen" w:hAnsi="Sylfaen"/>
                <w:sz w:val="18"/>
                <w:lang w:val="pt-BR"/>
              </w:rPr>
              <w:t>%</w:t>
            </w:r>
          </w:p>
        </w:tc>
        <w:tc>
          <w:tcPr>
            <w:tcW w:w="638" w:type="dxa"/>
            <w:vAlign w:val="center"/>
          </w:tcPr>
          <w:p w14:paraId="046CD40D" w14:textId="77777777" w:rsidR="003F1338" w:rsidRPr="007B29D3" w:rsidRDefault="003F1338" w:rsidP="003F1338">
            <w:pPr>
              <w:widowControl w:val="0"/>
              <w:spacing w:after="120"/>
              <w:jc w:val="center"/>
              <w:rPr>
                <w:rFonts w:ascii="Sylfaen" w:hAnsi="Sylfaen"/>
                <w:b/>
                <w:sz w:val="16"/>
                <w:szCs w:val="16"/>
              </w:rPr>
            </w:pPr>
            <w:r w:rsidRPr="007B29D3">
              <w:rPr>
                <w:rFonts w:ascii="Sylfaen" w:hAnsi="Sylfaen"/>
                <w:sz w:val="18"/>
                <w:lang w:val="hy-AM"/>
              </w:rPr>
              <w:t>100</w:t>
            </w:r>
            <w:r w:rsidRPr="007B29D3">
              <w:rPr>
                <w:rFonts w:ascii="Sylfaen" w:hAnsi="Sylfaen"/>
                <w:sz w:val="18"/>
                <w:lang w:val="pt-BR"/>
              </w:rPr>
              <w:t>%</w:t>
            </w:r>
          </w:p>
        </w:tc>
      </w:tr>
    </w:tbl>
    <w:p w14:paraId="4CDD5EA3" w14:textId="77777777" w:rsidR="003B2F27" w:rsidRPr="002C04C9" w:rsidRDefault="003B2F27" w:rsidP="003B2F27">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2C04C9" w14:paraId="29C4DE43" w14:textId="77777777" w:rsidTr="005B7138">
        <w:trPr>
          <w:jc w:val="center"/>
        </w:trPr>
        <w:tc>
          <w:tcPr>
            <w:tcW w:w="4536" w:type="dxa"/>
          </w:tcPr>
          <w:p w14:paraId="63847CA3" w14:textId="77777777" w:rsidR="003B2F27" w:rsidRPr="002C04C9" w:rsidRDefault="003B2F27" w:rsidP="005B7138">
            <w:pPr>
              <w:widowControl w:val="0"/>
              <w:spacing w:after="160" w:line="360" w:lineRule="auto"/>
              <w:jc w:val="center"/>
              <w:rPr>
                <w:rFonts w:ascii="GHEA Grapalat" w:hAnsi="GHEA Grapalat" w:cs="Sylfaen"/>
                <w:b/>
                <w:bCs/>
              </w:rPr>
            </w:pPr>
            <w:r w:rsidRPr="002C04C9">
              <w:rPr>
                <w:rFonts w:ascii="GHEA Grapalat" w:hAnsi="GHEA Grapalat"/>
                <w:b/>
              </w:rPr>
              <w:t>ЗАКАЗЧИК</w:t>
            </w:r>
          </w:p>
          <w:p w14:paraId="6CAE68DB" w14:textId="77777777" w:rsidR="003B2F27" w:rsidRPr="002C04C9" w:rsidRDefault="003B2F27" w:rsidP="005B7138">
            <w:pPr>
              <w:widowControl w:val="0"/>
              <w:jc w:val="center"/>
              <w:rPr>
                <w:rFonts w:ascii="GHEA Grapalat" w:hAnsi="GHEA Grapalat"/>
              </w:rPr>
            </w:pPr>
            <w:r w:rsidRPr="002C04C9">
              <w:rPr>
                <w:rFonts w:ascii="GHEA Grapalat" w:hAnsi="GHEA Grapalat"/>
              </w:rPr>
              <w:t>_________________________</w:t>
            </w:r>
          </w:p>
          <w:p w14:paraId="79F98C1F" w14:textId="77777777" w:rsidR="003B2F27" w:rsidRPr="002C04C9" w:rsidRDefault="003B2F27" w:rsidP="005B7138">
            <w:pPr>
              <w:widowControl w:val="0"/>
              <w:spacing w:after="160" w:line="360" w:lineRule="auto"/>
              <w:jc w:val="center"/>
              <w:rPr>
                <w:rFonts w:ascii="GHEA Grapalat" w:hAnsi="GHEA Grapalat"/>
                <w:vertAlign w:val="superscript"/>
              </w:rPr>
            </w:pPr>
            <w:r w:rsidRPr="002C04C9">
              <w:rPr>
                <w:rFonts w:ascii="GHEA Grapalat" w:hAnsi="GHEA Grapalat"/>
                <w:vertAlign w:val="superscript"/>
              </w:rPr>
              <w:t>/подпись/</w:t>
            </w:r>
          </w:p>
          <w:p w14:paraId="7581771F" w14:textId="77777777" w:rsidR="003B2F27" w:rsidRPr="002C04C9" w:rsidRDefault="003B2F27" w:rsidP="005B7138">
            <w:pPr>
              <w:widowControl w:val="0"/>
              <w:spacing w:after="160" w:line="360" w:lineRule="auto"/>
              <w:jc w:val="center"/>
              <w:rPr>
                <w:rFonts w:ascii="GHEA Grapalat" w:hAnsi="GHEA Grapalat"/>
              </w:rPr>
            </w:pPr>
            <w:r w:rsidRPr="002C04C9">
              <w:rPr>
                <w:rFonts w:ascii="GHEA Grapalat" w:hAnsi="GHEA Grapalat"/>
              </w:rPr>
              <w:t>М. П.</w:t>
            </w:r>
          </w:p>
        </w:tc>
        <w:tc>
          <w:tcPr>
            <w:tcW w:w="760" w:type="dxa"/>
          </w:tcPr>
          <w:p w14:paraId="02C3D5D4" w14:textId="77777777" w:rsidR="003B2F27" w:rsidRPr="002C04C9" w:rsidRDefault="003B2F27" w:rsidP="005B7138">
            <w:pPr>
              <w:widowControl w:val="0"/>
              <w:spacing w:after="160" w:line="360" w:lineRule="auto"/>
              <w:jc w:val="center"/>
              <w:rPr>
                <w:rFonts w:ascii="GHEA Grapalat" w:hAnsi="GHEA Grapalat"/>
              </w:rPr>
            </w:pPr>
          </w:p>
        </w:tc>
        <w:tc>
          <w:tcPr>
            <w:tcW w:w="4343" w:type="dxa"/>
          </w:tcPr>
          <w:p w14:paraId="2DEED958" w14:textId="77777777" w:rsidR="003B2F27" w:rsidRPr="002C04C9" w:rsidRDefault="003B2F27" w:rsidP="005B7138">
            <w:pPr>
              <w:widowControl w:val="0"/>
              <w:spacing w:after="160" w:line="360" w:lineRule="auto"/>
              <w:jc w:val="center"/>
              <w:rPr>
                <w:rFonts w:ascii="GHEA Grapalat" w:hAnsi="GHEA Grapalat" w:cs="Sylfaen"/>
                <w:b/>
                <w:bCs/>
              </w:rPr>
            </w:pPr>
            <w:r w:rsidRPr="002C04C9">
              <w:rPr>
                <w:rFonts w:ascii="GHEA Grapalat" w:hAnsi="GHEA Grapalat"/>
                <w:b/>
              </w:rPr>
              <w:t>ИСПОЛНИТЕЛЬ</w:t>
            </w:r>
          </w:p>
          <w:p w14:paraId="3F14C8B5" w14:textId="77777777" w:rsidR="003B2F27" w:rsidRPr="002C04C9" w:rsidRDefault="003B2F27" w:rsidP="005B7138">
            <w:pPr>
              <w:widowControl w:val="0"/>
              <w:jc w:val="center"/>
              <w:rPr>
                <w:rFonts w:ascii="GHEA Grapalat" w:hAnsi="GHEA Grapalat"/>
              </w:rPr>
            </w:pPr>
            <w:r w:rsidRPr="002C04C9">
              <w:rPr>
                <w:rFonts w:ascii="GHEA Grapalat" w:hAnsi="GHEA Grapalat"/>
              </w:rPr>
              <w:t>_________________________</w:t>
            </w:r>
          </w:p>
          <w:p w14:paraId="1B649A07" w14:textId="77777777" w:rsidR="003B2F27" w:rsidRPr="002C04C9" w:rsidRDefault="003B2F27" w:rsidP="005B7138">
            <w:pPr>
              <w:widowControl w:val="0"/>
              <w:spacing w:after="160" w:line="360" w:lineRule="auto"/>
              <w:jc w:val="center"/>
              <w:rPr>
                <w:rFonts w:ascii="GHEA Grapalat" w:hAnsi="GHEA Grapalat"/>
                <w:vertAlign w:val="superscript"/>
              </w:rPr>
            </w:pPr>
            <w:r w:rsidRPr="002C04C9">
              <w:rPr>
                <w:rFonts w:ascii="GHEA Grapalat" w:hAnsi="GHEA Grapalat"/>
                <w:vertAlign w:val="superscript"/>
              </w:rPr>
              <w:t>/подпись/</w:t>
            </w:r>
          </w:p>
          <w:p w14:paraId="7D75C2F3" w14:textId="77777777" w:rsidR="003B2F27" w:rsidRPr="002C04C9" w:rsidRDefault="003B2F27" w:rsidP="005B7138">
            <w:pPr>
              <w:widowControl w:val="0"/>
              <w:spacing w:after="160" w:line="360" w:lineRule="auto"/>
              <w:jc w:val="center"/>
              <w:rPr>
                <w:rFonts w:ascii="GHEA Grapalat" w:hAnsi="GHEA Grapalat"/>
              </w:rPr>
            </w:pPr>
            <w:r w:rsidRPr="002C04C9">
              <w:rPr>
                <w:rFonts w:ascii="GHEA Grapalat" w:hAnsi="GHEA Grapalat"/>
              </w:rPr>
              <w:t>М. П.</w:t>
            </w:r>
          </w:p>
        </w:tc>
      </w:tr>
    </w:tbl>
    <w:p w14:paraId="008F7F18" w14:textId="77777777" w:rsidR="003B2F27" w:rsidRPr="002C04C9" w:rsidRDefault="003B2F27" w:rsidP="003B2F27">
      <w:pPr>
        <w:widowControl w:val="0"/>
        <w:spacing w:after="160" w:line="360" w:lineRule="auto"/>
        <w:rPr>
          <w:rFonts w:ascii="GHEA Grapalat" w:hAnsi="GHEA Grapalat"/>
        </w:rPr>
        <w:sectPr w:rsidR="003B2F27" w:rsidRPr="002C04C9" w:rsidSect="00816D27">
          <w:footerReference w:type="default" r:id="rId9"/>
          <w:footnotePr>
            <w:pos w:val="beneathText"/>
          </w:footnotePr>
          <w:pgSz w:w="11907" w:h="16840" w:code="9"/>
          <w:pgMar w:top="1134" w:right="1418" w:bottom="1560" w:left="1418" w:header="561" w:footer="561" w:gutter="0"/>
          <w:cols w:space="720"/>
          <w:titlePg/>
          <w:docGrid w:linePitch="326"/>
        </w:sectPr>
      </w:pPr>
    </w:p>
    <w:p w14:paraId="1C0B6B87" w14:textId="77777777" w:rsidR="003B2F27" w:rsidRPr="002C04C9" w:rsidRDefault="003B2F27" w:rsidP="003B2F27">
      <w:pPr>
        <w:widowControl w:val="0"/>
        <w:autoSpaceDE w:val="0"/>
        <w:autoSpaceDN w:val="0"/>
        <w:adjustRightInd w:val="0"/>
        <w:spacing w:after="160" w:line="360" w:lineRule="auto"/>
        <w:jc w:val="right"/>
        <w:rPr>
          <w:rFonts w:ascii="GHEA Grapalat" w:hAnsi="GHEA Grapalat" w:cs="TimesArmenianPSMT"/>
          <w:i/>
        </w:rPr>
      </w:pPr>
      <w:r w:rsidRPr="002C04C9">
        <w:rPr>
          <w:rFonts w:ascii="GHEA Grapalat" w:hAnsi="GHEA Grapalat"/>
          <w:i/>
        </w:rPr>
        <w:lastRenderedPageBreak/>
        <w:t>Приложение № 3</w:t>
      </w:r>
    </w:p>
    <w:p w14:paraId="7D28C92C" w14:textId="77777777" w:rsidR="003B2F27" w:rsidRPr="002C04C9" w:rsidRDefault="003B2F27" w:rsidP="003B2F27">
      <w:pPr>
        <w:widowControl w:val="0"/>
        <w:autoSpaceDE w:val="0"/>
        <w:autoSpaceDN w:val="0"/>
        <w:adjustRightInd w:val="0"/>
        <w:spacing w:after="160" w:line="360" w:lineRule="auto"/>
        <w:jc w:val="right"/>
        <w:rPr>
          <w:rFonts w:ascii="GHEA Grapalat" w:hAnsi="GHEA Grapalat" w:cs="TimesArmenianPSMT"/>
          <w:i/>
        </w:rPr>
      </w:pPr>
      <w:r w:rsidRPr="002C04C9">
        <w:rPr>
          <w:rFonts w:ascii="GHEA Grapalat" w:hAnsi="GHEA Grapalat"/>
          <w:i/>
        </w:rPr>
        <w:t xml:space="preserve">к Договору под кодом </w:t>
      </w:r>
      <w:r w:rsidRPr="002C04C9">
        <w:rPr>
          <w:rFonts w:ascii="GHEA Grapalat" w:hAnsi="GHEA Grapalat" w:cs="TimesArmenianPSMT"/>
          <w:i/>
        </w:rPr>
        <w:br/>
      </w:r>
      <w:r w:rsidRPr="002C04C9">
        <w:rPr>
          <w:rFonts w:ascii="GHEA Grapalat" w:hAnsi="GHEA Grapalat"/>
          <w:i/>
        </w:rPr>
        <w:t xml:space="preserve"> заключенному "</w:t>
      </w:r>
      <w:r w:rsidRPr="002C04C9">
        <w:rPr>
          <w:rFonts w:ascii="GHEA Grapalat" w:hAnsi="GHEA Grapalat"/>
          <w:i/>
        </w:rPr>
        <w:tab/>
        <w:t>"</w:t>
      </w:r>
      <w:r w:rsidRPr="002C04C9">
        <w:rPr>
          <w:rFonts w:ascii="GHEA Grapalat" w:hAnsi="GHEA Grapalat"/>
          <w:i/>
        </w:rPr>
        <w:tab/>
        <w:t>20.</w:t>
      </w:r>
      <w:r w:rsidRPr="002C04C9">
        <w:rPr>
          <w:rFonts w:ascii="GHEA Grapalat" w:hAnsi="GHEA Grapalat"/>
          <w:i/>
        </w:rPr>
        <w:tab/>
        <w:t>г.</w:t>
      </w:r>
    </w:p>
    <w:p w14:paraId="20BA8BFE" w14:textId="77777777" w:rsidR="003B2F27" w:rsidRPr="002C04C9"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38"/>
        <w:gridCol w:w="14"/>
        <w:gridCol w:w="4898"/>
      </w:tblGrid>
      <w:tr w:rsidR="003B2F27" w:rsidRPr="002C04C9" w:rsidDel="004B29A5" w14:paraId="15691BF3" w14:textId="77777777" w:rsidTr="005B7138">
        <w:trPr>
          <w:tblCellSpacing w:w="7" w:type="dxa"/>
          <w:jc w:val="center"/>
        </w:trPr>
        <w:tc>
          <w:tcPr>
            <w:tcW w:w="0" w:type="auto"/>
            <w:gridSpan w:val="2"/>
            <w:vAlign w:val="center"/>
          </w:tcPr>
          <w:p w14:paraId="2F9959D4" w14:textId="77777777" w:rsidR="003B2F27" w:rsidRPr="002C04C9" w:rsidDel="004B29A5" w:rsidRDefault="003B2F27" w:rsidP="005B7138">
            <w:pPr>
              <w:widowControl w:val="0"/>
              <w:spacing w:after="160" w:line="360" w:lineRule="auto"/>
              <w:rPr>
                <w:rFonts w:ascii="GHEA Grapalat" w:hAnsi="GHEA Grapalat"/>
                <w:iCs/>
                <w:color w:val="000000"/>
              </w:rPr>
            </w:pPr>
          </w:p>
        </w:tc>
        <w:tc>
          <w:tcPr>
            <w:tcW w:w="0" w:type="auto"/>
            <w:vAlign w:val="center"/>
          </w:tcPr>
          <w:p w14:paraId="2917E997" w14:textId="77777777" w:rsidR="003B2F27" w:rsidRPr="002C04C9" w:rsidDel="004B29A5" w:rsidRDefault="003B2F27" w:rsidP="005B7138">
            <w:pPr>
              <w:widowControl w:val="0"/>
              <w:spacing w:after="160" w:line="360" w:lineRule="auto"/>
              <w:rPr>
                <w:rFonts w:ascii="GHEA Grapalat" w:hAnsi="GHEA Grapalat" w:cs="Arial"/>
                <w:iCs/>
                <w:color w:val="000000"/>
              </w:rPr>
            </w:pPr>
          </w:p>
        </w:tc>
      </w:tr>
      <w:tr w:rsidR="003B2F27" w:rsidRPr="002C04C9" w14:paraId="17AB0E35" w14:textId="77777777" w:rsidTr="005B7138">
        <w:trPr>
          <w:tblCellSpacing w:w="7" w:type="dxa"/>
          <w:jc w:val="center"/>
        </w:trPr>
        <w:tc>
          <w:tcPr>
            <w:tcW w:w="0" w:type="auto"/>
            <w:vAlign w:val="center"/>
          </w:tcPr>
          <w:p w14:paraId="7C6207CD" w14:textId="77777777" w:rsidR="003B2F27" w:rsidRPr="002C04C9" w:rsidRDefault="003B2F27" w:rsidP="005B7138">
            <w:pPr>
              <w:widowControl w:val="0"/>
              <w:spacing w:after="160" w:line="360" w:lineRule="auto"/>
              <w:jc w:val="center"/>
              <w:rPr>
                <w:rFonts w:ascii="GHEA Grapalat" w:hAnsi="GHEA Grapalat"/>
                <w:iCs/>
                <w:color w:val="000000"/>
              </w:rPr>
            </w:pPr>
            <w:r w:rsidRPr="002C04C9">
              <w:rPr>
                <w:rFonts w:ascii="GHEA Grapalat" w:hAnsi="GHEA Grapalat"/>
              </w:rPr>
              <w:t>Сторона договора</w:t>
            </w:r>
            <w:r w:rsidRPr="002C04C9">
              <w:rPr>
                <w:rFonts w:ascii="GHEA Grapalat" w:hAnsi="GHEA Grapalat"/>
                <w:color w:val="000000"/>
              </w:rPr>
              <w:t xml:space="preserve"> </w:t>
            </w:r>
          </w:p>
          <w:p w14:paraId="57D22B19" w14:textId="77777777" w:rsidR="003B2F27" w:rsidRPr="002C04C9" w:rsidRDefault="003B2F27" w:rsidP="005B7138">
            <w:pPr>
              <w:widowControl w:val="0"/>
              <w:spacing w:after="160" w:line="360" w:lineRule="auto"/>
              <w:jc w:val="center"/>
              <w:rPr>
                <w:rFonts w:ascii="GHEA Grapalat" w:hAnsi="GHEA Grapalat"/>
                <w:iCs/>
                <w:color w:val="000000"/>
              </w:rPr>
            </w:pPr>
            <w:r w:rsidRPr="002C04C9">
              <w:rPr>
                <w:rFonts w:ascii="GHEA Grapalat" w:hAnsi="GHEA Grapalat"/>
                <w:color w:val="000000"/>
              </w:rPr>
              <w:t>_______________________________</w:t>
            </w:r>
          </w:p>
          <w:p w14:paraId="34CC4004" w14:textId="77777777" w:rsidR="003B2F27" w:rsidRPr="002C04C9" w:rsidRDefault="003B2F27" w:rsidP="005B7138">
            <w:pPr>
              <w:widowControl w:val="0"/>
              <w:spacing w:after="160" w:line="360" w:lineRule="auto"/>
              <w:jc w:val="center"/>
              <w:rPr>
                <w:rFonts w:ascii="GHEA Grapalat" w:hAnsi="GHEA Grapalat"/>
                <w:iCs/>
                <w:color w:val="000000"/>
              </w:rPr>
            </w:pPr>
            <w:r w:rsidRPr="002C04C9">
              <w:rPr>
                <w:rFonts w:ascii="GHEA Grapalat" w:hAnsi="GHEA Grapalat"/>
                <w:color w:val="000000"/>
              </w:rPr>
              <w:t>________________________________</w:t>
            </w:r>
          </w:p>
          <w:p w14:paraId="1AC09C71" w14:textId="77777777" w:rsidR="003B2F27" w:rsidRPr="002C04C9" w:rsidRDefault="003B2F27" w:rsidP="005B7138">
            <w:pPr>
              <w:widowControl w:val="0"/>
              <w:spacing w:after="160" w:line="360" w:lineRule="auto"/>
              <w:jc w:val="center"/>
              <w:rPr>
                <w:rFonts w:ascii="GHEA Grapalat" w:hAnsi="GHEA Grapalat"/>
                <w:iCs/>
                <w:color w:val="000000"/>
              </w:rPr>
            </w:pPr>
            <w:r w:rsidRPr="002C04C9">
              <w:rPr>
                <w:rFonts w:ascii="GHEA Grapalat" w:hAnsi="GHEA Grapalat"/>
                <w:color w:val="000000"/>
              </w:rPr>
              <w:t>место нахождения _______________</w:t>
            </w:r>
          </w:p>
          <w:p w14:paraId="6A3E5D5C" w14:textId="77777777" w:rsidR="003B2F27" w:rsidRPr="002C04C9" w:rsidRDefault="003B2F27" w:rsidP="005B7138">
            <w:pPr>
              <w:widowControl w:val="0"/>
              <w:spacing w:after="160" w:line="360" w:lineRule="auto"/>
              <w:jc w:val="center"/>
              <w:rPr>
                <w:rFonts w:ascii="GHEA Grapalat" w:hAnsi="GHEA Grapalat"/>
                <w:iCs/>
                <w:color w:val="000000"/>
              </w:rPr>
            </w:pPr>
            <w:r w:rsidRPr="002C04C9">
              <w:rPr>
                <w:rFonts w:ascii="GHEA Grapalat" w:hAnsi="GHEA Grapalat"/>
                <w:color w:val="000000"/>
              </w:rPr>
              <w:t>Р/С_____________________________</w:t>
            </w:r>
          </w:p>
          <w:p w14:paraId="7590891B" w14:textId="77777777" w:rsidR="003B2F27" w:rsidRPr="002C04C9" w:rsidRDefault="003B2F27" w:rsidP="005B7138">
            <w:pPr>
              <w:widowControl w:val="0"/>
              <w:spacing w:after="160" w:line="360" w:lineRule="auto"/>
              <w:jc w:val="center"/>
              <w:rPr>
                <w:rFonts w:ascii="GHEA Grapalat" w:hAnsi="GHEA Grapalat"/>
                <w:iCs/>
                <w:color w:val="000000"/>
              </w:rPr>
            </w:pPr>
            <w:r w:rsidRPr="002C04C9">
              <w:rPr>
                <w:rFonts w:ascii="GHEA Grapalat" w:hAnsi="GHEA Grapalat"/>
                <w:color w:val="000000"/>
              </w:rPr>
              <w:t>УНН____________________________</w:t>
            </w:r>
          </w:p>
        </w:tc>
        <w:tc>
          <w:tcPr>
            <w:tcW w:w="0" w:type="auto"/>
            <w:gridSpan w:val="2"/>
            <w:vAlign w:val="center"/>
          </w:tcPr>
          <w:p w14:paraId="44E8C639" w14:textId="77777777" w:rsidR="003B2F27" w:rsidRPr="002C04C9" w:rsidRDefault="003B2F27" w:rsidP="005B7138">
            <w:pPr>
              <w:widowControl w:val="0"/>
              <w:spacing w:after="160" w:line="360" w:lineRule="auto"/>
              <w:jc w:val="center"/>
              <w:rPr>
                <w:rFonts w:ascii="GHEA Grapalat" w:hAnsi="GHEA Grapalat"/>
                <w:iCs/>
                <w:color w:val="000000"/>
              </w:rPr>
            </w:pPr>
            <w:r w:rsidRPr="002C04C9">
              <w:rPr>
                <w:rFonts w:ascii="GHEA Grapalat" w:hAnsi="GHEA Grapalat"/>
                <w:color w:val="000000"/>
              </w:rPr>
              <w:t>Заказчик</w:t>
            </w:r>
          </w:p>
          <w:p w14:paraId="31094476" w14:textId="77777777" w:rsidR="003B2F27" w:rsidRPr="002C04C9" w:rsidRDefault="003B2F27" w:rsidP="005B7138">
            <w:pPr>
              <w:widowControl w:val="0"/>
              <w:spacing w:after="160" w:line="360" w:lineRule="auto"/>
              <w:jc w:val="center"/>
              <w:rPr>
                <w:rFonts w:ascii="GHEA Grapalat" w:hAnsi="GHEA Grapalat"/>
                <w:iCs/>
                <w:color w:val="000000"/>
              </w:rPr>
            </w:pPr>
            <w:r w:rsidRPr="002C04C9">
              <w:rPr>
                <w:rFonts w:ascii="GHEA Grapalat" w:hAnsi="GHEA Grapalat"/>
                <w:color w:val="000000"/>
              </w:rPr>
              <w:t>________________________________</w:t>
            </w:r>
          </w:p>
          <w:p w14:paraId="4B942ED8" w14:textId="77777777" w:rsidR="003B2F27" w:rsidRPr="002C04C9" w:rsidRDefault="003B2F27" w:rsidP="005B7138">
            <w:pPr>
              <w:widowControl w:val="0"/>
              <w:spacing w:after="160" w:line="360" w:lineRule="auto"/>
              <w:jc w:val="center"/>
              <w:rPr>
                <w:rFonts w:ascii="GHEA Grapalat" w:hAnsi="GHEA Grapalat"/>
                <w:iCs/>
                <w:color w:val="000000"/>
              </w:rPr>
            </w:pPr>
            <w:r w:rsidRPr="002C04C9">
              <w:rPr>
                <w:rFonts w:ascii="GHEA Grapalat" w:hAnsi="GHEA Grapalat"/>
                <w:color w:val="000000"/>
              </w:rPr>
              <w:t>_________________________________</w:t>
            </w:r>
          </w:p>
          <w:p w14:paraId="0ED5F55B" w14:textId="77777777" w:rsidR="003B2F27" w:rsidRPr="002C04C9" w:rsidRDefault="003B2F27" w:rsidP="005B7138">
            <w:pPr>
              <w:widowControl w:val="0"/>
              <w:spacing w:after="160" w:line="360" w:lineRule="auto"/>
              <w:jc w:val="center"/>
              <w:rPr>
                <w:rFonts w:ascii="GHEA Grapalat" w:hAnsi="GHEA Grapalat"/>
                <w:iCs/>
                <w:color w:val="000000"/>
              </w:rPr>
            </w:pPr>
            <w:r w:rsidRPr="002C04C9">
              <w:rPr>
                <w:rFonts w:ascii="GHEA Grapalat" w:hAnsi="GHEA Grapalat"/>
                <w:color w:val="000000"/>
              </w:rPr>
              <w:t>место нахождения ________________</w:t>
            </w:r>
          </w:p>
          <w:p w14:paraId="41325237" w14:textId="77777777" w:rsidR="003B2F27" w:rsidRPr="002C04C9" w:rsidRDefault="003B2F27" w:rsidP="005B7138">
            <w:pPr>
              <w:widowControl w:val="0"/>
              <w:spacing w:after="160" w:line="360" w:lineRule="auto"/>
              <w:jc w:val="center"/>
              <w:rPr>
                <w:rFonts w:ascii="GHEA Grapalat" w:hAnsi="GHEA Grapalat"/>
                <w:iCs/>
                <w:color w:val="000000"/>
              </w:rPr>
            </w:pPr>
            <w:r w:rsidRPr="002C04C9">
              <w:rPr>
                <w:rFonts w:ascii="GHEA Grapalat" w:hAnsi="GHEA Grapalat"/>
                <w:color w:val="000000"/>
              </w:rPr>
              <w:t>Р/С_____________________________</w:t>
            </w:r>
          </w:p>
          <w:p w14:paraId="4288DDA0" w14:textId="77777777" w:rsidR="003B2F27" w:rsidRPr="002C04C9" w:rsidRDefault="003B2F27" w:rsidP="005B7138">
            <w:pPr>
              <w:widowControl w:val="0"/>
              <w:spacing w:after="160" w:line="360" w:lineRule="auto"/>
              <w:jc w:val="center"/>
              <w:rPr>
                <w:rFonts w:ascii="GHEA Grapalat" w:hAnsi="GHEA Grapalat"/>
                <w:iCs/>
                <w:color w:val="000000"/>
              </w:rPr>
            </w:pPr>
            <w:r w:rsidRPr="002C04C9">
              <w:rPr>
                <w:rFonts w:ascii="GHEA Grapalat" w:hAnsi="GHEA Grapalat"/>
                <w:color w:val="000000"/>
              </w:rPr>
              <w:t>УНН____________________________</w:t>
            </w:r>
          </w:p>
        </w:tc>
      </w:tr>
    </w:tbl>
    <w:p w14:paraId="184CBAE2" w14:textId="77777777" w:rsidR="003B2F27" w:rsidRPr="002C04C9" w:rsidRDefault="003B2F27" w:rsidP="003B2F27">
      <w:pPr>
        <w:widowControl w:val="0"/>
        <w:spacing w:after="160" w:line="360" w:lineRule="auto"/>
        <w:ind w:firstLine="375"/>
        <w:rPr>
          <w:rFonts w:ascii="GHEA Grapalat" w:hAnsi="GHEA Grapalat"/>
          <w:iCs/>
          <w:color w:val="000000"/>
        </w:rPr>
      </w:pPr>
    </w:p>
    <w:p w14:paraId="52AA2959" w14:textId="77777777" w:rsidR="003B2F27" w:rsidRPr="002C04C9" w:rsidRDefault="003B2F27" w:rsidP="003B2F27">
      <w:pPr>
        <w:widowControl w:val="0"/>
        <w:spacing w:after="160" w:line="360" w:lineRule="auto"/>
        <w:ind w:left="567" w:right="566"/>
        <w:jc w:val="center"/>
        <w:rPr>
          <w:rFonts w:ascii="GHEA Grapalat" w:hAnsi="GHEA Grapalat"/>
          <w:iCs/>
          <w:color w:val="000000"/>
        </w:rPr>
      </w:pPr>
      <w:r w:rsidRPr="002C04C9">
        <w:rPr>
          <w:rFonts w:ascii="GHEA Grapalat" w:hAnsi="GHEA Grapalat"/>
          <w:b/>
          <w:color w:val="000000"/>
        </w:rPr>
        <w:t>АКТ №</w:t>
      </w:r>
    </w:p>
    <w:p w14:paraId="65010C7A" w14:textId="77777777" w:rsidR="003B2F27" w:rsidRPr="002C04C9" w:rsidRDefault="003B2F27" w:rsidP="003B2F27">
      <w:pPr>
        <w:widowControl w:val="0"/>
        <w:spacing w:after="160" w:line="360" w:lineRule="auto"/>
        <w:ind w:left="567" w:right="566"/>
        <w:jc w:val="center"/>
        <w:rPr>
          <w:rFonts w:ascii="GHEA Grapalat" w:hAnsi="GHEA Grapalat"/>
          <w:b/>
          <w:bCs/>
          <w:iCs/>
          <w:color w:val="000000"/>
        </w:rPr>
      </w:pPr>
      <w:r w:rsidRPr="002C04C9">
        <w:rPr>
          <w:rFonts w:ascii="GHEA Grapalat" w:hAnsi="GHEA Grapalat"/>
          <w:b/>
          <w:color w:val="000000"/>
        </w:rPr>
        <w:t xml:space="preserve">СДАЧИ-ПРИЕМКИ РЕЗУЛЬТАТОВ </w:t>
      </w:r>
      <w:r w:rsidRPr="002C04C9">
        <w:rPr>
          <w:rFonts w:ascii="GHEA Grapalat" w:hAnsi="GHEA Grapalat"/>
          <w:b/>
          <w:color w:val="000000"/>
        </w:rPr>
        <w:br/>
        <w:t>ИСПОЛНЕНИЯ ДОГОВОРА ИЛИ ЕГО ЧАСТИ</w:t>
      </w:r>
    </w:p>
    <w:p w14:paraId="744899A8" w14:textId="77777777" w:rsidR="003B2F27" w:rsidRPr="002C04C9" w:rsidRDefault="003B2F27" w:rsidP="003B2F27">
      <w:pPr>
        <w:pStyle w:val="BodyTextIndent"/>
        <w:widowControl w:val="0"/>
        <w:spacing w:after="160"/>
        <w:ind w:firstLine="0"/>
        <w:jc w:val="center"/>
        <w:rPr>
          <w:rFonts w:ascii="GHEA Grapalat" w:hAnsi="GHEA Grapalat"/>
          <w:b/>
          <w:bCs/>
          <w:iCs/>
          <w:sz w:val="24"/>
          <w:szCs w:val="24"/>
        </w:rPr>
      </w:pPr>
    </w:p>
    <w:p w14:paraId="203BAD1B" w14:textId="77777777" w:rsidR="003B2F27" w:rsidRPr="002C04C9" w:rsidRDefault="003B2F27" w:rsidP="003B2F27">
      <w:pPr>
        <w:pStyle w:val="BodyTextIndent"/>
        <w:widowControl w:val="0"/>
        <w:tabs>
          <w:tab w:val="left" w:pos="1134"/>
          <w:tab w:val="left" w:pos="1985"/>
        </w:tabs>
        <w:spacing w:after="160"/>
        <w:ind w:firstLine="540"/>
        <w:rPr>
          <w:rFonts w:ascii="GHEA Grapalat" w:hAnsi="GHEA Grapalat"/>
          <w:iCs/>
          <w:sz w:val="24"/>
          <w:szCs w:val="24"/>
        </w:rPr>
      </w:pPr>
      <w:r w:rsidRPr="002C04C9">
        <w:rPr>
          <w:rFonts w:ascii="GHEA Grapalat" w:hAnsi="GHEA Grapalat"/>
          <w:sz w:val="24"/>
          <w:szCs w:val="24"/>
        </w:rPr>
        <w:t>"</w:t>
      </w:r>
      <w:r w:rsidRPr="002C04C9">
        <w:rPr>
          <w:rFonts w:ascii="GHEA Grapalat" w:hAnsi="GHEA Grapalat"/>
          <w:sz w:val="24"/>
          <w:szCs w:val="24"/>
        </w:rPr>
        <w:tab/>
        <w:t>" "</w:t>
      </w:r>
      <w:r w:rsidRPr="002C04C9">
        <w:rPr>
          <w:rFonts w:ascii="GHEA Grapalat" w:hAnsi="GHEA Grapalat"/>
          <w:sz w:val="24"/>
          <w:szCs w:val="24"/>
        </w:rPr>
        <w:tab/>
        <w:t>" 20.</w:t>
      </w:r>
      <w:r w:rsidRPr="002C04C9">
        <w:rPr>
          <w:rFonts w:ascii="GHEA Grapalat" w:hAnsi="GHEA Grapalat"/>
          <w:sz w:val="24"/>
          <w:szCs w:val="24"/>
        </w:rPr>
        <w:tab/>
        <w:t>г.</w:t>
      </w:r>
    </w:p>
    <w:p w14:paraId="2C6CAE04" w14:textId="77777777" w:rsidR="003B2F27" w:rsidRPr="002C04C9" w:rsidRDefault="003B2F27" w:rsidP="003B2F27">
      <w:pPr>
        <w:pStyle w:val="NormalWeb"/>
        <w:widowControl w:val="0"/>
        <w:spacing w:before="0" w:beforeAutospacing="0" w:after="160" w:afterAutospacing="0" w:line="360" w:lineRule="auto"/>
        <w:rPr>
          <w:rFonts w:ascii="GHEA Grapalat" w:hAnsi="GHEA Grapalat"/>
          <w:color w:val="000000"/>
        </w:rPr>
      </w:pPr>
      <w:r w:rsidRPr="002C04C9">
        <w:rPr>
          <w:rFonts w:ascii="GHEA Grapalat" w:hAnsi="GHEA Grapalat"/>
          <w:color w:val="000000"/>
        </w:rPr>
        <w:t>Наименование договора (далее — Договор) __________________________________</w:t>
      </w:r>
    </w:p>
    <w:p w14:paraId="605C94AF" w14:textId="77777777" w:rsidR="003B2F27" w:rsidRPr="002C04C9"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rPr>
      </w:pPr>
      <w:r w:rsidRPr="002C04C9">
        <w:rPr>
          <w:rFonts w:ascii="GHEA Grapalat" w:hAnsi="GHEA Grapalat"/>
          <w:color w:val="000000"/>
        </w:rPr>
        <w:t>Дата заключения Договора "___________" "_________________________" 20.</w:t>
      </w:r>
      <w:r w:rsidRPr="002C04C9">
        <w:rPr>
          <w:rFonts w:ascii="GHEA Grapalat" w:hAnsi="GHEA Grapalat"/>
          <w:color w:val="000000"/>
        </w:rPr>
        <w:tab/>
        <w:t>г.</w:t>
      </w:r>
    </w:p>
    <w:p w14:paraId="5AC0F77B" w14:textId="77777777" w:rsidR="003B2F27" w:rsidRPr="002C04C9" w:rsidRDefault="003B2F27" w:rsidP="003B2F27">
      <w:pPr>
        <w:pStyle w:val="NormalWeb"/>
        <w:widowControl w:val="0"/>
        <w:spacing w:before="0" w:beforeAutospacing="0" w:after="160" w:afterAutospacing="0" w:line="360" w:lineRule="auto"/>
        <w:rPr>
          <w:rFonts w:ascii="GHEA Grapalat" w:hAnsi="GHEA Grapalat"/>
          <w:color w:val="000000"/>
        </w:rPr>
      </w:pPr>
      <w:r w:rsidRPr="002C04C9">
        <w:rPr>
          <w:rFonts w:ascii="GHEA Grapalat" w:hAnsi="GHEA Grapalat"/>
          <w:color w:val="000000"/>
        </w:rPr>
        <w:t>Номер Договора __________________________________________________________</w:t>
      </w:r>
    </w:p>
    <w:p w14:paraId="37E317D4" w14:textId="77777777" w:rsidR="003B2F27" w:rsidRPr="002C04C9" w:rsidRDefault="003B2F27" w:rsidP="003B2F27">
      <w:pPr>
        <w:widowControl w:val="0"/>
        <w:tabs>
          <w:tab w:val="left" w:pos="5387"/>
          <w:tab w:val="left" w:pos="6237"/>
        </w:tabs>
        <w:spacing w:after="160" w:line="360" w:lineRule="auto"/>
        <w:jc w:val="both"/>
        <w:rPr>
          <w:rFonts w:ascii="GHEA Grapalat" w:hAnsi="GHEA Grapalat" w:cs="Sylfaen"/>
          <w:iCs/>
        </w:rPr>
      </w:pPr>
      <w:r w:rsidRPr="002C04C9">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2C04C9">
        <w:rPr>
          <w:rFonts w:ascii="GHEA Grapalat" w:hAnsi="GHEA Grapalat"/>
          <w:color w:val="000000"/>
        </w:rPr>
        <w:tab/>
        <w:t>" "</w:t>
      </w:r>
      <w:r w:rsidRPr="002C04C9">
        <w:rPr>
          <w:rFonts w:ascii="GHEA Grapalat" w:hAnsi="GHEA Grapalat"/>
          <w:color w:val="000000"/>
        </w:rPr>
        <w:tab/>
        <w:t>" 20.</w:t>
      </w:r>
      <w:r w:rsidRPr="002C04C9">
        <w:rPr>
          <w:rFonts w:ascii="GHEA Grapalat" w:hAnsi="GHEA Grapalat"/>
          <w:color w:val="000000"/>
        </w:rPr>
        <w:tab/>
        <w:t>г., составили настоящий акт о следующем:</w:t>
      </w:r>
    </w:p>
    <w:p w14:paraId="1E15FA4E" w14:textId="77777777" w:rsidR="003B2F27" w:rsidRPr="002C04C9" w:rsidRDefault="003B2F27" w:rsidP="003B2F27">
      <w:pPr>
        <w:widowControl w:val="0"/>
        <w:spacing w:after="160" w:line="360" w:lineRule="auto"/>
        <w:jc w:val="both"/>
        <w:rPr>
          <w:rFonts w:ascii="GHEA Grapalat" w:hAnsi="GHEA Grapalat"/>
          <w:iCs/>
          <w:color w:val="000000"/>
        </w:rPr>
      </w:pPr>
      <w:r w:rsidRPr="002C04C9">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2C04C9" w14:paraId="5F191618" w14:textId="77777777" w:rsidTr="005B7138">
        <w:trPr>
          <w:jc w:val="center"/>
        </w:trPr>
        <w:tc>
          <w:tcPr>
            <w:tcW w:w="357" w:type="dxa"/>
            <w:vMerge w:val="restart"/>
            <w:vAlign w:val="center"/>
          </w:tcPr>
          <w:p w14:paraId="4C305774" w14:textId="77777777" w:rsidR="003B2F27" w:rsidRPr="002C04C9" w:rsidRDefault="003B2F27" w:rsidP="005B7138">
            <w:pPr>
              <w:pStyle w:val="NormalWeb"/>
              <w:widowControl w:val="0"/>
              <w:spacing w:before="0" w:beforeAutospacing="0" w:after="120" w:afterAutospacing="0"/>
              <w:jc w:val="center"/>
              <w:rPr>
                <w:rFonts w:ascii="GHEA Grapalat" w:hAnsi="GHEA Grapalat"/>
                <w:sz w:val="20"/>
              </w:rPr>
            </w:pPr>
            <w:r w:rsidRPr="002C04C9">
              <w:rPr>
                <w:rFonts w:ascii="GHEA Grapalat" w:hAnsi="GHEA Grapalat"/>
                <w:sz w:val="20"/>
              </w:rPr>
              <w:lastRenderedPageBreak/>
              <w:t>№</w:t>
            </w:r>
          </w:p>
        </w:tc>
        <w:tc>
          <w:tcPr>
            <w:tcW w:w="10348" w:type="dxa"/>
            <w:gridSpan w:val="8"/>
            <w:vAlign w:val="center"/>
          </w:tcPr>
          <w:p w14:paraId="7597E42A" w14:textId="77777777" w:rsidR="003B2F27" w:rsidRPr="002C04C9" w:rsidRDefault="003B2F27" w:rsidP="005B7138">
            <w:pPr>
              <w:pStyle w:val="NormalWeb"/>
              <w:widowControl w:val="0"/>
              <w:spacing w:before="0" w:beforeAutospacing="0" w:after="120" w:afterAutospacing="0"/>
              <w:jc w:val="center"/>
              <w:rPr>
                <w:rFonts w:ascii="GHEA Grapalat" w:hAnsi="GHEA Grapalat"/>
                <w:sz w:val="20"/>
              </w:rPr>
            </w:pPr>
            <w:r w:rsidRPr="002C04C9">
              <w:rPr>
                <w:rFonts w:ascii="GHEA Grapalat" w:hAnsi="GHEA Grapalat"/>
                <w:sz w:val="20"/>
              </w:rPr>
              <w:t>Предоставленные услуги</w:t>
            </w:r>
          </w:p>
        </w:tc>
      </w:tr>
      <w:tr w:rsidR="003B2F27" w:rsidRPr="002C04C9" w14:paraId="60CD1A1F" w14:textId="77777777" w:rsidTr="005B7138">
        <w:trPr>
          <w:jc w:val="center"/>
        </w:trPr>
        <w:tc>
          <w:tcPr>
            <w:tcW w:w="357" w:type="dxa"/>
            <w:vMerge/>
          </w:tcPr>
          <w:p w14:paraId="607173DA" w14:textId="77777777" w:rsidR="003B2F27" w:rsidRPr="002C04C9"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val="restart"/>
            <w:vAlign w:val="center"/>
          </w:tcPr>
          <w:p w14:paraId="7B7669ED" w14:textId="77777777" w:rsidR="003B2F27" w:rsidRPr="002C04C9" w:rsidRDefault="003B2F27" w:rsidP="005B7138">
            <w:pPr>
              <w:pStyle w:val="NormalWeb"/>
              <w:widowControl w:val="0"/>
              <w:spacing w:before="0" w:beforeAutospacing="0" w:after="120" w:afterAutospacing="0"/>
              <w:jc w:val="center"/>
              <w:rPr>
                <w:rFonts w:ascii="GHEA Grapalat" w:hAnsi="GHEA Grapalat"/>
                <w:sz w:val="20"/>
              </w:rPr>
            </w:pPr>
            <w:r w:rsidRPr="002C04C9">
              <w:rPr>
                <w:rFonts w:ascii="GHEA Grapalat" w:hAnsi="GHEA Grapalat"/>
                <w:sz w:val="20"/>
              </w:rPr>
              <w:t>наименование</w:t>
            </w:r>
          </w:p>
        </w:tc>
        <w:tc>
          <w:tcPr>
            <w:tcW w:w="1440" w:type="dxa"/>
            <w:vMerge w:val="restart"/>
            <w:vAlign w:val="center"/>
          </w:tcPr>
          <w:p w14:paraId="08CAB358" w14:textId="77777777" w:rsidR="003B2F27" w:rsidRPr="002C04C9" w:rsidRDefault="003B2F27" w:rsidP="005B7138">
            <w:pPr>
              <w:pStyle w:val="NormalWeb"/>
              <w:widowControl w:val="0"/>
              <w:spacing w:before="0" w:beforeAutospacing="0" w:after="120" w:afterAutospacing="0"/>
              <w:jc w:val="center"/>
              <w:rPr>
                <w:rFonts w:ascii="GHEA Grapalat" w:hAnsi="GHEA Grapalat"/>
                <w:sz w:val="20"/>
              </w:rPr>
            </w:pPr>
            <w:r w:rsidRPr="002C04C9">
              <w:rPr>
                <w:rFonts w:ascii="GHEA Grapalat" w:hAnsi="GHEA Grapalat"/>
                <w:sz w:val="20"/>
              </w:rPr>
              <w:t>краткое изложение технической характеристики</w:t>
            </w:r>
          </w:p>
        </w:tc>
        <w:tc>
          <w:tcPr>
            <w:tcW w:w="2916" w:type="dxa"/>
            <w:gridSpan w:val="2"/>
            <w:vAlign w:val="center"/>
          </w:tcPr>
          <w:p w14:paraId="634EEF63" w14:textId="77777777" w:rsidR="003B2F27" w:rsidRPr="002C04C9" w:rsidRDefault="003B2F27" w:rsidP="005B7138">
            <w:pPr>
              <w:pStyle w:val="NormalWeb"/>
              <w:widowControl w:val="0"/>
              <w:spacing w:before="0" w:beforeAutospacing="0" w:after="120" w:afterAutospacing="0"/>
              <w:jc w:val="center"/>
              <w:rPr>
                <w:rFonts w:ascii="GHEA Grapalat" w:hAnsi="GHEA Grapalat"/>
                <w:sz w:val="20"/>
              </w:rPr>
            </w:pPr>
            <w:r w:rsidRPr="002C04C9">
              <w:rPr>
                <w:rFonts w:ascii="GHEA Grapalat" w:hAnsi="GHEA Grapalat"/>
                <w:sz w:val="20"/>
              </w:rPr>
              <w:t>количественный показатель</w:t>
            </w:r>
          </w:p>
        </w:tc>
        <w:tc>
          <w:tcPr>
            <w:tcW w:w="2976" w:type="dxa"/>
            <w:gridSpan w:val="2"/>
            <w:vAlign w:val="center"/>
          </w:tcPr>
          <w:p w14:paraId="6642A08C" w14:textId="77777777" w:rsidR="003B2F27" w:rsidRPr="002C04C9" w:rsidRDefault="003B2F27" w:rsidP="005B7138">
            <w:pPr>
              <w:pStyle w:val="NormalWeb"/>
              <w:widowControl w:val="0"/>
              <w:spacing w:before="0" w:beforeAutospacing="0" w:after="120" w:afterAutospacing="0"/>
              <w:jc w:val="center"/>
              <w:rPr>
                <w:rFonts w:ascii="GHEA Grapalat" w:hAnsi="GHEA Grapalat"/>
                <w:sz w:val="20"/>
              </w:rPr>
            </w:pPr>
            <w:r w:rsidRPr="002C04C9">
              <w:rPr>
                <w:rFonts w:ascii="GHEA Grapalat" w:hAnsi="GHEA Grapalat"/>
                <w:sz w:val="20"/>
              </w:rPr>
              <w:t>срок исполнения</w:t>
            </w:r>
          </w:p>
        </w:tc>
        <w:tc>
          <w:tcPr>
            <w:tcW w:w="1168" w:type="dxa"/>
            <w:vMerge w:val="restart"/>
            <w:vAlign w:val="center"/>
          </w:tcPr>
          <w:p w14:paraId="2516172B" w14:textId="77777777" w:rsidR="003B2F27" w:rsidRPr="002C04C9" w:rsidRDefault="003B2F27" w:rsidP="005B7138">
            <w:pPr>
              <w:pStyle w:val="NormalWeb"/>
              <w:widowControl w:val="0"/>
              <w:spacing w:before="0" w:beforeAutospacing="0" w:after="120" w:afterAutospacing="0"/>
              <w:jc w:val="center"/>
              <w:rPr>
                <w:rFonts w:ascii="GHEA Grapalat" w:hAnsi="GHEA Grapalat"/>
                <w:sz w:val="20"/>
              </w:rPr>
            </w:pPr>
            <w:r w:rsidRPr="002C04C9">
              <w:rPr>
                <w:rFonts w:ascii="GHEA Grapalat" w:hAnsi="GHEA Grapalat"/>
                <w:sz w:val="20"/>
              </w:rPr>
              <w:t>сумма, подлежащая уплате (тыс. драмов)</w:t>
            </w:r>
          </w:p>
        </w:tc>
        <w:tc>
          <w:tcPr>
            <w:tcW w:w="675" w:type="dxa"/>
            <w:vMerge w:val="restart"/>
            <w:vAlign w:val="center"/>
          </w:tcPr>
          <w:p w14:paraId="5B838D35" w14:textId="77777777" w:rsidR="003B2F27" w:rsidRPr="002C04C9" w:rsidRDefault="003B2F27" w:rsidP="005B7138">
            <w:pPr>
              <w:pStyle w:val="NormalWeb"/>
              <w:widowControl w:val="0"/>
              <w:spacing w:before="0" w:beforeAutospacing="0" w:after="120" w:afterAutospacing="0"/>
              <w:jc w:val="center"/>
              <w:rPr>
                <w:rFonts w:ascii="GHEA Grapalat" w:hAnsi="GHEA Grapalat"/>
                <w:sz w:val="20"/>
              </w:rPr>
            </w:pPr>
            <w:r w:rsidRPr="002C04C9">
              <w:rPr>
                <w:rFonts w:ascii="GHEA Grapalat" w:hAnsi="GHEA Grapalat"/>
                <w:sz w:val="20"/>
              </w:rPr>
              <w:t>срок оплаты (по графику оплаты)</w:t>
            </w:r>
          </w:p>
        </w:tc>
      </w:tr>
      <w:tr w:rsidR="003B2F27" w:rsidRPr="002C04C9" w14:paraId="46D4F87C" w14:textId="77777777" w:rsidTr="005B7138">
        <w:trPr>
          <w:trHeight w:val="1105"/>
          <w:jc w:val="center"/>
        </w:trPr>
        <w:tc>
          <w:tcPr>
            <w:tcW w:w="357" w:type="dxa"/>
            <w:vMerge/>
            <w:tcBorders>
              <w:bottom w:val="single" w:sz="4" w:space="0" w:color="auto"/>
            </w:tcBorders>
          </w:tcPr>
          <w:p w14:paraId="376FF85F" w14:textId="77777777" w:rsidR="003B2F27" w:rsidRPr="002C04C9"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vAlign w:val="center"/>
          </w:tcPr>
          <w:p w14:paraId="5D981792" w14:textId="77777777" w:rsidR="003B2F27" w:rsidRPr="002C04C9"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vAlign w:val="center"/>
          </w:tcPr>
          <w:p w14:paraId="2ECD2BAF" w14:textId="77777777" w:rsidR="003B2F27" w:rsidRPr="002C04C9"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vAlign w:val="center"/>
          </w:tcPr>
          <w:p w14:paraId="1011A4C8" w14:textId="77777777" w:rsidR="003B2F27" w:rsidRPr="002C04C9" w:rsidRDefault="003B2F27" w:rsidP="005B7138">
            <w:pPr>
              <w:pStyle w:val="NormalWeb"/>
              <w:widowControl w:val="0"/>
              <w:spacing w:before="0" w:beforeAutospacing="0" w:after="120" w:afterAutospacing="0"/>
              <w:jc w:val="center"/>
              <w:rPr>
                <w:rFonts w:ascii="GHEA Grapalat" w:hAnsi="GHEA Grapalat"/>
                <w:sz w:val="20"/>
              </w:rPr>
            </w:pPr>
            <w:r w:rsidRPr="002C04C9">
              <w:rPr>
                <w:rFonts w:ascii="GHEA Grapalat" w:hAnsi="GHEA Grapalat"/>
                <w:sz w:val="20"/>
              </w:rPr>
              <w:t>по графику закупки, утвержденному Договором</w:t>
            </w:r>
          </w:p>
        </w:tc>
        <w:tc>
          <w:tcPr>
            <w:tcW w:w="1116" w:type="dxa"/>
            <w:tcBorders>
              <w:bottom w:val="single" w:sz="4" w:space="0" w:color="auto"/>
            </w:tcBorders>
            <w:vAlign w:val="center"/>
          </w:tcPr>
          <w:p w14:paraId="0FEB35B8" w14:textId="77777777" w:rsidR="003B2F27" w:rsidRPr="002C04C9" w:rsidRDefault="003B2F27" w:rsidP="005B7138">
            <w:pPr>
              <w:pStyle w:val="NormalWeb"/>
              <w:widowControl w:val="0"/>
              <w:spacing w:before="0" w:beforeAutospacing="0" w:after="120" w:afterAutospacing="0"/>
              <w:jc w:val="center"/>
              <w:rPr>
                <w:rFonts w:ascii="GHEA Grapalat" w:hAnsi="GHEA Grapalat"/>
                <w:sz w:val="20"/>
              </w:rPr>
            </w:pPr>
            <w:r w:rsidRPr="002C04C9">
              <w:rPr>
                <w:rFonts w:ascii="GHEA Grapalat" w:hAnsi="GHEA Grapalat"/>
                <w:sz w:val="20"/>
              </w:rPr>
              <w:t>фактический</w:t>
            </w:r>
          </w:p>
        </w:tc>
        <w:tc>
          <w:tcPr>
            <w:tcW w:w="1842" w:type="dxa"/>
            <w:tcBorders>
              <w:bottom w:val="single" w:sz="4" w:space="0" w:color="auto"/>
            </w:tcBorders>
            <w:vAlign w:val="center"/>
          </w:tcPr>
          <w:p w14:paraId="4D789C00" w14:textId="77777777" w:rsidR="003B2F27" w:rsidRPr="002C04C9" w:rsidRDefault="003B2F27" w:rsidP="005B7138">
            <w:pPr>
              <w:pStyle w:val="NormalWeb"/>
              <w:widowControl w:val="0"/>
              <w:spacing w:before="0" w:beforeAutospacing="0" w:after="120" w:afterAutospacing="0"/>
              <w:jc w:val="center"/>
              <w:rPr>
                <w:rFonts w:ascii="GHEA Grapalat" w:hAnsi="GHEA Grapalat"/>
                <w:sz w:val="20"/>
              </w:rPr>
            </w:pPr>
            <w:r w:rsidRPr="002C04C9">
              <w:rPr>
                <w:rFonts w:ascii="GHEA Grapalat" w:hAnsi="GHEA Grapalat"/>
                <w:sz w:val="20"/>
              </w:rPr>
              <w:t>по графику закупки, утвержденному Договором</w:t>
            </w:r>
          </w:p>
        </w:tc>
        <w:tc>
          <w:tcPr>
            <w:tcW w:w="1134" w:type="dxa"/>
            <w:tcBorders>
              <w:bottom w:val="single" w:sz="4" w:space="0" w:color="auto"/>
            </w:tcBorders>
            <w:vAlign w:val="center"/>
          </w:tcPr>
          <w:p w14:paraId="270582C5" w14:textId="77777777" w:rsidR="003B2F27" w:rsidRPr="002C04C9" w:rsidRDefault="003B2F27" w:rsidP="005B7138">
            <w:pPr>
              <w:pStyle w:val="NormalWeb"/>
              <w:widowControl w:val="0"/>
              <w:spacing w:before="0" w:beforeAutospacing="0" w:after="120" w:afterAutospacing="0"/>
              <w:jc w:val="center"/>
              <w:rPr>
                <w:rFonts w:ascii="GHEA Grapalat" w:hAnsi="GHEA Grapalat"/>
                <w:sz w:val="20"/>
              </w:rPr>
            </w:pPr>
            <w:r w:rsidRPr="002C04C9">
              <w:rPr>
                <w:rFonts w:ascii="GHEA Grapalat" w:hAnsi="GHEA Grapalat"/>
                <w:sz w:val="20"/>
              </w:rPr>
              <w:t>фактический</w:t>
            </w:r>
          </w:p>
        </w:tc>
        <w:tc>
          <w:tcPr>
            <w:tcW w:w="1168" w:type="dxa"/>
            <w:vMerge/>
            <w:tcBorders>
              <w:bottom w:val="single" w:sz="4" w:space="0" w:color="auto"/>
            </w:tcBorders>
            <w:vAlign w:val="center"/>
          </w:tcPr>
          <w:p w14:paraId="19768015" w14:textId="77777777" w:rsidR="003B2F27" w:rsidRPr="002C04C9" w:rsidRDefault="003B2F27" w:rsidP="005B7138">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vAlign w:val="center"/>
          </w:tcPr>
          <w:p w14:paraId="721C682A" w14:textId="77777777" w:rsidR="003B2F27" w:rsidRPr="002C04C9"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2C04C9" w14:paraId="37BF633F" w14:textId="77777777" w:rsidTr="005B7138">
        <w:trPr>
          <w:jc w:val="center"/>
        </w:trPr>
        <w:tc>
          <w:tcPr>
            <w:tcW w:w="357" w:type="dxa"/>
            <w:vAlign w:val="center"/>
          </w:tcPr>
          <w:p w14:paraId="734D962B" w14:textId="77777777" w:rsidR="003B2F27" w:rsidRPr="002C04C9"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Align w:val="center"/>
          </w:tcPr>
          <w:p w14:paraId="0286E9C2" w14:textId="77777777" w:rsidR="003B2F27" w:rsidRPr="002C04C9"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vAlign w:val="center"/>
          </w:tcPr>
          <w:p w14:paraId="0CC26DF4" w14:textId="77777777" w:rsidR="003B2F27" w:rsidRPr="002C04C9"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vAlign w:val="center"/>
          </w:tcPr>
          <w:p w14:paraId="1A00DF25" w14:textId="77777777" w:rsidR="003B2F27" w:rsidRPr="002C04C9"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vAlign w:val="center"/>
          </w:tcPr>
          <w:p w14:paraId="2E7D4D13" w14:textId="77777777" w:rsidR="003B2F27" w:rsidRPr="002C04C9"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vAlign w:val="center"/>
          </w:tcPr>
          <w:p w14:paraId="180296CD" w14:textId="77777777" w:rsidR="003B2F27" w:rsidRPr="002C04C9"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vAlign w:val="center"/>
          </w:tcPr>
          <w:p w14:paraId="365FFDD8" w14:textId="77777777" w:rsidR="003B2F27" w:rsidRPr="002C04C9"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vAlign w:val="center"/>
          </w:tcPr>
          <w:p w14:paraId="1B9A0E9E" w14:textId="77777777" w:rsidR="003B2F27" w:rsidRPr="002C04C9" w:rsidRDefault="003B2F27" w:rsidP="005B7138">
            <w:pPr>
              <w:pStyle w:val="NormalWeb"/>
              <w:widowControl w:val="0"/>
              <w:spacing w:before="0" w:beforeAutospacing="0" w:after="120" w:afterAutospacing="0"/>
              <w:jc w:val="center"/>
              <w:rPr>
                <w:rFonts w:ascii="GHEA Grapalat" w:hAnsi="GHEA Grapalat"/>
                <w:sz w:val="20"/>
              </w:rPr>
            </w:pPr>
          </w:p>
        </w:tc>
        <w:tc>
          <w:tcPr>
            <w:tcW w:w="675" w:type="dxa"/>
            <w:vAlign w:val="center"/>
          </w:tcPr>
          <w:p w14:paraId="002F759B" w14:textId="77777777" w:rsidR="003B2F27" w:rsidRPr="002C04C9"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2C04C9" w14:paraId="17715485" w14:textId="77777777" w:rsidTr="005B7138">
        <w:trPr>
          <w:jc w:val="center"/>
        </w:trPr>
        <w:tc>
          <w:tcPr>
            <w:tcW w:w="357" w:type="dxa"/>
          </w:tcPr>
          <w:p w14:paraId="444F3A9C" w14:textId="77777777" w:rsidR="003B2F27" w:rsidRPr="002C04C9"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tcPr>
          <w:p w14:paraId="2E8848EA" w14:textId="77777777" w:rsidR="003B2F27" w:rsidRPr="002C04C9"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tcPr>
          <w:p w14:paraId="3D621578" w14:textId="77777777" w:rsidR="003B2F27" w:rsidRPr="002C04C9"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tcPr>
          <w:p w14:paraId="76DE7BF9" w14:textId="77777777" w:rsidR="003B2F27" w:rsidRPr="002C04C9"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tcPr>
          <w:p w14:paraId="5047086D" w14:textId="77777777" w:rsidR="003B2F27" w:rsidRPr="002C04C9"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tcPr>
          <w:p w14:paraId="501B18EF" w14:textId="77777777" w:rsidR="003B2F27" w:rsidRPr="002C04C9"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tcPr>
          <w:p w14:paraId="3A9872C6" w14:textId="77777777" w:rsidR="003B2F27" w:rsidRPr="002C04C9"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tcPr>
          <w:p w14:paraId="0577E9A1" w14:textId="77777777" w:rsidR="003B2F27" w:rsidRPr="002C04C9" w:rsidRDefault="003B2F27" w:rsidP="005B7138">
            <w:pPr>
              <w:pStyle w:val="NormalWeb"/>
              <w:widowControl w:val="0"/>
              <w:spacing w:before="0" w:beforeAutospacing="0" w:after="120" w:afterAutospacing="0"/>
              <w:jc w:val="center"/>
              <w:rPr>
                <w:rFonts w:ascii="GHEA Grapalat" w:hAnsi="GHEA Grapalat"/>
                <w:sz w:val="20"/>
              </w:rPr>
            </w:pPr>
          </w:p>
        </w:tc>
        <w:tc>
          <w:tcPr>
            <w:tcW w:w="675" w:type="dxa"/>
          </w:tcPr>
          <w:p w14:paraId="644A74D7" w14:textId="77777777" w:rsidR="003B2F27" w:rsidRPr="002C04C9" w:rsidRDefault="003B2F27" w:rsidP="005B7138">
            <w:pPr>
              <w:pStyle w:val="NormalWeb"/>
              <w:widowControl w:val="0"/>
              <w:spacing w:before="0" w:beforeAutospacing="0" w:after="120" w:afterAutospacing="0"/>
              <w:jc w:val="center"/>
              <w:rPr>
                <w:rFonts w:ascii="GHEA Grapalat" w:hAnsi="GHEA Grapalat"/>
                <w:sz w:val="20"/>
              </w:rPr>
            </w:pPr>
          </w:p>
        </w:tc>
      </w:tr>
    </w:tbl>
    <w:p w14:paraId="71C421D1" w14:textId="77777777" w:rsidR="003B2F27" w:rsidRPr="002C04C9" w:rsidRDefault="003B2F27" w:rsidP="003B2F27">
      <w:pPr>
        <w:widowControl w:val="0"/>
        <w:spacing w:after="160" w:line="360" w:lineRule="auto"/>
        <w:ind w:firstLine="375"/>
        <w:jc w:val="both"/>
        <w:rPr>
          <w:rFonts w:ascii="GHEA Grapalat" w:hAnsi="GHEA Grapalat" w:cs="Arial"/>
          <w:iCs/>
          <w:color w:val="000000"/>
        </w:rPr>
      </w:pPr>
    </w:p>
    <w:p w14:paraId="0C525547" w14:textId="77777777" w:rsidR="003B2F27" w:rsidRPr="002C04C9" w:rsidRDefault="003B2F27" w:rsidP="003B2F27">
      <w:pPr>
        <w:widowControl w:val="0"/>
        <w:spacing w:after="160" w:line="360" w:lineRule="auto"/>
        <w:ind w:firstLine="567"/>
        <w:jc w:val="both"/>
        <w:rPr>
          <w:rFonts w:ascii="GHEA Grapalat" w:hAnsi="GHEA Grapalat"/>
          <w:iCs/>
          <w:snapToGrid w:val="0"/>
          <w:color w:val="000000"/>
        </w:rPr>
      </w:pPr>
      <w:r w:rsidRPr="002C04C9">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2C04C9" w14:paraId="2285A9C4" w14:textId="77777777" w:rsidTr="005B7138">
        <w:trPr>
          <w:trHeight w:val="266"/>
          <w:tblCellSpacing w:w="7" w:type="dxa"/>
          <w:jc w:val="center"/>
        </w:trPr>
        <w:tc>
          <w:tcPr>
            <w:tcW w:w="0" w:type="auto"/>
            <w:vAlign w:val="center"/>
          </w:tcPr>
          <w:p w14:paraId="4D9E2C21" w14:textId="77777777" w:rsidR="003B2F27" w:rsidRPr="002C04C9" w:rsidRDefault="003B2F27" w:rsidP="005B7138">
            <w:pPr>
              <w:widowControl w:val="0"/>
              <w:spacing w:after="160" w:line="360" w:lineRule="auto"/>
              <w:jc w:val="center"/>
              <w:rPr>
                <w:rFonts w:ascii="GHEA Grapalat" w:hAnsi="GHEA Grapalat"/>
                <w:iCs/>
                <w:color w:val="000000"/>
              </w:rPr>
            </w:pPr>
            <w:r w:rsidRPr="002C04C9">
              <w:rPr>
                <w:rFonts w:ascii="GHEA Grapalat" w:hAnsi="GHEA Grapalat"/>
                <w:color w:val="000000"/>
              </w:rPr>
              <w:t xml:space="preserve">Услугу сдал </w:t>
            </w:r>
          </w:p>
        </w:tc>
        <w:tc>
          <w:tcPr>
            <w:tcW w:w="0" w:type="auto"/>
            <w:vAlign w:val="center"/>
          </w:tcPr>
          <w:p w14:paraId="480FD5B0" w14:textId="77777777" w:rsidR="003B2F27" w:rsidRPr="002C04C9" w:rsidRDefault="003B2F27" w:rsidP="005B7138">
            <w:pPr>
              <w:widowControl w:val="0"/>
              <w:spacing w:after="160" w:line="360" w:lineRule="auto"/>
              <w:jc w:val="center"/>
              <w:rPr>
                <w:rFonts w:ascii="GHEA Grapalat" w:hAnsi="GHEA Grapalat"/>
                <w:iCs/>
                <w:color w:val="000000"/>
              </w:rPr>
            </w:pPr>
            <w:r w:rsidRPr="002C04C9">
              <w:rPr>
                <w:rFonts w:ascii="GHEA Grapalat" w:hAnsi="GHEA Grapalat"/>
                <w:color w:val="000000"/>
              </w:rPr>
              <w:t>Услугу принял</w:t>
            </w:r>
          </w:p>
        </w:tc>
      </w:tr>
      <w:tr w:rsidR="003B2F27" w:rsidRPr="002C04C9" w14:paraId="2923126A" w14:textId="77777777" w:rsidTr="005B7138">
        <w:trPr>
          <w:trHeight w:val="473"/>
          <w:tblCellSpacing w:w="7" w:type="dxa"/>
          <w:jc w:val="center"/>
        </w:trPr>
        <w:tc>
          <w:tcPr>
            <w:tcW w:w="0" w:type="auto"/>
            <w:vAlign w:val="center"/>
          </w:tcPr>
          <w:p w14:paraId="7CCE7C19" w14:textId="77777777" w:rsidR="003B2F27" w:rsidRPr="002C04C9" w:rsidRDefault="003B2F27" w:rsidP="005B7138">
            <w:pPr>
              <w:widowControl w:val="0"/>
              <w:jc w:val="center"/>
              <w:rPr>
                <w:rFonts w:ascii="GHEA Grapalat" w:hAnsi="GHEA Grapalat"/>
                <w:iCs/>
              </w:rPr>
            </w:pPr>
            <w:r w:rsidRPr="002C04C9">
              <w:rPr>
                <w:rFonts w:ascii="GHEA Grapalat" w:hAnsi="GHEA Grapalat"/>
              </w:rPr>
              <w:t xml:space="preserve">___________________________ </w:t>
            </w:r>
          </w:p>
          <w:p w14:paraId="187BB841" w14:textId="77777777" w:rsidR="003B2F27" w:rsidRPr="002C04C9" w:rsidRDefault="003B2F27" w:rsidP="005B7138">
            <w:pPr>
              <w:widowControl w:val="0"/>
              <w:spacing w:after="160" w:line="360" w:lineRule="auto"/>
              <w:jc w:val="center"/>
              <w:rPr>
                <w:rFonts w:ascii="GHEA Grapalat" w:hAnsi="GHEA Grapalat"/>
                <w:iCs/>
                <w:vertAlign w:val="superscript"/>
              </w:rPr>
            </w:pPr>
            <w:r w:rsidRPr="002C04C9">
              <w:rPr>
                <w:rFonts w:ascii="GHEA Grapalat" w:hAnsi="GHEA Grapalat"/>
                <w:vertAlign w:val="superscript"/>
              </w:rPr>
              <w:t xml:space="preserve">подпись </w:t>
            </w:r>
          </w:p>
        </w:tc>
        <w:tc>
          <w:tcPr>
            <w:tcW w:w="0" w:type="auto"/>
            <w:vAlign w:val="center"/>
          </w:tcPr>
          <w:p w14:paraId="5D58621D" w14:textId="77777777" w:rsidR="003B2F27" w:rsidRPr="002C04C9" w:rsidRDefault="003B2F27" w:rsidP="005B7138">
            <w:pPr>
              <w:widowControl w:val="0"/>
              <w:jc w:val="center"/>
              <w:rPr>
                <w:rFonts w:ascii="GHEA Grapalat" w:hAnsi="GHEA Grapalat"/>
                <w:iCs/>
              </w:rPr>
            </w:pPr>
            <w:r w:rsidRPr="002C04C9">
              <w:rPr>
                <w:rFonts w:ascii="GHEA Grapalat" w:hAnsi="GHEA Grapalat"/>
              </w:rPr>
              <w:t>___________________________</w:t>
            </w:r>
          </w:p>
          <w:p w14:paraId="22B8DDD6" w14:textId="77777777" w:rsidR="003B2F27" w:rsidRPr="002C04C9" w:rsidRDefault="003B2F27" w:rsidP="005B7138">
            <w:pPr>
              <w:widowControl w:val="0"/>
              <w:spacing w:after="160" w:line="360" w:lineRule="auto"/>
              <w:jc w:val="center"/>
              <w:rPr>
                <w:rFonts w:ascii="GHEA Grapalat" w:hAnsi="GHEA Grapalat"/>
                <w:iCs/>
                <w:vertAlign w:val="superscript"/>
              </w:rPr>
            </w:pPr>
            <w:r w:rsidRPr="002C04C9">
              <w:rPr>
                <w:rFonts w:ascii="GHEA Grapalat" w:hAnsi="GHEA Grapalat"/>
                <w:vertAlign w:val="superscript"/>
              </w:rPr>
              <w:t xml:space="preserve">подпись </w:t>
            </w:r>
          </w:p>
        </w:tc>
      </w:tr>
      <w:tr w:rsidR="003B2F27" w:rsidRPr="002C04C9" w14:paraId="69AFE19B" w14:textId="77777777" w:rsidTr="005B7138">
        <w:trPr>
          <w:trHeight w:val="503"/>
          <w:tblCellSpacing w:w="7" w:type="dxa"/>
          <w:jc w:val="center"/>
        </w:trPr>
        <w:tc>
          <w:tcPr>
            <w:tcW w:w="0" w:type="auto"/>
            <w:vAlign w:val="center"/>
          </w:tcPr>
          <w:p w14:paraId="418644C6" w14:textId="77777777" w:rsidR="003B2F27" w:rsidRPr="002C04C9" w:rsidRDefault="003B2F27" w:rsidP="005B7138">
            <w:pPr>
              <w:widowControl w:val="0"/>
              <w:jc w:val="center"/>
              <w:rPr>
                <w:rFonts w:ascii="GHEA Grapalat" w:hAnsi="GHEA Grapalat"/>
                <w:iCs/>
              </w:rPr>
            </w:pPr>
            <w:r w:rsidRPr="002C04C9">
              <w:rPr>
                <w:rFonts w:ascii="GHEA Grapalat" w:hAnsi="GHEA Grapalat"/>
              </w:rPr>
              <w:t xml:space="preserve">___________________________ </w:t>
            </w:r>
          </w:p>
          <w:p w14:paraId="570938B8" w14:textId="77777777" w:rsidR="003B2F27" w:rsidRPr="002C04C9" w:rsidRDefault="003B2F27" w:rsidP="005B7138">
            <w:pPr>
              <w:widowControl w:val="0"/>
              <w:spacing w:after="160" w:line="360" w:lineRule="auto"/>
              <w:jc w:val="center"/>
              <w:rPr>
                <w:rFonts w:ascii="GHEA Grapalat" w:hAnsi="GHEA Grapalat"/>
                <w:iCs/>
                <w:vertAlign w:val="superscript"/>
              </w:rPr>
            </w:pPr>
            <w:r w:rsidRPr="002C04C9">
              <w:rPr>
                <w:rFonts w:ascii="GHEA Grapalat" w:hAnsi="GHEA Grapalat"/>
                <w:vertAlign w:val="superscript"/>
              </w:rPr>
              <w:t>фамилия, имя</w:t>
            </w:r>
          </w:p>
        </w:tc>
        <w:tc>
          <w:tcPr>
            <w:tcW w:w="0" w:type="auto"/>
            <w:vAlign w:val="center"/>
          </w:tcPr>
          <w:p w14:paraId="17D1CE0D" w14:textId="77777777" w:rsidR="003B2F27" w:rsidRPr="002C04C9" w:rsidRDefault="003B2F27" w:rsidP="005B7138">
            <w:pPr>
              <w:widowControl w:val="0"/>
              <w:jc w:val="center"/>
              <w:rPr>
                <w:rFonts w:ascii="GHEA Grapalat" w:hAnsi="GHEA Grapalat"/>
                <w:iCs/>
              </w:rPr>
            </w:pPr>
            <w:r w:rsidRPr="002C04C9">
              <w:rPr>
                <w:rFonts w:ascii="GHEA Grapalat" w:hAnsi="GHEA Grapalat"/>
              </w:rPr>
              <w:t>___________________________</w:t>
            </w:r>
          </w:p>
          <w:p w14:paraId="66DA8F14" w14:textId="77777777" w:rsidR="003B2F27" w:rsidRPr="002C04C9" w:rsidRDefault="003B2F27" w:rsidP="005B7138">
            <w:pPr>
              <w:widowControl w:val="0"/>
              <w:spacing w:after="160" w:line="360" w:lineRule="auto"/>
              <w:jc w:val="center"/>
              <w:rPr>
                <w:rFonts w:ascii="GHEA Grapalat" w:hAnsi="GHEA Grapalat"/>
                <w:iCs/>
                <w:vertAlign w:val="superscript"/>
              </w:rPr>
            </w:pPr>
            <w:r w:rsidRPr="002C04C9">
              <w:rPr>
                <w:rFonts w:ascii="GHEA Grapalat" w:hAnsi="GHEA Grapalat"/>
                <w:vertAlign w:val="superscript"/>
              </w:rPr>
              <w:t>фамилия, имя</w:t>
            </w:r>
          </w:p>
        </w:tc>
      </w:tr>
      <w:tr w:rsidR="003B2F27" w:rsidRPr="002C04C9" w14:paraId="6EE03A52" w14:textId="77777777" w:rsidTr="005B7138">
        <w:trPr>
          <w:trHeight w:val="281"/>
          <w:tblCellSpacing w:w="7" w:type="dxa"/>
          <w:jc w:val="center"/>
        </w:trPr>
        <w:tc>
          <w:tcPr>
            <w:tcW w:w="0" w:type="auto"/>
            <w:vAlign w:val="center"/>
          </w:tcPr>
          <w:p w14:paraId="1B6EF45E" w14:textId="77777777" w:rsidR="003B2F27" w:rsidRPr="002C04C9" w:rsidRDefault="003B2F27" w:rsidP="005B7138">
            <w:pPr>
              <w:widowControl w:val="0"/>
              <w:spacing w:after="160" w:line="360" w:lineRule="auto"/>
              <w:jc w:val="center"/>
              <w:rPr>
                <w:rFonts w:ascii="GHEA Grapalat" w:hAnsi="GHEA Grapalat"/>
                <w:iCs/>
                <w:color w:val="000000"/>
              </w:rPr>
            </w:pPr>
            <w:r w:rsidRPr="002C04C9">
              <w:rPr>
                <w:rFonts w:ascii="GHEA Grapalat" w:hAnsi="GHEA Grapalat"/>
                <w:color w:val="000000"/>
              </w:rPr>
              <w:t>М. П.</w:t>
            </w:r>
          </w:p>
        </w:tc>
        <w:tc>
          <w:tcPr>
            <w:tcW w:w="0" w:type="auto"/>
            <w:vAlign w:val="center"/>
          </w:tcPr>
          <w:p w14:paraId="0AA173B2" w14:textId="77777777" w:rsidR="003B2F27" w:rsidRPr="002C04C9" w:rsidRDefault="003B2F27" w:rsidP="005B7138">
            <w:pPr>
              <w:widowControl w:val="0"/>
              <w:spacing w:after="160" w:line="360" w:lineRule="auto"/>
              <w:jc w:val="center"/>
              <w:rPr>
                <w:rFonts w:ascii="GHEA Grapalat" w:hAnsi="GHEA Grapalat"/>
                <w:iCs/>
                <w:color w:val="000000"/>
              </w:rPr>
            </w:pPr>
            <w:r w:rsidRPr="002C04C9">
              <w:rPr>
                <w:rFonts w:ascii="GHEA Grapalat" w:hAnsi="GHEA Grapalat"/>
                <w:color w:val="000000"/>
              </w:rPr>
              <w:t>М. П.</w:t>
            </w:r>
          </w:p>
        </w:tc>
      </w:tr>
    </w:tbl>
    <w:p w14:paraId="2B2A40A5" w14:textId="77777777" w:rsidR="003B2F27" w:rsidRPr="002C04C9" w:rsidRDefault="003B2F27" w:rsidP="003B2F27">
      <w:pPr>
        <w:widowControl w:val="0"/>
        <w:autoSpaceDE w:val="0"/>
        <w:autoSpaceDN w:val="0"/>
        <w:adjustRightInd w:val="0"/>
        <w:spacing w:after="160" w:line="360" w:lineRule="auto"/>
        <w:jc w:val="right"/>
        <w:rPr>
          <w:rFonts w:ascii="GHEA Grapalat" w:hAnsi="GHEA Grapalat" w:cs="TimesArmenianPSMT"/>
        </w:rPr>
      </w:pPr>
    </w:p>
    <w:p w14:paraId="0EFEC04D" w14:textId="77777777" w:rsidR="003B2F27" w:rsidRPr="002C04C9" w:rsidRDefault="003B2F27" w:rsidP="003B2F27">
      <w:pPr>
        <w:rPr>
          <w:rFonts w:ascii="GHEA Grapalat" w:hAnsi="GHEA Grapalat"/>
        </w:rPr>
      </w:pPr>
      <w:r w:rsidRPr="002C04C9">
        <w:rPr>
          <w:rFonts w:ascii="GHEA Grapalat" w:hAnsi="GHEA Grapalat"/>
        </w:rPr>
        <w:br w:type="page"/>
      </w:r>
    </w:p>
    <w:p w14:paraId="5E2412F4" w14:textId="77777777" w:rsidR="003B2F27" w:rsidRPr="002C04C9" w:rsidRDefault="003B2F27" w:rsidP="003B2F27">
      <w:pPr>
        <w:widowControl w:val="0"/>
        <w:autoSpaceDE w:val="0"/>
        <w:autoSpaceDN w:val="0"/>
        <w:adjustRightInd w:val="0"/>
        <w:spacing w:after="160" w:line="360" w:lineRule="auto"/>
        <w:jc w:val="right"/>
        <w:rPr>
          <w:rFonts w:ascii="GHEA Grapalat" w:hAnsi="GHEA Grapalat" w:cs="TimesArmenianPSMT"/>
          <w:i/>
        </w:rPr>
      </w:pPr>
      <w:r w:rsidRPr="002C04C9">
        <w:rPr>
          <w:rFonts w:ascii="GHEA Grapalat" w:hAnsi="GHEA Grapalat"/>
          <w:i/>
        </w:rPr>
        <w:lastRenderedPageBreak/>
        <w:t>Приложение № 3.1</w:t>
      </w:r>
    </w:p>
    <w:p w14:paraId="28F7F156" w14:textId="77777777" w:rsidR="003B2F27" w:rsidRPr="002C04C9" w:rsidRDefault="003B2F27" w:rsidP="003B2F27">
      <w:pPr>
        <w:widowControl w:val="0"/>
        <w:autoSpaceDE w:val="0"/>
        <w:autoSpaceDN w:val="0"/>
        <w:adjustRightInd w:val="0"/>
        <w:spacing w:after="160" w:line="360" w:lineRule="auto"/>
        <w:jc w:val="right"/>
        <w:rPr>
          <w:rFonts w:ascii="GHEA Grapalat" w:hAnsi="GHEA Grapalat" w:cs="TimesArmenianPSMT"/>
          <w:i/>
        </w:rPr>
      </w:pPr>
      <w:r w:rsidRPr="002C04C9">
        <w:rPr>
          <w:rFonts w:ascii="GHEA Grapalat" w:hAnsi="GHEA Grapalat"/>
          <w:i/>
        </w:rPr>
        <w:t xml:space="preserve">к Договору под кодом </w:t>
      </w:r>
      <w:r w:rsidRPr="002C04C9">
        <w:rPr>
          <w:rFonts w:ascii="GHEA Grapalat" w:hAnsi="GHEA Grapalat" w:cs="TimesArmenianPSMT"/>
          <w:i/>
        </w:rPr>
        <w:br/>
      </w:r>
      <w:r w:rsidRPr="002C04C9">
        <w:rPr>
          <w:rFonts w:ascii="GHEA Grapalat" w:hAnsi="GHEA Grapalat"/>
          <w:i/>
        </w:rPr>
        <w:t xml:space="preserve"> заключенному "</w:t>
      </w:r>
      <w:r w:rsidRPr="002C04C9">
        <w:rPr>
          <w:rFonts w:ascii="GHEA Grapalat" w:hAnsi="GHEA Grapalat"/>
          <w:i/>
        </w:rPr>
        <w:tab/>
        <w:t>"</w:t>
      </w:r>
      <w:r w:rsidRPr="002C04C9">
        <w:rPr>
          <w:rFonts w:ascii="GHEA Grapalat" w:hAnsi="GHEA Grapalat"/>
          <w:i/>
        </w:rPr>
        <w:tab/>
        <w:t>20.</w:t>
      </w:r>
      <w:r w:rsidRPr="002C04C9">
        <w:rPr>
          <w:rFonts w:ascii="GHEA Grapalat" w:hAnsi="GHEA Grapalat"/>
          <w:i/>
        </w:rPr>
        <w:tab/>
        <w:t>г.</w:t>
      </w:r>
    </w:p>
    <w:p w14:paraId="4AF229C9" w14:textId="77777777" w:rsidR="003B2F27" w:rsidRPr="002C04C9" w:rsidRDefault="003B2F27" w:rsidP="003B2F27">
      <w:pPr>
        <w:widowControl w:val="0"/>
        <w:spacing w:after="160" w:line="360" w:lineRule="auto"/>
        <w:rPr>
          <w:rFonts w:ascii="GHEA Grapalat" w:hAnsi="GHEA Grapalat"/>
        </w:rPr>
      </w:pPr>
    </w:p>
    <w:p w14:paraId="4739F10A" w14:textId="77777777" w:rsidR="003B2F27" w:rsidRPr="002C04C9" w:rsidRDefault="003B2F27" w:rsidP="003B2F27">
      <w:pPr>
        <w:widowControl w:val="0"/>
        <w:tabs>
          <w:tab w:val="left" w:pos="2250"/>
        </w:tabs>
        <w:spacing w:after="160" w:line="360" w:lineRule="auto"/>
        <w:jc w:val="center"/>
        <w:rPr>
          <w:rFonts w:ascii="GHEA Grapalat" w:hAnsi="GHEA Grapalat" w:cs="Sylfaen"/>
          <w:bCs/>
        </w:rPr>
      </w:pPr>
      <w:r w:rsidRPr="002C04C9">
        <w:rPr>
          <w:rFonts w:ascii="GHEA Grapalat" w:hAnsi="GHEA Grapalat"/>
        </w:rPr>
        <w:t>АКТ № ________</w:t>
      </w:r>
    </w:p>
    <w:p w14:paraId="14E0F17D" w14:textId="77777777" w:rsidR="003B2F27" w:rsidRPr="002C04C9" w:rsidRDefault="003B2F27" w:rsidP="003B2F27">
      <w:pPr>
        <w:widowControl w:val="0"/>
        <w:tabs>
          <w:tab w:val="left" w:pos="360"/>
          <w:tab w:val="left" w:pos="540"/>
          <w:tab w:val="left" w:pos="2250"/>
        </w:tabs>
        <w:spacing w:after="160" w:line="360" w:lineRule="auto"/>
        <w:jc w:val="center"/>
        <w:rPr>
          <w:rFonts w:ascii="GHEA Grapalat" w:hAnsi="GHEA Grapalat"/>
        </w:rPr>
      </w:pPr>
      <w:r w:rsidRPr="002C04C9">
        <w:rPr>
          <w:rFonts w:ascii="GHEA Grapalat" w:hAnsi="GHEA Grapalat"/>
        </w:rPr>
        <w:t>относительно фиксирования факта сдачи Заказчику результата договора</w:t>
      </w:r>
    </w:p>
    <w:p w14:paraId="149D0E9F" w14:textId="77777777" w:rsidR="003B2F27" w:rsidRPr="002C04C9"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14:paraId="6846A4CE" w14:textId="77777777" w:rsidR="003B2F27" w:rsidRPr="002C04C9" w:rsidRDefault="003B2F27" w:rsidP="003B2F27">
      <w:pPr>
        <w:widowControl w:val="0"/>
        <w:ind w:firstLine="567"/>
        <w:jc w:val="both"/>
        <w:rPr>
          <w:rFonts w:ascii="GHEA Grapalat" w:hAnsi="GHEA Grapalat"/>
        </w:rPr>
      </w:pPr>
      <w:r w:rsidRPr="002C04C9">
        <w:rPr>
          <w:rFonts w:ascii="GHEA Grapalat" w:hAnsi="GHEA Grapalat"/>
        </w:rPr>
        <w:t>Настоящим фиксируется, что в рамках договора закупки № ______________,</w:t>
      </w:r>
    </w:p>
    <w:p w14:paraId="792D51C4" w14:textId="77777777" w:rsidR="003B2F27" w:rsidRPr="002C04C9" w:rsidRDefault="003B2F27" w:rsidP="003B2F27">
      <w:pPr>
        <w:widowControl w:val="0"/>
        <w:spacing w:after="120"/>
        <w:ind w:left="7371" w:hanging="141"/>
        <w:jc w:val="both"/>
        <w:rPr>
          <w:rFonts w:ascii="GHEA Grapalat" w:hAnsi="GHEA Grapalat"/>
          <w:sz w:val="16"/>
        </w:rPr>
      </w:pPr>
      <w:r w:rsidRPr="002C04C9">
        <w:rPr>
          <w:rFonts w:ascii="GHEA Grapalat" w:hAnsi="GHEA Grapalat"/>
          <w:sz w:val="16"/>
        </w:rPr>
        <w:t>номер договора</w:t>
      </w:r>
    </w:p>
    <w:p w14:paraId="5AA6D1B9" w14:textId="77777777" w:rsidR="003B2F27" w:rsidRPr="002C04C9" w:rsidRDefault="003B2F27" w:rsidP="003B2F27">
      <w:pPr>
        <w:widowControl w:val="0"/>
        <w:tabs>
          <w:tab w:val="left" w:pos="4480"/>
        </w:tabs>
        <w:jc w:val="both"/>
        <w:rPr>
          <w:rFonts w:ascii="GHEA Grapalat" w:hAnsi="GHEA Grapalat" w:cs="Sylfaen"/>
        </w:rPr>
      </w:pPr>
      <w:r w:rsidRPr="002C04C9">
        <w:rPr>
          <w:rFonts w:ascii="GHEA Grapalat" w:hAnsi="GHEA Grapalat"/>
        </w:rPr>
        <w:t>заключенного __________________ 20</w:t>
      </w:r>
      <w:r w:rsidRPr="002C04C9">
        <w:rPr>
          <w:rFonts w:ascii="GHEA Grapalat" w:hAnsi="GHEA Grapalat"/>
        </w:rPr>
        <w:tab/>
        <w:t>г. между _____________________________</w:t>
      </w:r>
    </w:p>
    <w:p w14:paraId="4CC89A6C" w14:textId="77777777" w:rsidR="003B2F27" w:rsidRPr="002C04C9" w:rsidRDefault="003B2F27" w:rsidP="003B2F27">
      <w:pPr>
        <w:widowControl w:val="0"/>
        <w:tabs>
          <w:tab w:val="left" w:pos="6379"/>
        </w:tabs>
        <w:spacing w:after="120"/>
        <w:ind w:left="1701" w:right="-360"/>
        <w:jc w:val="both"/>
        <w:rPr>
          <w:rFonts w:ascii="GHEA Grapalat" w:hAnsi="GHEA Grapalat" w:cs="Sylfaen"/>
          <w:sz w:val="8"/>
        </w:rPr>
      </w:pPr>
      <w:r w:rsidRPr="002C04C9">
        <w:rPr>
          <w:rFonts w:ascii="GHEA Grapalat" w:hAnsi="GHEA Grapalat"/>
          <w:sz w:val="16"/>
        </w:rPr>
        <w:t xml:space="preserve">дата заключения договора </w:t>
      </w:r>
      <w:r w:rsidRPr="002C04C9">
        <w:rPr>
          <w:rFonts w:ascii="GHEA Grapalat" w:hAnsi="GHEA Grapalat"/>
          <w:sz w:val="16"/>
        </w:rPr>
        <w:tab/>
        <w:t>имя Заказчика</w:t>
      </w:r>
    </w:p>
    <w:p w14:paraId="46D8F082" w14:textId="77777777" w:rsidR="003B2F27" w:rsidRPr="002C04C9" w:rsidRDefault="003B2F27" w:rsidP="003B2F27">
      <w:pPr>
        <w:widowControl w:val="0"/>
        <w:tabs>
          <w:tab w:val="left" w:pos="360"/>
          <w:tab w:val="left" w:pos="540"/>
        </w:tabs>
        <w:ind w:right="-2"/>
        <w:jc w:val="both"/>
        <w:rPr>
          <w:rFonts w:ascii="GHEA Grapalat" w:hAnsi="GHEA Grapalat"/>
        </w:rPr>
      </w:pPr>
      <w:r w:rsidRPr="002C04C9">
        <w:rPr>
          <w:rFonts w:ascii="GHEA Grapalat" w:hAnsi="GHEA Grapalat"/>
        </w:rPr>
        <w:t xml:space="preserve">(далее — Заказчик) и ________________________________ (далее — Исполнитель), </w:t>
      </w:r>
    </w:p>
    <w:p w14:paraId="0B8F8BD0" w14:textId="77777777" w:rsidR="003B2F27" w:rsidRPr="002C04C9" w:rsidRDefault="003B2F27" w:rsidP="003B2F27">
      <w:pPr>
        <w:widowControl w:val="0"/>
        <w:spacing w:after="120"/>
        <w:ind w:left="3544" w:right="-360"/>
        <w:jc w:val="both"/>
        <w:rPr>
          <w:rFonts w:ascii="GHEA Grapalat" w:hAnsi="GHEA Grapalat"/>
          <w:sz w:val="16"/>
        </w:rPr>
      </w:pPr>
      <w:r w:rsidRPr="002C04C9">
        <w:rPr>
          <w:rFonts w:ascii="GHEA Grapalat" w:hAnsi="GHEA Grapalat"/>
          <w:sz w:val="16"/>
        </w:rPr>
        <w:t>имя Исполнителя</w:t>
      </w:r>
    </w:p>
    <w:p w14:paraId="1CF36336" w14:textId="77777777" w:rsidR="003B2F27" w:rsidRPr="002C04C9" w:rsidRDefault="003B2F27" w:rsidP="003B2F27">
      <w:pPr>
        <w:widowControl w:val="0"/>
        <w:tabs>
          <w:tab w:val="left" w:pos="360"/>
          <w:tab w:val="left" w:pos="540"/>
        </w:tabs>
        <w:spacing w:after="160" w:line="360" w:lineRule="auto"/>
        <w:jc w:val="both"/>
        <w:rPr>
          <w:rFonts w:ascii="GHEA Grapalat" w:hAnsi="GHEA Grapalat"/>
        </w:rPr>
      </w:pPr>
      <w:r w:rsidRPr="002C04C9">
        <w:rPr>
          <w:rFonts w:ascii="GHEA Grapalat" w:hAnsi="GHEA Grapalat"/>
        </w:rPr>
        <w:t>Исполнитель _______ 20</w:t>
      </w:r>
      <w:r w:rsidRPr="002C04C9">
        <w:rPr>
          <w:rFonts w:ascii="GHEA Grapalat" w:hAnsi="GHEA Grapalat"/>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2C04C9" w14:paraId="51C74F2E"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4031CE62" w14:textId="77777777" w:rsidR="003B2F27" w:rsidRPr="002C04C9" w:rsidRDefault="003B2F27" w:rsidP="005B7138">
            <w:pPr>
              <w:widowControl w:val="0"/>
              <w:spacing w:after="120"/>
              <w:jc w:val="center"/>
              <w:rPr>
                <w:rFonts w:ascii="GHEA Grapalat" w:hAnsi="GHEA Grapalat" w:cs="Sylfaen"/>
                <w:bCs/>
              </w:rPr>
            </w:pPr>
            <w:r w:rsidRPr="002C04C9">
              <w:rPr>
                <w:rFonts w:ascii="GHEA Grapalat" w:hAnsi="GHEA Grapalat"/>
              </w:rPr>
              <w:t>Услуги</w:t>
            </w:r>
          </w:p>
        </w:tc>
      </w:tr>
      <w:tr w:rsidR="003B2F27" w:rsidRPr="002C04C9" w14:paraId="3BC921E1"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6357FC9" w14:textId="77777777" w:rsidR="003B2F27" w:rsidRPr="002C04C9" w:rsidRDefault="003B2F27" w:rsidP="005B7138">
            <w:pPr>
              <w:widowControl w:val="0"/>
              <w:spacing w:after="120"/>
              <w:jc w:val="center"/>
              <w:rPr>
                <w:rFonts w:ascii="GHEA Grapalat" w:hAnsi="GHEA Grapalat"/>
              </w:rPr>
            </w:pPr>
            <w:r w:rsidRPr="002C04C9">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2D742753" w14:textId="77777777" w:rsidR="003B2F27" w:rsidRPr="002C04C9" w:rsidRDefault="003B2F27" w:rsidP="005B7138">
            <w:pPr>
              <w:widowControl w:val="0"/>
              <w:spacing w:after="120"/>
              <w:jc w:val="center"/>
              <w:rPr>
                <w:rFonts w:ascii="GHEA Grapalat" w:hAnsi="GHEA Grapalat"/>
              </w:rPr>
            </w:pPr>
            <w:r w:rsidRPr="002C04C9">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C1564CE" w14:textId="77777777" w:rsidR="003B2F27" w:rsidRPr="002C04C9" w:rsidRDefault="003B2F27" w:rsidP="005B7138">
            <w:pPr>
              <w:widowControl w:val="0"/>
              <w:spacing w:after="120"/>
              <w:jc w:val="center"/>
              <w:rPr>
                <w:rFonts w:ascii="GHEA Grapalat" w:hAnsi="GHEA Grapalat"/>
              </w:rPr>
            </w:pPr>
            <w:r w:rsidRPr="002C04C9">
              <w:rPr>
                <w:rFonts w:ascii="GHEA Grapalat" w:hAnsi="GHEA Grapalat"/>
              </w:rPr>
              <w:t>объем (фактический)</w:t>
            </w:r>
          </w:p>
        </w:tc>
      </w:tr>
      <w:tr w:rsidR="003B2F27" w:rsidRPr="002C04C9" w14:paraId="4B7F5870"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E2595EC" w14:textId="77777777" w:rsidR="003B2F27" w:rsidRPr="002C04C9"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72F548C3" w14:textId="77777777" w:rsidR="003B2F27" w:rsidRPr="002C04C9"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46F54C5D" w14:textId="77777777" w:rsidR="003B2F27" w:rsidRPr="002C04C9" w:rsidRDefault="003B2F27" w:rsidP="005B7138">
            <w:pPr>
              <w:widowControl w:val="0"/>
              <w:spacing w:after="120"/>
              <w:rPr>
                <w:rFonts w:ascii="GHEA Grapalat" w:hAnsi="GHEA Grapalat" w:cs="Sylfaen"/>
              </w:rPr>
            </w:pPr>
          </w:p>
        </w:tc>
      </w:tr>
      <w:tr w:rsidR="003B2F27" w:rsidRPr="002C04C9" w14:paraId="7AA8753F"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F70938E" w14:textId="77777777" w:rsidR="003B2F27" w:rsidRPr="002C04C9"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4CD9AABE" w14:textId="77777777" w:rsidR="003B2F27" w:rsidRPr="002C04C9"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5578141D" w14:textId="77777777" w:rsidR="003B2F27" w:rsidRPr="002C04C9" w:rsidRDefault="003B2F27" w:rsidP="005B7138">
            <w:pPr>
              <w:widowControl w:val="0"/>
              <w:spacing w:after="120"/>
              <w:rPr>
                <w:rFonts w:ascii="GHEA Grapalat" w:hAnsi="GHEA Grapalat" w:cs="Sylfaen"/>
              </w:rPr>
            </w:pPr>
          </w:p>
        </w:tc>
      </w:tr>
    </w:tbl>
    <w:p w14:paraId="2BA6F47D" w14:textId="77777777" w:rsidR="003B2F27" w:rsidRPr="002C04C9" w:rsidRDefault="003B2F27" w:rsidP="003B2F27">
      <w:pPr>
        <w:widowControl w:val="0"/>
        <w:spacing w:after="160" w:line="360" w:lineRule="auto"/>
        <w:ind w:firstLine="567"/>
        <w:jc w:val="both"/>
        <w:rPr>
          <w:rFonts w:ascii="GHEA Grapalat" w:hAnsi="GHEA Grapalat" w:cs="Sylfaen"/>
        </w:rPr>
      </w:pPr>
      <w:r w:rsidRPr="002C04C9">
        <w:rPr>
          <w:rFonts w:ascii="GHEA Grapalat" w:hAnsi="GHEA Grapalat"/>
        </w:rPr>
        <w:t>Настоящий акт составлен в 2 экземплярах, каждой из сторон предоставляется по одному экземпляру.</w:t>
      </w:r>
    </w:p>
    <w:p w14:paraId="3EFE29F7" w14:textId="77777777" w:rsidR="003B2F27" w:rsidRPr="002C04C9" w:rsidRDefault="003B2F27" w:rsidP="003B2F27">
      <w:pPr>
        <w:rPr>
          <w:rFonts w:ascii="GHEA Grapalat" w:hAnsi="GHEA Grapalat" w:cs="Sylfaen"/>
        </w:rPr>
      </w:pPr>
      <w:r w:rsidRPr="002C04C9">
        <w:rPr>
          <w:rFonts w:ascii="GHEA Grapalat" w:hAnsi="GHEA Grapalat" w:cs="Sylfaen"/>
        </w:rPr>
        <w:br w:type="page"/>
      </w:r>
    </w:p>
    <w:p w14:paraId="379CB84E" w14:textId="77777777" w:rsidR="003B2F27" w:rsidRPr="002C04C9" w:rsidRDefault="003B2F27" w:rsidP="003B2F27">
      <w:pPr>
        <w:widowControl w:val="0"/>
        <w:spacing w:after="160" w:line="360" w:lineRule="auto"/>
        <w:jc w:val="center"/>
        <w:rPr>
          <w:rFonts w:ascii="GHEA Grapalat" w:hAnsi="GHEA Grapalat" w:cs="Sylfaen"/>
        </w:rPr>
      </w:pPr>
      <w:r w:rsidRPr="002C04C9">
        <w:rPr>
          <w:rFonts w:ascii="GHEA Grapalat" w:hAnsi="GHEA Grapalat"/>
        </w:rPr>
        <w:lastRenderedPageBreak/>
        <w:t>СТОРОНЫ</w:t>
      </w:r>
    </w:p>
    <w:p w14:paraId="12575E6F" w14:textId="77777777" w:rsidR="003B2F27" w:rsidRPr="002C04C9"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29"/>
        <w:gridCol w:w="4857"/>
      </w:tblGrid>
      <w:tr w:rsidR="003B2F27" w:rsidRPr="002C04C9" w14:paraId="58C4A457" w14:textId="77777777" w:rsidTr="005B7138">
        <w:tc>
          <w:tcPr>
            <w:tcW w:w="4785" w:type="dxa"/>
          </w:tcPr>
          <w:p w14:paraId="3CCE707C" w14:textId="77777777" w:rsidR="003B2F27" w:rsidRPr="002C04C9" w:rsidRDefault="003B2F27" w:rsidP="005B7138">
            <w:pPr>
              <w:widowControl w:val="0"/>
              <w:tabs>
                <w:tab w:val="left" w:pos="360"/>
                <w:tab w:val="left" w:pos="540"/>
              </w:tabs>
              <w:spacing w:after="160" w:line="360" w:lineRule="auto"/>
              <w:jc w:val="center"/>
              <w:rPr>
                <w:rFonts w:ascii="GHEA Grapalat" w:hAnsi="GHEA Grapalat" w:cs="Sylfaen"/>
                <w:b/>
                <w:bCs/>
              </w:rPr>
            </w:pPr>
            <w:r w:rsidRPr="002C04C9">
              <w:rPr>
                <w:rFonts w:ascii="GHEA Grapalat" w:hAnsi="GHEA Grapalat"/>
                <w:b/>
              </w:rPr>
              <w:t>Сдал</w:t>
            </w:r>
          </w:p>
        </w:tc>
        <w:tc>
          <w:tcPr>
            <w:tcW w:w="5223" w:type="dxa"/>
          </w:tcPr>
          <w:p w14:paraId="56BE2CAC" w14:textId="77777777" w:rsidR="003B2F27" w:rsidRPr="002C04C9" w:rsidRDefault="003B2F27" w:rsidP="005B7138">
            <w:pPr>
              <w:widowControl w:val="0"/>
              <w:tabs>
                <w:tab w:val="left" w:pos="360"/>
                <w:tab w:val="left" w:pos="540"/>
              </w:tabs>
              <w:spacing w:after="160" w:line="360" w:lineRule="auto"/>
              <w:jc w:val="center"/>
              <w:rPr>
                <w:rFonts w:ascii="GHEA Grapalat" w:hAnsi="GHEA Grapalat" w:cs="Sylfaen"/>
                <w:b/>
                <w:bCs/>
              </w:rPr>
            </w:pPr>
            <w:r w:rsidRPr="002C04C9">
              <w:rPr>
                <w:rFonts w:ascii="GHEA Grapalat" w:hAnsi="GHEA Grapalat"/>
                <w:b/>
              </w:rPr>
              <w:t xml:space="preserve"> Принял</w:t>
            </w:r>
          </w:p>
        </w:tc>
      </w:tr>
    </w:tbl>
    <w:p w14:paraId="0AE17FFD" w14:textId="77777777" w:rsidR="003B2F27" w:rsidRPr="002C04C9" w:rsidRDefault="003B2F27" w:rsidP="003B2F27">
      <w:pPr>
        <w:widowControl w:val="0"/>
        <w:tabs>
          <w:tab w:val="left" w:pos="360"/>
          <w:tab w:val="left" w:pos="540"/>
        </w:tabs>
        <w:spacing w:after="160" w:line="360" w:lineRule="auto"/>
        <w:jc w:val="right"/>
        <w:rPr>
          <w:rFonts w:ascii="GHEA Grapalat" w:hAnsi="GHEA Grapalat" w:cs="Sylfaen"/>
        </w:rPr>
      </w:pPr>
      <w:r w:rsidRPr="002C04C9">
        <w:rPr>
          <w:rFonts w:ascii="GHEA Grapalat" w:hAnsi="GHEA Grapalat"/>
        </w:rPr>
        <w:t>представитель, спроектировавший заявку:</w:t>
      </w:r>
    </w:p>
    <w:p w14:paraId="07F7D359" w14:textId="77777777" w:rsidR="003B2F27" w:rsidRPr="002C04C9"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2C04C9" w14:paraId="225EC3DC" w14:textId="77777777" w:rsidTr="005B7138">
        <w:trPr>
          <w:tblCellSpacing w:w="7" w:type="dxa"/>
          <w:jc w:val="center"/>
        </w:trPr>
        <w:tc>
          <w:tcPr>
            <w:tcW w:w="0" w:type="auto"/>
            <w:vAlign w:val="center"/>
          </w:tcPr>
          <w:p w14:paraId="4973A6EB" w14:textId="77777777" w:rsidR="003B2F27" w:rsidRPr="002C04C9" w:rsidRDefault="003B2F27" w:rsidP="005B7138">
            <w:pPr>
              <w:widowControl w:val="0"/>
              <w:jc w:val="center"/>
              <w:rPr>
                <w:rFonts w:ascii="GHEA Grapalat" w:hAnsi="GHEA Grapalat" w:cs="GHEA Grapalat"/>
                <w:color w:val="000000"/>
              </w:rPr>
            </w:pPr>
            <w:r w:rsidRPr="002C04C9">
              <w:rPr>
                <w:rFonts w:ascii="GHEA Grapalat" w:hAnsi="GHEA Grapalat"/>
                <w:color w:val="000000"/>
              </w:rPr>
              <w:t xml:space="preserve">___________________________ </w:t>
            </w:r>
          </w:p>
          <w:p w14:paraId="74D757F0" w14:textId="77777777" w:rsidR="003B2F27" w:rsidRPr="002C04C9" w:rsidRDefault="003B2F27" w:rsidP="005B7138">
            <w:pPr>
              <w:widowControl w:val="0"/>
              <w:spacing w:after="160" w:line="360" w:lineRule="auto"/>
              <w:jc w:val="center"/>
              <w:rPr>
                <w:rFonts w:ascii="GHEA Grapalat" w:hAnsi="GHEA Grapalat" w:cs="GHEA Grapalat"/>
                <w:color w:val="000000"/>
                <w:vertAlign w:val="superscript"/>
              </w:rPr>
            </w:pPr>
            <w:r w:rsidRPr="002C04C9">
              <w:rPr>
                <w:rFonts w:ascii="GHEA Grapalat" w:hAnsi="GHEA Grapalat"/>
                <w:color w:val="000000"/>
                <w:vertAlign w:val="superscript"/>
              </w:rPr>
              <w:t>фамилия, имя</w:t>
            </w:r>
          </w:p>
        </w:tc>
        <w:tc>
          <w:tcPr>
            <w:tcW w:w="0" w:type="auto"/>
            <w:vAlign w:val="center"/>
          </w:tcPr>
          <w:p w14:paraId="045598D6" w14:textId="77777777" w:rsidR="003B2F27" w:rsidRPr="002C04C9" w:rsidRDefault="003B2F27" w:rsidP="005B7138">
            <w:pPr>
              <w:widowControl w:val="0"/>
              <w:jc w:val="center"/>
              <w:rPr>
                <w:rFonts w:ascii="GHEA Grapalat" w:hAnsi="GHEA Grapalat" w:cs="GHEA Grapalat"/>
                <w:color w:val="000000"/>
              </w:rPr>
            </w:pPr>
            <w:r w:rsidRPr="002C04C9">
              <w:rPr>
                <w:rFonts w:ascii="GHEA Grapalat" w:hAnsi="GHEA Grapalat"/>
                <w:color w:val="000000"/>
              </w:rPr>
              <w:t>___________________________</w:t>
            </w:r>
          </w:p>
          <w:p w14:paraId="62D50CF3" w14:textId="77777777" w:rsidR="003B2F27" w:rsidRPr="002C04C9" w:rsidRDefault="003B2F27" w:rsidP="005B7138">
            <w:pPr>
              <w:widowControl w:val="0"/>
              <w:spacing w:after="160" w:line="360" w:lineRule="auto"/>
              <w:jc w:val="center"/>
              <w:rPr>
                <w:rFonts w:ascii="GHEA Grapalat" w:hAnsi="GHEA Grapalat" w:cs="GHEA Grapalat"/>
                <w:color w:val="000000"/>
                <w:vertAlign w:val="superscript"/>
              </w:rPr>
            </w:pPr>
            <w:r w:rsidRPr="002C04C9">
              <w:rPr>
                <w:rFonts w:ascii="GHEA Grapalat" w:hAnsi="GHEA Grapalat"/>
                <w:color w:val="000000"/>
                <w:vertAlign w:val="superscript"/>
              </w:rPr>
              <w:t>фамилия, имя</w:t>
            </w:r>
          </w:p>
        </w:tc>
      </w:tr>
      <w:tr w:rsidR="003B2F27" w:rsidRPr="002C04C9" w14:paraId="057AE327" w14:textId="77777777" w:rsidTr="005B7138">
        <w:trPr>
          <w:tblCellSpacing w:w="7" w:type="dxa"/>
          <w:jc w:val="center"/>
        </w:trPr>
        <w:tc>
          <w:tcPr>
            <w:tcW w:w="0" w:type="auto"/>
            <w:vAlign w:val="center"/>
          </w:tcPr>
          <w:p w14:paraId="288C92E2" w14:textId="77777777" w:rsidR="003B2F27" w:rsidRPr="002C04C9" w:rsidRDefault="003B2F27" w:rsidP="005B7138">
            <w:pPr>
              <w:widowControl w:val="0"/>
              <w:jc w:val="center"/>
              <w:rPr>
                <w:rFonts w:ascii="GHEA Grapalat" w:hAnsi="GHEA Grapalat" w:cs="GHEA Grapalat"/>
                <w:color w:val="000000"/>
              </w:rPr>
            </w:pPr>
            <w:r w:rsidRPr="002C04C9">
              <w:rPr>
                <w:rFonts w:ascii="GHEA Grapalat" w:hAnsi="GHEA Grapalat"/>
                <w:color w:val="000000"/>
              </w:rPr>
              <w:t xml:space="preserve">___________________________ </w:t>
            </w:r>
          </w:p>
          <w:p w14:paraId="33EBB847" w14:textId="77777777" w:rsidR="003B2F27" w:rsidRPr="002C04C9" w:rsidRDefault="003B2F27" w:rsidP="005B7138">
            <w:pPr>
              <w:widowControl w:val="0"/>
              <w:spacing w:after="160" w:line="360" w:lineRule="auto"/>
              <w:jc w:val="center"/>
              <w:rPr>
                <w:rFonts w:ascii="GHEA Grapalat" w:hAnsi="GHEA Grapalat" w:cs="GHEA Grapalat"/>
                <w:color w:val="000000"/>
                <w:vertAlign w:val="superscript"/>
              </w:rPr>
            </w:pPr>
            <w:r w:rsidRPr="002C04C9">
              <w:rPr>
                <w:rFonts w:ascii="GHEA Grapalat" w:hAnsi="GHEA Grapalat"/>
                <w:color w:val="000000"/>
                <w:vertAlign w:val="superscript"/>
              </w:rPr>
              <w:t>подпись</w:t>
            </w:r>
          </w:p>
        </w:tc>
        <w:tc>
          <w:tcPr>
            <w:tcW w:w="0" w:type="auto"/>
            <w:vAlign w:val="center"/>
          </w:tcPr>
          <w:p w14:paraId="75093CE7" w14:textId="77777777" w:rsidR="003B2F27" w:rsidRPr="002C04C9" w:rsidRDefault="003B2F27" w:rsidP="005B7138">
            <w:pPr>
              <w:widowControl w:val="0"/>
              <w:jc w:val="center"/>
              <w:rPr>
                <w:rFonts w:ascii="GHEA Grapalat" w:hAnsi="GHEA Grapalat" w:cs="GHEA Grapalat"/>
                <w:color w:val="000000"/>
              </w:rPr>
            </w:pPr>
            <w:r w:rsidRPr="002C04C9">
              <w:rPr>
                <w:rFonts w:ascii="GHEA Grapalat" w:hAnsi="GHEA Grapalat"/>
                <w:color w:val="000000"/>
              </w:rPr>
              <w:t>___________________________</w:t>
            </w:r>
          </w:p>
          <w:p w14:paraId="7E726433" w14:textId="77777777" w:rsidR="003B2F27" w:rsidRPr="002C04C9" w:rsidRDefault="003B2F27" w:rsidP="005B7138">
            <w:pPr>
              <w:widowControl w:val="0"/>
              <w:spacing w:after="160" w:line="360" w:lineRule="auto"/>
              <w:jc w:val="center"/>
              <w:rPr>
                <w:rFonts w:ascii="GHEA Grapalat" w:hAnsi="GHEA Grapalat" w:cs="GHEA Grapalat"/>
                <w:color w:val="000000"/>
                <w:vertAlign w:val="superscript"/>
              </w:rPr>
            </w:pPr>
            <w:r w:rsidRPr="002C04C9">
              <w:rPr>
                <w:rFonts w:ascii="GHEA Grapalat" w:hAnsi="GHEA Grapalat"/>
                <w:color w:val="000000"/>
                <w:vertAlign w:val="superscript"/>
              </w:rPr>
              <w:t>подпись</w:t>
            </w:r>
          </w:p>
        </w:tc>
      </w:tr>
      <w:tr w:rsidR="003B2F27" w:rsidRPr="002C04C9" w14:paraId="02735EC0" w14:textId="77777777" w:rsidTr="005B7138">
        <w:trPr>
          <w:tblCellSpacing w:w="7" w:type="dxa"/>
          <w:jc w:val="center"/>
        </w:trPr>
        <w:tc>
          <w:tcPr>
            <w:tcW w:w="0" w:type="auto"/>
            <w:vAlign w:val="center"/>
          </w:tcPr>
          <w:p w14:paraId="566914ED" w14:textId="77777777" w:rsidR="003B2F27" w:rsidRPr="002C04C9" w:rsidRDefault="003B2F27" w:rsidP="005B7138">
            <w:pPr>
              <w:widowControl w:val="0"/>
              <w:spacing w:after="160" w:line="360" w:lineRule="auto"/>
              <w:rPr>
                <w:rFonts w:ascii="GHEA Grapalat" w:hAnsi="GHEA Grapalat" w:cs="GHEA Grapalat"/>
                <w:color w:val="000000"/>
              </w:rPr>
            </w:pPr>
            <w:r w:rsidRPr="002C04C9">
              <w:rPr>
                <w:rFonts w:ascii="GHEA Grapalat" w:hAnsi="GHEA Grapalat"/>
                <w:color w:val="000000"/>
              </w:rPr>
              <w:t xml:space="preserve"> </w:t>
            </w:r>
          </w:p>
        </w:tc>
        <w:tc>
          <w:tcPr>
            <w:tcW w:w="0" w:type="auto"/>
            <w:vAlign w:val="center"/>
          </w:tcPr>
          <w:p w14:paraId="1854A60F" w14:textId="77777777" w:rsidR="003B2F27" w:rsidRPr="002C04C9" w:rsidRDefault="003B2F27" w:rsidP="005B7138">
            <w:pPr>
              <w:widowControl w:val="0"/>
              <w:spacing w:after="160" w:line="360" w:lineRule="auto"/>
              <w:rPr>
                <w:rFonts w:ascii="GHEA Grapalat" w:hAnsi="GHEA Grapalat" w:cs="GHEA Grapalat"/>
                <w:color w:val="000000"/>
              </w:rPr>
            </w:pPr>
          </w:p>
        </w:tc>
      </w:tr>
    </w:tbl>
    <w:p w14:paraId="1F06A24D" w14:textId="77777777" w:rsidR="003B2F27" w:rsidRPr="002C04C9" w:rsidRDefault="003B2F27" w:rsidP="003B2F27">
      <w:pPr>
        <w:widowControl w:val="0"/>
        <w:spacing w:after="160" w:line="360" w:lineRule="auto"/>
        <w:ind w:left="-142" w:firstLine="142"/>
        <w:jc w:val="center"/>
        <w:rPr>
          <w:rFonts w:ascii="GHEA Grapalat" w:hAnsi="GHEA Grapalat" w:cs="Sylfaen"/>
          <w:b/>
        </w:rPr>
      </w:pPr>
    </w:p>
    <w:p w14:paraId="5C8D2071" w14:textId="77777777" w:rsidR="003B2F27" w:rsidRPr="002C04C9" w:rsidRDefault="003B2F27" w:rsidP="003B2F27">
      <w:pPr>
        <w:pStyle w:val="norm"/>
        <w:widowControl w:val="0"/>
        <w:spacing w:after="160" w:line="360" w:lineRule="auto"/>
        <w:ind w:firstLine="284"/>
        <w:jc w:val="center"/>
        <w:rPr>
          <w:rFonts w:ascii="GHEA Grapalat" w:hAnsi="GHEA Grapalat"/>
          <w:b/>
          <w:sz w:val="24"/>
          <w:szCs w:val="24"/>
        </w:rPr>
      </w:pPr>
    </w:p>
    <w:p w14:paraId="2D226FEF" w14:textId="77777777" w:rsidR="008D352C" w:rsidRPr="002C04C9" w:rsidRDefault="008D352C" w:rsidP="00B46D58">
      <w:pPr>
        <w:widowControl w:val="0"/>
        <w:spacing w:after="160"/>
        <w:ind w:left="-142" w:firstLine="142"/>
        <w:jc w:val="center"/>
        <w:rPr>
          <w:rFonts w:ascii="GHEA Grapalat" w:hAnsi="GHEA Grapalat"/>
          <w:i/>
        </w:rPr>
      </w:pPr>
    </w:p>
    <w:p w14:paraId="1D2CF859" w14:textId="77777777" w:rsidR="00CE3DEB" w:rsidRPr="002C04C9" w:rsidRDefault="00CE3DEB" w:rsidP="00B46D58">
      <w:pPr>
        <w:widowControl w:val="0"/>
        <w:spacing w:after="160"/>
        <w:ind w:left="-142" w:firstLine="142"/>
        <w:jc w:val="center"/>
        <w:rPr>
          <w:rFonts w:ascii="GHEA Grapalat" w:hAnsi="GHEA Grapalat"/>
          <w:i/>
        </w:rPr>
      </w:pPr>
    </w:p>
    <w:p w14:paraId="61401D9C" w14:textId="77777777" w:rsidR="00CE3DEB" w:rsidRPr="002C04C9" w:rsidRDefault="00CE3DEB" w:rsidP="00B46D58">
      <w:pPr>
        <w:widowControl w:val="0"/>
        <w:spacing w:after="160"/>
        <w:ind w:left="-142" w:firstLine="142"/>
        <w:jc w:val="center"/>
        <w:rPr>
          <w:rFonts w:ascii="GHEA Grapalat" w:hAnsi="GHEA Grapalat"/>
          <w:i/>
        </w:rPr>
      </w:pPr>
    </w:p>
    <w:p w14:paraId="73BCDB1C" w14:textId="77777777" w:rsidR="00CE3DEB" w:rsidRPr="002C04C9" w:rsidRDefault="00CE3DEB" w:rsidP="00B46D58">
      <w:pPr>
        <w:widowControl w:val="0"/>
        <w:spacing w:after="160"/>
        <w:ind w:left="-142" w:firstLine="142"/>
        <w:jc w:val="center"/>
        <w:rPr>
          <w:rFonts w:ascii="GHEA Grapalat" w:hAnsi="GHEA Grapalat"/>
          <w:i/>
        </w:rPr>
      </w:pPr>
    </w:p>
    <w:p w14:paraId="2F2EC187" w14:textId="77777777" w:rsidR="00CE3DEB" w:rsidRPr="002C04C9" w:rsidRDefault="00CE3DEB" w:rsidP="00B46D58">
      <w:pPr>
        <w:widowControl w:val="0"/>
        <w:spacing w:after="160"/>
        <w:ind w:left="-142" w:firstLine="142"/>
        <w:jc w:val="center"/>
        <w:rPr>
          <w:rFonts w:ascii="GHEA Grapalat" w:hAnsi="GHEA Grapalat"/>
          <w:i/>
        </w:rPr>
      </w:pPr>
    </w:p>
    <w:p w14:paraId="2FC3115D" w14:textId="77777777" w:rsidR="00CE3DEB" w:rsidRPr="002C04C9" w:rsidRDefault="00CE3DEB" w:rsidP="00B46D58">
      <w:pPr>
        <w:widowControl w:val="0"/>
        <w:spacing w:after="160"/>
        <w:ind w:left="-142" w:firstLine="142"/>
        <w:jc w:val="center"/>
        <w:rPr>
          <w:rFonts w:ascii="GHEA Grapalat" w:hAnsi="GHEA Grapalat"/>
          <w:i/>
        </w:rPr>
      </w:pPr>
    </w:p>
    <w:p w14:paraId="697DF4E6" w14:textId="77777777" w:rsidR="00CE3DEB" w:rsidRPr="002C04C9" w:rsidRDefault="00CE3DEB" w:rsidP="00B46D58">
      <w:pPr>
        <w:widowControl w:val="0"/>
        <w:spacing w:after="160"/>
        <w:ind w:left="-142" w:firstLine="142"/>
        <w:jc w:val="center"/>
        <w:rPr>
          <w:rFonts w:ascii="GHEA Grapalat" w:hAnsi="GHEA Grapalat"/>
          <w:i/>
        </w:rPr>
      </w:pPr>
    </w:p>
    <w:p w14:paraId="20290CC6" w14:textId="77777777" w:rsidR="00CE3DEB" w:rsidRPr="002C04C9" w:rsidRDefault="00CE3DEB" w:rsidP="00B46D58">
      <w:pPr>
        <w:widowControl w:val="0"/>
        <w:spacing w:after="160"/>
        <w:ind w:left="-142" w:firstLine="142"/>
        <w:jc w:val="center"/>
        <w:rPr>
          <w:rFonts w:ascii="GHEA Grapalat" w:hAnsi="GHEA Grapalat"/>
          <w:i/>
        </w:rPr>
      </w:pPr>
    </w:p>
    <w:p w14:paraId="61DBCD03" w14:textId="77777777" w:rsidR="00CE3DEB" w:rsidRPr="002C04C9" w:rsidRDefault="00CE3DEB" w:rsidP="00B46D58">
      <w:pPr>
        <w:widowControl w:val="0"/>
        <w:spacing w:after="160"/>
        <w:ind w:left="-142" w:firstLine="142"/>
        <w:jc w:val="center"/>
        <w:rPr>
          <w:rFonts w:ascii="GHEA Grapalat" w:hAnsi="GHEA Grapalat"/>
          <w:i/>
        </w:rPr>
      </w:pPr>
    </w:p>
    <w:p w14:paraId="4854D810" w14:textId="77777777" w:rsidR="00CE3DEB" w:rsidRPr="002C04C9" w:rsidRDefault="00CE3DEB" w:rsidP="00B46D58">
      <w:pPr>
        <w:widowControl w:val="0"/>
        <w:spacing w:after="160"/>
        <w:ind w:left="-142" w:firstLine="142"/>
        <w:jc w:val="center"/>
        <w:rPr>
          <w:rFonts w:ascii="GHEA Grapalat" w:hAnsi="GHEA Grapalat"/>
          <w:i/>
        </w:rPr>
      </w:pPr>
    </w:p>
    <w:p w14:paraId="79F1ADD5" w14:textId="77777777" w:rsidR="00CE3DEB" w:rsidRPr="002C04C9" w:rsidRDefault="00CE3DEB" w:rsidP="00B46D58">
      <w:pPr>
        <w:widowControl w:val="0"/>
        <w:spacing w:after="160"/>
        <w:ind w:left="-142" w:firstLine="142"/>
        <w:jc w:val="center"/>
        <w:rPr>
          <w:rFonts w:ascii="GHEA Grapalat" w:hAnsi="GHEA Grapalat"/>
          <w:i/>
        </w:rPr>
      </w:pPr>
    </w:p>
    <w:p w14:paraId="47A6C448" w14:textId="77777777" w:rsidR="00CE3DEB" w:rsidRPr="002C04C9" w:rsidRDefault="00CE3DEB" w:rsidP="00B46D58">
      <w:pPr>
        <w:widowControl w:val="0"/>
        <w:spacing w:after="160"/>
        <w:ind w:left="-142" w:firstLine="142"/>
        <w:jc w:val="center"/>
        <w:rPr>
          <w:rFonts w:ascii="GHEA Grapalat" w:hAnsi="GHEA Grapalat"/>
          <w:i/>
        </w:rPr>
      </w:pPr>
    </w:p>
    <w:p w14:paraId="63C4DA64" w14:textId="77777777" w:rsidR="00CE3DEB" w:rsidRPr="002C04C9" w:rsidRDefault="00CE3DEB" w:rsidP="00B46D58">
      <w:pPr>
        <w:widowControl w:val="0"/>
        <w:spacing w:after="160"/>
        <w:ind w:left="-142" w:firstLine="142"/>
        <w:jc w:val="center"/>
        <w:rPr>
          <w:rFonts w:ascii="GHEA Grapalat" w:hAnsi="GHEA Grapalat"/>
          <w:i/>
        </w:rPr>
      </w:pPr>
    </w:p>
    <w:p w14:paraId="11FB1F2C" w14:textId="77777777" w:rsidR="00CE3DEB" w:rsidRPr="002C04C9" w:rsidRDefault="00CE3DEB" w:rsidP="00B46D58">
      <w:pPr>
        <w:widowControl w:val="0"/>
        <w:spacing w:after="160"/>
        <w:ind w:left="-142" w:firstLine="142"/>
        <w:jc w:val="center"/>
        <w:rPr>
          <w:rFonts w:ascii="GHEA Grapalat" w:hAnsi="GHEA Grapalat"/>
          <w:i/>
        </w:rPr>
      </w:pPr>
    </w:p>
    <w:p w14:paraId="69E7A396" w14:textId="77777777" w:rsidR="00CE3DEB" w:rsidRPr="002C04C9" w:rsidRDefault="00CE3DEB" w:rsidP="00B46D58">
      <w:pPr>
        <w:widowControl w:val="0"/>
        <w:spacing w:after="160"/>
        <w:ind w:left="-142" w:firstLine="142"/>
        <w:jc w:val="center"/>
        <w:rPr>
          <w:rFonts w:ascii="GHEA Grapalat" w:hAnsi="GHEA Grapalat"/>
          <w:i/>
        </w:rPr>
      </w:pPr>
    </w:p>
    <w:p w14:paraId="767BB211" w14:textId="77777777" w:rsidR="00CE3DEB" w:rsidRPr="002C04C9" w:rsidRDefault="00CE3DEB" w:rsidP="00B46D58">
      <w:pPr>
        <w:widowControl w:val="0"/>
        <w:spacing w:after="160"/>
        <w:ind w:left="-142" w:firstLine="142"/>
        <w:jc w:val="center"/>
        <w:rPr>
          <w:rFonts w:ascii="GHEA Grapalat" w:hAnsi="GHEA Grapalat"/>
          <w:i/>
        </w:rPr>
      </w:pPr>
    </w:p>
    <w:p w14:paraId="026B2AB2" w14:textId="77777777" w:rsidR="00CE3DEB" w:rsidRPr="002C04C9" w:rsidRDefault="00CE3DEB" w:rsidP="00CE3DEB">
      <w:pPr>
        <w:widowControl w:val="0"/>
        <w:jc w:val="right"/>
        <w:rPr>
          <w:rFonts w:ascii="GHEA Grapalat" w:hAnsi="GHEA Grapalat" w:cs="Sylfaen"/>
          <w:i/>
        </w:rPr>
      </w:pPr>
      <w:r w:rsidRPr="002C04C9">
        <w:rPr>
          <w:rFonts w:ascii="GHEA Grapalat" w:hAnsi="GHEA Grapalat"/>
          <w:i/>
        </w:rPr>
        <w:t>Приложение № 4</w:t>
      </w:r>
    </w:p>
    <w:p w14:paraId="64518D28" w14:textId="77777777" w:rsidR="00CE3DEB" w:rsidRPr="002C04C9" w:rsidRDefault="00CE3DEB" w:rsidP="00CE3DEB">
      <w:pPr>
        <w:widowControl w:val="0"/>
        <w:jc w:val="right"/>
        <w:rPr>
          <w:rFonts w:ascii="GHEA Grapalat" w:hAnsi="GHEA Grapalat" w:cs="Sylfaen"/>
          <w:i/>
        </w:rPr>
      </w:pPr>
      <w:r w:rsidRPr="002C04C9">
        <w:rPr>
          <w:rFonts w:ascii="GHEA Grapalat" w:hAnsi="GHEA Grapalat"/>
          <w:i/>
        </w:rPr>
        <w:t xml:space="preserve">к Договору под кодом «      » </w:t>
      </w:r>
      <w:r w:rsidRPr="002C04C9">
        <w:rPr>
          <w:rFonts w:ascii="GHEA Grapalat" w:hAnsi="GHEA Grapalat" w:cs="Sylfaen"/>
          <w:i/>
        </w:rPr>
        <w:br/>
      </w:r>
      <w:r w:rsidRPr="002C04C9">
        <w:rPr>
          <w:rFonts w:ascii="GHEA Grapalat" w:hAnsi="GHEA Grapalat"/>
          <w:i/>
        </w:rPr>
        <w:t>заключенному "</w:t>
      </w:r>
      <w:r w:rsidRPr="002C04C9">
        <w:rPr>
          <w:rFonts w:ascii="GHEA Grapalat" w:hAnsi="GHEA Grapalat"/>
          <w:i/>
        </w:rPr>
        <w:tab/>
        <w:t xml:space="preserve"> "</w:t>
      </w:r>
      <w:r w:rsidRPr="002C04C9">
        <w:rPr>
          <w:rFonts w:ascii="GHEA Grapalat" w:hAnsi="GHEA Grapalat"/>
          <w:i/>
        </w:rPr>
        <w:tab/>
        <w:t>20</w:t>
      </w:r>
      <w:r w:rsidRPr="002C04C9">
        <w:rPr>
          <w:rFonts w:ascii="GHEA Grapalat" w:hAnsi="GHEA Grapalat"/>
          <w:i/>
        </w:rPr>
        <w:tab/>
        <w:t xml:space="preserve">  г.</w:t>
      </w:r>
    </w:p>
    <w:p w14:paraId="27A134F7" w14:textId="77777777" w:rsidR="00CE3DEB" w:rsidRPr="002C04C9" w:rsidRDefault="00CE3DEB" w:rsidP="00CE3DEB">
      <w:pPr>
        <w:jc w:val="center"/>
        <w:rPr>
          <w:rFonts w:ascii="GHEA Grapalat" w:hAnsi="GHEA Grapalat" w:cs="GHEA Grapalat"/>
        </w:rPr>
      </w:pPr>
    </w:p>
    <w:p w14:paraId="6E79B4C1" w14:textId="77777777" w:rsidR="00CE3DEB" w:rsidRPr="002C04C9" w:rsidRDefault="00CE3DEB" w:rsidP="00CE3DEB">
      <w:pPr>
        <w:jc w:val="center"/>
        <w:rPr>
          <w:rFonts w:ascii="GHEA Grapalat" w:hAnsi="GHEA Grapalat" w:cs="GHEA Grapalat"/>
        </w:rPr>
      </w:pPr>
      <w:r w:rsidRPr="002C04C9">
        <w:rPr>
          <w:rFonts w:ascii="GHEA Grapalat" w:hAnsi="GHEA Grapalat" w:cs="GHEA Grapalat"/>
        </w:rPr>
        <w:t>УВЕДОМЛЕНИЕ</w:t>
      </w:r>
    </w:p>
    <w:p w14:paraId="4E1845D3" w14:textId="77777777" w:rsidR="00CE3DEB" w:rsidRPr="002C04C9" w:rsidRDefault="00CE3DEB" w:rsidP="00CE3DEB">
      <w:pPr>
        <w:jc w:val="center"/>
        <w:rPr>
          <w:rFonts w:ascii="GHEA Grapalat" w:hAnsi="GHEA Grapalat" w:cs="GHEA Grapalat"/>
        </w:rPr>
      </w:pPr>
    </w:p>
    <w:p w14:paraId="143B9748" w14:textId="77777777" w:rsidR="00CE3DEB" w:rsidRPr="002C04C9" w:rsidRDefault="00CE3DEB" w:rsidP="00CE3DEB">
      <w:pPr>
        <w:rPr>
          <w:rFonts w:ascii="GHEA Grapalat" w:hAnsi="GHEA Grapalat" w:cs="Arial"/>
          <w:sz w:val="20"/>
          <w:szCs w:val="20"/>
        </w:rPr>
      </w:pPr>
      <w:r w:rsidRPr="002C04C9">
        <w:rPr>
          <w:rFonts w:ascii="GHEA Grapalat" w:hAnsi="GHEA Grapalat"/>
          <w:u w:val="single"/>
        </w:rPr>
        <w:t xml:space="preserve">                                                             </w:t>
      </w:r>
      <w:r w:rsidRPr="002C04C9">
        <w:rPr>
          <w:rFonts w:ascii="GHEA Grapalat" w:hAnsi="GHEA Grapalat"/>
          <w:u w:val="single"/>
        </w:rPr>
        <w:tab/>
      </w:r>
      <w:r w:rsidRPr="002C04C9">
        <w:rPr>
          <w:rFonts w:ascii="GHEA Grapalat" w:hAnsi="GHEA Grapalat"/>
          <w:u w:val="single"/>
        </w:rPr>
        <w:tab/>
        <w:t xml:space="preserve">       </w:t>
      </w:r>
      <w:r w:rsidRPr="002C04C9">
        <w:rPr>
          <w:rFonts w:ascii="GHEA Grapalat" w:hAnsi="GHEA Grapalat"/>
        </w:rPr>
        <w:t xml:space="preserve"> з</w:t>
      </w:r>
      <w:r w:rsidRPr="002C04C9">
        <w:rPr>
          <w:rFonts w:ascii="GHEA Grapalat" w:hAnsi="GHEA Grapalat" w:cs="Sylfaen"/>
          <w:sz w:val="20"/>
          <w:szCs w:val="20"/>
        </w:rPr>
        <w:t>аявляет, что</w:t>
      </w:r>
      <w:r w:rsidRPr="002C04C9">
        <w:rPr>
          <w:rFonts w:ascii="GHEA Grapalat" w:hAnsi="GHEA Grapalat" w:cs="Arial"/>
          <w:sz w:val="20"/>
          <w:szCs w:val="20"/>
        </w:rPr>
        <w:t xml:space="preserve">:  </w:t>
      </w:r>
    </w:p>
    <w:p w14:paraId="4D2760A6" w14:textId="77777777" w:rsidR="00CE3DEB" w:rsidRPr="002C04C9" w:rsidRDefault="00CE3DEB" w:rsidP="00CE3DEB">
      <w:pPr>
        <w:rPr>
          <w:rFonts w:ascii="GHEA Grapalat" w:hAnsi="GHEA Grapalat" w:cs="Arial"/>
          <w:vertAlign w:val="superscript"/>
        </w:rPr>
      </w:pPr>
      <w:r w:rsidRPr="002C04C9">
        <w:rPr>
          <w:rFonts w:ascii="GHEA Grapalat" w:hAnsi="GHEA Grapalat"/>
          <w:vertAlign w:val="superscript"/>
        </w:rPr>
        <w:t xml:space="preserve">               </w:t>
      </w:r>
      <w:r w:rsidRPr="002C04C9">
        <w:rPr>
          <w:rFonts w:ascii="GHEA Grapalat" w:hAnsi="GHEA Grapalat"/>
        </w:rPr>
        <w:t xml:space="preserve">     </w:t>
      </w:r>
      <w:r w:rsidRPr="002C04C9">
        <w:rPr>
          <w:rFonts w:ascii="GHEA Grapalat" w:hAnsi="GHEA Grapalat" w:cs="Sylfaen"/>
          <w:vertAlign w:val="superscript"/>
        </w:rPr>
        <w:t>название финансового агента</w:t>
      </w:r>
    </w:p>
    <w:p w14:paraId="7AB3A2AF" w14:textId="77777777" w:rsidR="00CE3DEB" w:rsidRPr="002C04C9" w:rsidRDefault="00CE3DEB" w:rsidP="00CE3DEB">
      <w:pPr>
        <w:rPr>
          <w:rFonts w:ascii="GHEA Grapalat" w:hAnsi="GHEA Grapalat"/>
          <w:vertAlign w:val="superscript"/>
        </w:rPr>
      </w:pPr>
    </w:p>
    <w:p w14:paraId="5875005E" w14:textId="77777777" w:rsidR="00CE3DEB" w:rsidRPr="002C04C9" w:rsidRDefault="00CE3DEB" w:rsidP="00CE3DEB">
      <w:pPr>
        <w:pStyle w:val="ListParagraph"/>
        <w:numPr>
          <w:ilvl w:val="0"/>
          <w:numId w:val="34"/>
        </w:numPr>
        <w:contextualSpacing/>
        <w:jc w:val="both"/>
        <w:rPr>
          <w:rFonts w:ascii="GHEA Grapalat" w:hAnsi="GHEA Grapalat"/>
          <w:u w:val="single"/>
        </w:rPr>
      </w:pPr>
      <w:r w:rsidRPr="002C04C9">
        <w:rPr>
          <w:rFonts w:ascii="GHEA Grapalat" w:hAnsi="GHEA Grapalat"/>
          <w:sz w:val="20"/>
          <w:szCs w:val="20"/>
        </w:rPr>
        <w:t>В рамках заключенного между</w:t>
      </w:r>
      <w:r w:rsidRPr="002C04C9">
        <w:rPr>
          <w:rFonts w:ascii="GHEA Grapalat" w:hAnsi="GHEA Grapalat"/>
        </w:rPr>
        <w:t xml:space="preserve"> ------------------------- </w:t>
      </w:r>
      <w:r w:rsidRPr="002C04C9">
        <w:rPr>
          <w:rFonts w:ascii="GHEA Grapalat" w:hAnsi="GHEA Grapalat"/>
          <w:sz w:val="20"/>
          <w:szCs w:val="20"/>
        </w:rPr>
        <w:t>- ом   и</w:t>
      </w:r>
      <w:r w:rsidRPr="002C04C9">
        <w:rPr>
          <w:rFonts w:ascii="GHEA Grapalat" w:hAnsi="GHEA Grapalat"/>
        </w:rPr>
        <w:t xml:space="preserve"> ---------------------------- </w:t>
      </w:r>
      <w:r w:rsidRPr="002C04C9">
        <w:rPr>
          <w:rFonts w:ascii="GHEA Grapalat" w:hAnsi="GHEA Grapalat"/>
          <w:sz w:val="20"/>
          <w:szCs w:val="20"/>
        </w:rPr>
        <w:t>-ом</w:t>
      </w:r>
      <w:r w:rsidRPr="002C04C9">
        <w:rPr>
          <w:rFonts w:ascii="GHEA Grapalat" w:hAnsi="GHEA Grapalat"/>
        </w:rPr>
        <w:t xml:space="preserve">                              </w:t>
      </w:r>
    </w:p>
    <w:p w14:paraId="1B9C0C76" w14:textId="77777777" w:rsidR="00CE3DEB" w:rsidRPr="002C04C9" w:rsidRDefault="00CE3DEB" w:rsidP="00CE3DEB">
      <w:pPr>
        <w:rPr>
          <w:rFonts w:ascii="GHEA Grapalat" w:hAnsi="GHEA Grapalat" w:cs="Sylfaen"/>
          <w:vertAlign w:val="superscript"/>
        </w:rPr>
      </w:pPr>
      <w:r w:rsidRPr="002C04C9">
        <w:rPr>
          <w:rFonts w:ascii="GHEA Grapalat" w:hAnsi="GHEA Grapalat" w:cs="Sylfaen"/>
          <w:vertAlign w:val="superscript"/>
        </w:rPr>
        <w:t xml:space="preserve">                                                                                          название заказчика                                           название исполнителя</w:t>
      </w:r>
    </w:p>
    <w:p w14:paraId="4C96DD70" w14:textId="77777777" w:rsidR="00CE3DEB" w:rsidRPr="002C04C9" w:rsidRDefault="00CE3DEB" w:rsidP="00CE3DEB">
      <w:pPr>
        <w:rPr>
          <w:rFonts w:ascii="GHEA Grapalat" w:hAnsi="GHEA Grapalat" w:cs="Sylfaen"/>
          <w:vertAlign w:val="superscript"/>
        </w:rPr>
      </w:pPr>
      <w:r w:rsidRPr="002C04C9">
        <w:rPr>
          <w:rFonts w:ascii="GHEA Grapalat" w:hAnsi="GHEA Grapalat" w:cs="Sylfaen"/>
          <w:sz w:val="20"/>
          <w:szCs w:val="20"/>
        </w:rPr>
        <w:t xml:space="preserve">   «--» 20г.договора под кодом  </w:t>
      </w:r>
      <w:r w:rsidRPr="002C04C9">
        <w:rPr>
          <w:rFonts w:ascii="GHEA Grapalat" w:hAnsi="GHEA Grapalat"/>
          <w:i/>
          <w:sz w:val="20"/>
          <w:szCs w:val="20"/>
        </w:rPr>
        <w:t>___</w:t>
      </w:r>
      <w:r w:rsidRPr="002C04C9">
        <w:rPr>
          <w:rFonts w:ascii="GHEA Grapalat" w:hAnsi="GHEA Grapalat" w:cs="Arial"/>
          <w:i/>
          <w:sz w:val="20"/>
          <w:szCs w:val="20"/>
          <w:shd w:val="clear" w:color="auto" w:fill="FFFFFF"/>
        </w:rPr>
        <w:t>«   »</w:t>
      </w:r>
      <w:r w:rsidRPr="002C04C9">
        <w:rPr>
          <w:rFonts w:ascii="GHEA Grapalat" w:hAnsi="GHEA Grapalat"/>
          <w:i/>
          <w:sz w:val="20"/>
          <w:szCs w:val="20"/>
          <w:u w:val="single"/>
        </w:rPr>
        <w:t xml:space="preserve">__ </w:t>
      </w:r>
      <w:r w:rsidRPr="002C04C9">
        <w:rPr>
          <w:rFonts w:ascii="GHEA Grapalat" w:hAnsi="GHEA Grapalat"/>
          <w:sz w:val="20"/>
          <w:szCs w:val="20"/>
        </w:rPr>
        <w:t>(</w:t>
      </w:r>
      <w:r w:rsidRPr="002C04C9">
        <w:rPr>
          <w:rFonts w:ascii="GHEA Grapalat" w:hAnsi="GHEA Grapalat" w:cs="Sylfaen"/>
          <w:sz w:val="20"/>
          <w:szCs w:val="20"/>
        </w:rPr>
        <w:t>далее-Договор), между мной  и ------------------------- - ом</w:t>
      </w:r>
    </w:p>
    <w:p w14:paraId="52B9F1F8" w14:textId="77777777" w:rsidR="00CE3DEB" w:rsidRPr="002C04C9" w:rsidRDefault="00CE3DEB" w:rsidP="00CE3DEB">
      <w:pPr>
        <w:rPr>
          <w:rFonts w:ascii="GHEA Grapalat" w:hAnsi="GHEA Grapalat"/>
          <w:u w:val="single"/>
        </w:rPr>
      </w:pPr>
      <w:r w:rsidRPr="002C04C9">
        <w:rPr>
          <w:rFonts w:ascii="GHEA Grapalat" w:hAnsi="GHEA Grapalat" w:cs="Sylfaen"/>
          <w:vertAlign w:val="superscript"/>
        </w:rPr>
        <w:t xml:space="preserve">                                                                                                                                                                  название исполнителя</w:t>
      </w:r>
    </w:p>
    <w:p w14:paraId="4284A098" w14:textId="77777777" w:rsidR="00CE3DEB" w:rsidRPr="002C04C9" w:rsidRDefault="00CE3DEB" w:rsidP="00CE3DEB">
      <w:pPr>
        <w:ind w:firstLine="709"/>
        <w:rPr>
          <w:rFonts w:ascii="GHEA Grapalat" w:hAnsi="GHEA Grapalat" w:cs="Sylfaen"/>
          <w:sz w:val="20"/>
          <w:szCs w:val="20"/>
        </w:rPr>
      </w:pPr>
      <w:r w:rsidRPr="002C04C9">
        <w:rPr>
          <w:rFonts w:ascii="GHEA Grapalat" w:hAnsi="GHEA Grapalat"/>
          <w:u w:val="single"/>
        </w:rPr>
        <w:tab/>
      </w:r>
      <w:r w:rsidRPr="002C04C9">
        <w:rPr>
          <w:rFonts w:ascii="GHEA Grapalat" w:hAnsi="GHEA Grapalat" w:cs="Sylfaen"/>
          <w:sz w:val="20"/>
          <w:szCs w:val="20"/>
        </w:rPr>
        <w:t xml:space="preserve"> «--»   20  года  </w:t>
      </w:r>
      <w:r w:rsidRPr="002C04C9">
        <w:rPr>
          <w:rFonts w:ascii="GHEA Grapalat" w:hAnsi="GHEA Grapalat"/>
          <w:sz w:val="20"/>
          <w:szCs w:val="20"/>
        </w:rPr>
        <w:t>заключен</w:t>
      </w:r>
      <w:r w:rsidRPr="002C04C9">
        <w:rPr>
          <w:rFonts w:ascii="GHEA Grapalat" w:hAnsi="GHEA Grapalat" w:cs="Sylfaen"/>
          <w:sz w:val="20"/>
          <w:szCs w:val="20"/>
        </w:rPr>
        <w:t xml:space="preserve"> договор факторинга под кодом </w:t>
      </w:r>
      <w:r w:rsidRPr="002C04C9">
        <w:rPr>
          <w:rFonts w:ascii="GHEA Grapalat" w:hAnsi="GHEA Grapalat"/>
        </w:rPr>
        <w:t>«</w:t>
      </w:r>
      <w:r w:rsidRPr="002C04C9">
        <w:rPr>
          <w:rFonts w:ascii="GHEA Grapalat" w:hAnsi="GHEA Grapalat"/>
          <w:sz w:val="20"/>
          <w:szCs w:val="20"/>
        </w:rPr>
        <w:t>---</w:t>
      </w:r>
      <w:r w:rsidRPr="002C04C9">
        <w:rPr>
          <w:rFonts w:ascii="GHEA Grapalat" w:hAnsi="GHEA Grapalat" w:cs="Sylfaen"/>
          <w:sz w:val="20"/>
          <w:szCs w:val="20"/>
        </w:rPr>
        <w:t>------------------</w:t>
      </w:r>
      <w:r w:rsidRPr="002C04C9">
        <w:rPr>
          <w:rFonts w:ascii="GHEA Grapalat" w:hAnsi="GHEA Grapalat"/>
        </w:rPr>
        <w:t>».</w:t>
      </w:r>
      <w:r w:rsidRPr="002C04C9">
        <w:rPr>
          <w:rFonts w:ascii="GHEA Grapalat" w:hAnsi="GHEA Grapalat" w:cs="Sylfaen"/>
          <w:sz w:val="20"/>
          <w:szCs w:val="20"/>
        </w:rPr>
        <w:t xml:space="preserve"> </w:t>
      </w:r>
    </w:p>
    <w:p w14:paraId="7511B777" w14:textId="77777777" w:rsidR="00CE3DEB" w:rsidRPr="002C04C9" w:rsidRDefault="00CE3DEB" w:rsidP="00CE3DEB">
      <w:pPr>
        <w:rPr>
          <w:rFonts w:ascii="GHEA Grapalat" w:hAnsi="GHEA Grapalat" w:cs="Sylfaen"/>
          <w:sz w:val="20"/>
          <w:szCs w:val="20"/>
        </w:rPr>
      </w:pPr>
    </w:p>
    <w:p w14:paraId="43B83EAD" w14:textId="77777777" w:rsidR="00CE3DEB" w:rsidRPr="002C04C9" w:rsidRDefault="00CE3DEB" w:rsidP="00CE3DEB">
      <w:pPr>
        <w:pStyle w:val="ListParagraph"/>
        <w:numPr>
          <w:ilvl w:val="0"/>
          <w:numId w:val="34"/>
        </w:numPr>
        <w:contextualSpacing/>
        <w:jc w:val="both"/>
        <w:rPr>
          <w:rFonts w:ascii="GHEA Grapalat" w:hAnsi="GHEA Grapalat" w:cs="Sylfaen"/>
          <w:sz w:val="20"/>
          <w:szCs w:val="20"/>
        </w:rPr>
      </w:pPr>
      <w:r w:rsidRPr="002C04C9">
        <w:rPr>
          <w:rFonts w:ascii="GHEA Grapalat" w:hAnsi="GHEA Grapalat" w:cs="Sylfaen"/>
          <w:sz w:val="20"/>
          <w:szCs w:val="20"/>
        </w:rPr>
        <w:t>Согласен с условиями изложенными в пункте 7.12.</w:t>
      </w:r>
    </w:p>
    <w:p w14:paraId="0E4942CD" w14:textId="77777777" w:rsidR="00CE3DEB" w:rsidRPr="002C04C9" w:rsidRDefault="00CE3DEB" w:rsidP="00CE3DEB">
      <w:pPr>
        <w:jc w:val="center"/>
        <w:rPr>
          <w:rFonts w:ascii="GHEA Grapalat" w:hAnsi="GHEA Grapalat" w:cs="GHEA Grapalat"/>
        </w:rPr>
      </w:pPr>
    </w:p>
    <w:p w14:paraId="2B945EAF" w14:textId="77777777" w:rsidR="00CE3DEB" w:rsidRPr="002C04C9" w:rsidRDefault="00CE3DEB" w:rsidP="00CE3DEB">
      <w:pPr>
        <w:ind w:firstLine="709"/>
      </w:pPr>
    </w:p>
    <w:p w14:paraId="7601197E" w14:textId="77777777" w:rsidR="00CE3DEB" w:rsidRPr="002C04C9" w:rsidRDefault="00CE3DEB" w:rsidP="00CE3DEB">
      <w:pPr>
        <w:ind w:firstLine="709"/>
      </w:pPr>
    </w:p>
    <w:p w14:paraId="233BE046" w14:textId="77777777" w:rsidR="00CE3DEB" w:rsidRPr="002C04C9" w:rsidRDefault="00CE3DEB" w:rsidP="00CE3DEB">
      <w:pPr>
        <w:ind w:firstLine="709"/>
      </w:pPr>
    </w:p>
    <w:p w14:paraId="4B17ADAD" w14:textId="77777777" w:rsidR="00CE3DEB" w:rsidRPr="002C04C9" w:rsidRDefault="00CE3DEB" w:rsidP="00CE3DEB">
      <w:pPr>
        <w:ind w:left="720" w:firstLine="720"/>
        <w:rPr>
          <w:rFonts w:ascii="GHEA Grapalat" w:hAnsi="GHEA Grapalat"/>
          <w:sz w:val="20"/>
        </w:rPr>
      </w:pPr>
      <w:r w:rsidRPr="002C04C9">
        <w:rPr>
          <w:rFonts w:ascii="GHEA Grapalat" w:hAnsi="GHEA Grapalat"/>
          <w:sz w:val="20"/>
        </w:rPr>
        <w:t xml:space="preserve">_______________________________________ </w:t>
      </w:r>
      <w:r w:rsidRPr="002C04C9">
        <w:rPr>
          <w:rFonts w:ascii="GHEA Grapalat" w:hAnsi="GHEA Grapalat"/>
          <w:sz w:val="20"/>
        </w:rPr>
        <w:tab/>
        <w:t xml:space="preserve">                       _____________ </w:t>
      </w:r>
    </w:p>
    <w:p w14:paraId="666EB44A" w14:textId="77777777" w:rsidR="00CE3DEB" w:rsidRPr="002C04C9" w:rsidRDefault="00CE3DEB" w:rsidP="00CE3DEB">
      <w:pPr>
        <w:rPr>
          <w:rFonts w:ascii="GHEA Grapalat" w:hAnsi="GHEA Grapalat"/>
          <w:sz w:val="20"/>
          <w:vertAlign w:val="superscript"/>
        </w:rPr>
      </w:pPr>
      <w:r w:rsidRPr="002C04C9">
        <w:rPr>
          <w:rFonts w:ascii="GHEA Grapalat" w:hAnsi="GHEA Grapalat"/>
          <w:sz w:val="20"/>
          <w:vertAlign w:val="superscript"/>
        </w:rPr>
        <w:t xml:space="preserve">                                                название финансового агента (должность руководителя, имя, фамилия)                                                         подпись                                                                                                                                                                                                                       </w:t>
      </w:r>
    </w:p>
    <w:p w14:paraId="4007710C" w14:textId="77777777" w:rsidR="00CE3DEB" w:rsidRPr="002C04C9" w:rsidRDefault="00CE3DEB" w:rsidP="00CE3DEB">
      <w:pPr>
        <w:jc w:val="right"/>
        <w:rPr>
          <w:rFonts w:ascii="GHEA Grapalat" w:hAnsi="GHEA Grapalat"/>
          <w:sz w:val="20"/>
        </w:rPr>
      </w:pPr>
      <w:r w:rsidRPr="002C04C9">
        <w:rPr>
          <w:rFonts w:ascii="GHEA Grapalat" w:hAnsi="GHEA Grapalat"/>
          <w:sz w:val="20"/>
        </w:rPr>
        <w:t xml:space="preserve">    </w:t>
      </w:r>
    </w:p>
    <w:p w14:paraId="78889DFE" w14:textId="77777777" w:rsidR="00CE3DEB" w:rsidRPr="002C04C9" w:rsidRDefault="00CE3DEB" w:rsidP="00CE3DEB">
      <w:pPr>
        <w:jc w:val="center"/>
        <w:rPr>
          <w:rFonts w:ascii="GHEA Grapalat" w:hAnsi="GHEA Grapalat" w:cs="Sylfaen"/>
          <w:sz w:val="16"/>
          <w:szCs w:val="16"/>
        </w:rPr>
      </w:pPr>
      <w:r w:rsidRPr="002C04C9">
        <w:rPr>
          <w:rFonts w:ascii="GHEA Grapalat" w:hAnsi="GHEA Grapalat"/>
          <w:sz w:val="16"/>
          <w:szCs w:val="16"/>
        </w:rPr>
        <w:t xml:space="preserve">                                                                                                      М. П.</w:t>
      </w:r>
      <w:r w:rsidRPr="002C04C9">
        <w:rPr>
          <w:rFonts w:ascii="GHEA Grapalat" w:hAnsi="GHEA Grapalat" w:cs="Sylfaen"/>
          <w:sz w:val="16"/>
          <w:szCs w:val="16"/>
        </w:rPr>
        <w:t xml:space="preserve"> (при наличии)</w:t>
      </w:r>
    </w:p>
    <w:p w14:paraId="2C2201CD" w14:textId="77777777" w:rsidR="00CE3DEB" w:rsidRPr="002C04C9" w:rsidRDefault="00CE3DEB" w:rsidP="00CE3DEB">
      <w:pPr>
        <w:jc w:val="center"/>
        <w:rPr>
          <w:rFonts w:ascii="GHEA Grapalat" w:hAnsi="GHEA Grapalat" w:cs="Sylfaen"/>
          <w:sz w:val="16"/>
          <w:szCs w:val="16"/>
        </w:rPr>
      </w:pPr>
      <w:r w:rsidRPr="002C04C9">
        <w:rPr>
          <w:rFonts w:ascii="GHEA Grapalat" w:hAnsi="GHEA Grapalat" w:cs="Sylfaen"/>
          <w:sz w:val="16"/>
          <w:szCs w:val="16"/>
        </w:rPr>
        <w:t xml:space="preserve">                                               </w:t>
      </w:r>
    </w:p>
    <w:p w14:paraId="2FABD7EF" w14:textId="77777777" w:rsidR="00CE3DEB" w:rsidRPr="002C04C9" w:rsidRDefault="00CE3DEB" w:rsidP="00CE3DEB">
      <w:pPr>
        <w:jc w:val="center"/>
        <w:rPr>
          <w:rFonts w:ascii="GHEA Grapalat" w:hAnsi="GHEA Grapalat" w:cs="Sylfaen"/>
          <w:sz w:val="16"/>
          <w:szCs w:val="16"/>
        </w:rPr>
      </w:pPr>
    </w:p>
    <w:p w14:paraId="6E87CA15" w14:textId="77777777" w:rsidR="00CE3DEB" w:rsidRPr="002C04C9" w:rsidRDefault="00CE3DEB" w:rsidP="00CE3DEB">
      <w:pPr>
        <w:widowControl w:val="0"/>
        <w:spacing w:after="160"/>
        <w:ind w:left="-142" w:firstLine="142"/>
        <w:jc w:val="center"/>
        <w:rPr>
          <w:rFonts w:ascii="GHEA Grapalat" w:hAnsi="GHEA Grapalat"/>
          <w:i/>
        </w:rPr>
      </w:pPr>
      <w:r w:rsidRPr="002C04C9">
        <w:rPr>
          <w:rFonts w:ascii="GHEA Grapalat" w:hAnsi="GHEA Grapalat" w:cs="Sylfaen"/>
          <w:sz w:val="20"/>
          <w:szCs w:val="20"/>
        </w:rPr>
        <w:t>«--»         20  г.</w:t>
      </w:r>
      <w:r w:rsidRPr="002C04C9">
        <w:rPr>
          <w:rFonts w:ascii="GHEA Grapalat" w:hAnsi="GHEA Grapalat"/>
          <w:sz w:val="20"/>
        </w:rPr>
        <w:tab/>
      </w:r>
    </w:p>
    <w:p w14:paraId="6A6074CC" w14:textId="77777777" w:rsidR="00CE3DEB" w:rsidRPr="003B2F27" w:rsidRDefault="00CE3DEB" w:rsidP="00B46D58">
      <w:pPr>
        <w:widowControl w:val="0"/>
        <w:spacing w:after="160"/>
        <w:ind w:left="-142" w:firstLine="142"/>
        <w:jc w:val="center"/>
        <w:rPr>
          <w:rFonts w:ascii="GHEA Grapalat" w:hAnsi="GHEA Grapalat"/>
          <w:i/>
          <w:lang w:val="en-US"/>
        </w:rPr>
      </w:pPr>
    </w:p>
    <w:sectPr w:rsidR="00CE3DEB"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519C34" w14:textId="77777777" w:rsidR="00E23EED" w:rsidRPr="002C04C9" w:rsidRDefault="00E23EED">
      <w:r w:rsidRPr="002C04C9">
        <w:separator/>
      </w:r>
    </w:p>
  </w:endnote>
  <w:endnote w:type="continuationSeparator" w:id="0">
    <w:p w14:paraId="6BCFA123" w14:textId="77777777" w:rsidR="00E23EED" w:rsidRPr="002C04C9" w:rsidRDefault="00E23EED">
      <w:r w:rsidRPr="002C04C9">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w:altName w:val="Arial"/>
    <w:charset w:val="00"/>
    <w:family w:val="swiss"/>
    <w:pitch w:val="variable"/>
    <w:sig w:usb0="00000287" w:usb1="00000000" w:usb2="00000000" w:usb3="00000000" w:csb0="0000009F"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81950196"/>
      <w:docPartObj>
        <w:docPartGallery w:val="Page Numbers (Bottom of Page)"/>
        <w:docPartUnique/>
      </w:docPartObj>
    </w:sdtPr>
    <w:sdtEndPr>
      <w:rPr>
        <w:rFonts w:ascii="GHEA Grapalat" w:hAnsi="GHEA Grapalat"/>
        <w:sz w:val="24"/>
        <w:szCs w:val="24"/>
      </w:rPr>
    </w:sdtEndPr>
    <w:sdtContent>
      <w:p w14:paraId="469E9CD2" w14:textId="77777777" w:rsidR="008B7AAE" w:rsidRPr="002C04C9" w:rsidRDefault="008B7AAE">
        <w:pPr>
          <w:pStyle w:val="Footer"/>
          <w:jc w:val="center"/>
          <w:rPr>
            <w:rFonts w:ascii="GHEA Grapalat" w:hAnsi="GHEA Grapalat"/>
            <w:sz w:val="24"/>
            <w:szCs w:val="24"/>
          </w:rPr>
        </w:pPr>
        <w:r w:rsidRPr="002C04C9">
          <w:rPr>
            <w:rFonts w:ascii="GHEA Grapalat" w:hAnsi="GHEA Grapalat"/>
            <w:sz w:val="24"/>
            <w:szCs w:val="24"/>
          </w:rPr>
          <w:fldChar w:fldCharType="begin"/>
        </w:r>
        <w:r w:rsidRPr="002C04C9">
          <w:rPr>
            <w:rFonts w:ascii="GHEA Grapalat" w:hAnsi="GHEA Grapalat"/>
            <w:sz w:val="24"/>
            <w:szCs w:val="24"/>
          </w:rPr>
          <w:instrText xml:space="preserve"> PAGE   \* MERGEFORMAT </w:instrText>
        </w:r>
        <w:r w:rsidRPr="002C04C9">
          <w:rPr>
            <w:rFonts w:ascii="GHEA Grapalat" w:hAnsi="GHEA Grapalat"/>
            <w:sz w:val="24"/>
            <w:szCs w:val="24"/>
          </w:rPr>
          <w:fldChar w:fldCharType="separate"/>
        </w:r>
        <w:r w:rsidR="003C5E31" w:rsidRPr="002C04C9">
          <w:rPr>
            <w:rFonts w:ascii="GHEA Grapalat" w:hAnsi="GHEA Grapalat"/>
            <w:sz w:val="24"/>
            <w:szCs w:val="24"/>
          </w:rPr>
          <w:t>2</w:t>
        </w:r>
        <w:r w:rsidRPr="002C04C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7BAC75" w14:textId="77777777" w:rsidR="00E23EED" w:rsidRPr="002C04C9" w:rsidRDefault="00E23EED">
      <w:r w:rsidRPr="002C04C9">
        <w:separator/>
      </w:r>
    </w:p>
  </w:footnote>
  <w:footnote w:type="continuationSeparator" w:id="0">
    <w:p w14:paraId="367DF662" w14:textId="77777777" w:rsidR="00E23EED" w:rsidRPr="002C04C9" w:rsidRDefault="00E23EED">
      <w:r w:rsidRPr="002C04C9">
        <w:continuationSeparator/>
      </w:r>
    </w:p>
  </w:footnote>
  <w:footnote w:id="1">
    <w:p w14:paraId="404BF579" w14:textId="77777777" w:rsidR="008B7AAE" w:rsidRPr="002C04C9" w:rsidRDefault="008B7AAE" w:rsidP="00541313">
      <w:pPr>
        <w:widowControl w:val="0"/>
        <w:ind w:hanging="567"/>
        <w:jc w:val="both"/>
        <w:rPr>
          <w:rFonts w:ascii="GHEA Grapalat" w:hAnsi="GHEA Grapalat"/>
          <w:i/>
          <w:sz w:val="20"/>
          <w:szCs w:val="20"/>
        </w:rPr>
      </w:pPr>
      <w:r w:rsidRPr="002C04C9">
        <w:rPr>
          <w:rFonts w:ascii="GHEA Grapalat" w:hAnsi="GHEA Grapalat"/>
          <w:i/>
          <w:sz w:val="20"/>
          <w:szCs w:val="20"/>
        </w:rPr>
        <w:t xml:space="preserve">       </w:t>
      </w:r>
      <w:r w:rsidRPr="002C04C9">
        <w:rPr>
          <w:i/>
          <w:sz w:val="20"/>
          <w:szCs w:val="20"/>
        </w:rPr>
        <w:footnoteRef/>
      </w:r>
      <w:r w:rsidRPr="002C04C9">
        <w:rPr>
          <w:rFonts w:ascii="GHEA Grapalat" w:hAnsi="GHEA Grapalat"/>
          <w:i/>
          <w:sz w:val="20"/>
          <w:szCs w:val="20"/>
        </w:rPr>
        <w:t xml:space="preserve">   Настоящий пункт, а также 7-й раздел первой части приглашения  исключаются из приглашения, если :</w:t>
      </w:r>
    </w:p>
    <w:p w14:paraId="3D14ED5D" w14:textId="77777777" w:rsidR="008B7AAE" w:rsidRPr="002C04C9" w:rsidRDefault="008B7AAE" w:rsidP="00541313">
      <w:pPr>
        <w:widowControl w:val="0"/>
        <w:ind w:firstLine="142"/>
        <w:jc w:val="both"/>
        <w:rPr>
          <w:rFonts w:ascii="GHEA Grapalat" w:hAnsi="GHEA Grapalat"/>
          <w:i/>
          <w:sz w:val="20"/>
          <w:szCs w:val="20"/>
        </w:rPr>
      </w:pPr>
      <w:r w:rsidRPr="002C04C9">
        <w:rPr>
          <w:rFonts w:ascii="GHEA Grapalat" w:hAnsi="GHEA Grapalat"/>
          <w:i/>
          <w:sz w:val="20"/>
          <w:szCs w:val="20"/>
        </w:rPr>
        <w:t>- процедура закупки организована на основании</w:t>
      </w:r>
      <w:ins w:id="0" w:author="Vardan" w:date="2022-10-30T19:17:00Z">
        <w:r w:rsidRPr="002C04C9">
          <w:rPr>
            <w:rFonts w:ascii="GHEA Grapalat" w:hAnsi="GHEA Grapalat"/>
            <w:i/>
            <w:sz w:val="20"/>
            <w:szCs w:val="20"/>
          </w:rPr>
          <w:t xml:space="preserve"> </w:t>
        </w:r>
      </w:ins>
      <w:r w:rsidRPr="002C04C9">
        <w:rPr>
          <w:rFonts w:ascii="GHEA Grapalat" w:hAnsi="GHEA Grapalat"/>
          <w:i/>
          <w:sz w:val="20"/>
          <w:szCs w:val="20"/>
        </w:rPr>
        <w:t xml:space="preserve">1-ого пункта части 6 статьи 15 Закона РА "О закупках", </w:t>
      </w:r>
    </w:p>
    <w:p w14:paraId="66E2CA6C" w14:textId="77777777" w:rsidR="008B7AAE" w:rsidRPr="002C04C9" w:rsidRDefault="008B7AAE" w:rsidP="00541313">
      <w:pPr>
        <w:widowControl w:val="0"/>
        <w:ind w:firstLine="142"/>
        <w:jc w:val="both"/>
        <w:rPr>
          <w:rFonts w:ascii="GHEA Grapalat" w:hAnsi="GHEA Grapalat"/>
          <w:i/>
          <w:sz w:val="20"/>
          <w:szCs w:val="20"/>
        </w:rPr>
      </w:pPr>
      <w:r w:rsidRPr="002C04C9">
        <w:rPr>
          <w:rFonts w:ascii="GHEA Grapalat" w:hAnsi="GHEA Grapalat"/>
          <w:i/>
          <w:sz w:val="20"/>
          <w:szCs w:val="20"/>
        </w:rPr>
        <w:t>-  запланированная (прогнозируемая) общая цена закупки услуги по заявке на закупку в рамках данной процедуры не превышает 25 млн. драмов РА</w:t>
      </w:r>
    </w:p>
    <w:p w14:paraId="257C6F92" w14:textId="77777777" w:rsidR="008B7AAE" w:rsidRPr="002C04C9" w:rsidRDefault="008B7AAE" w:rsidP="00541313">
      <w:pPr>
        <w:widowControl w:val="0"/>
        <w:jc w:val="both"/>
        <w:rPr>
          <w:rFonts w:ascii="GHEA Grapalat" w:hAnsi="GHEA Grapalat"/>
          <w:i/>
          <w:sz w:val="20"/>
          <w:szCs w:val="20"/>
        </w:rPr>
      </w:pPr>
      <w:r w:rsidRPr="002C04C9">
        <w:rPr>
          <w:rFonts w:ascii="GHEA Grapalat" w:hAnsi="GHEA Grapalat"/>
          <w:i/>
          <w:sz w:val="20"/>
          <w:szCs w:val="20"/>
        </w:rPr>
        <w:t xml:space="preserve">  - закупка осуществляется в форме закупки у одного лица, обусловленная безотлагательностью.</w:t>
      </w:r>
    </w:p>
    <w:p w14:paraId="31D101D1" w14:textId="77777777" w:rsidR="008B7AAE" w:rsidRPr="002C04C9" w:rsidRDefault="008B7AAE" w:rsidP="00541313">
      <w:pPr>
        <w:widowControl w:val="0"/>
        <w:ind w:firstLine="142"/>
        <w:jc w:val="both"/>
        <w:rPr>
          <w:rFonts w:ascii="GHEA Grapalat" w:hAnsi="GHEA Grapalat"/>
          <w:i/>
          <w:sz w:val="20"/>
          <w:szCs w:val="20"/>
        </w:rPr>
      </w:pPr>
      <w:r w:rsidRPr="002C04C9">
        <w:rPr>
          <w:rFonts w:ascii="GHEA Grapalat" w:hAnsi="GHEA Grapalat"/>
          <w:i/>
          <w:sz w:val="20"/>
          <w:szCs w:val="20"/>
        </w:rPr>
        <w:t>При применении данного условия редактируются пункты и разделы приглашения, и  соответствующие к ним ссылки.</w:t>
      </w:r>
    </w:p>
    <w:p w14:paraId="3A3F773B" w14:textId="77777777" w:rsidR="008B7AAE" w:rsidRPr="002C04C9" w:rsidRDefault="008B7AAE" w:rsidP="001831C4">
      <w:pPr>
        <w:pStyle w:val="FootnoteText"/>
        <w:widowControl w:val="0"/>
        <w:jc w:val="both"/>
        <w:rPr>
          <w:rFonts w:ascii="GHEA Grapalat" w:hAnsi="GHEA Grapalat"/>
        </w:rPr>
      </w:pPr>
    </w:p>
    <w:p w14:paraId="2FCDF723" w14:textId="77777777" w:rsidR="008B7AAE" w:rsidRPr="002C04C9" w:rsidRDefault="008B7AAE" w:rsidP="008842CE">
      <w:pPr>
        <w:pStyle w:val="FootnoteText"/>
        <w:widowControl w:val="0"/>
        <w:jc w:val="both"/>
        <w:rPr>
          <w:rFonts w:ascii="GHEA Grapalat" w:hAnsi="GHEA Grapalat"/>
        </w:rPr>
      </w:pPr>
    </w:p>
  </w:footnote>
  <w:footnote w:id="2">
    <w:p w14:paraId="0B8ED85A" w14:textId="77777777" w:rsidR="008B7AAE" w:rsidRPr="002C04C9" w:rsidRDefault="008B7AAE" w:rsidP="00FC69A8">
      <w:pPr>
        <w:pStyle w:val="FootnoteText"/>
        <w:jc w:val="both"/>
        <w:rPr>
          <w:rFonts w:ascii="GHEA Grapalat" w:hAnsi="GHEA Grapalat"/>
          <w:i/>
        </w:rPr>
      </w:pPr>
      <w:r w:rsidRPr="002C04C9">
        <w:rPr>
          <w:rStyle w:val="FootnoteReference"/>
        </w:rPr>
        <w:t>5</w:t>
      </w:r>
      <w:r w:rsidRPr="002C04C9">
        <w:t xml:space="preserve"> </w:t>
      </w:r>
      <w:r w:rsidRPr="002C04C9">
        <w:rPr>
          <w:rFonts w:ascii="GHEA Grapalat" w:hAnsi="GHEA Grapalat"/>
          <w:i/>
        </w:rPr>
        <w:t>Если закупка осуществляется в форме закупки у одного лица, обусловленная безотлагательностью, то:</w:t>
      </w:r>
    </w:p>
    <w:p w14:paraId="020EB7FC" w14:textId="77777777" w:rsidR="008B7AAE" w:rsidRPr="002C04C9" w:rsidRDefault="008B7AAE" w:rsidP="00FC69A8">
      <w:pPr>
        <w:widowControl w:val="0"/>
        <w:tabs>
          <w:tab w:val="left" w:pos="1134"/>
        </w:tabs>
        <w:spacing w:after="160"/>
        <w:ind w:firstLine="142"/>
        <w:contextualSpacing/>
        <w:jc w:val="both"/>
        <w:rPr>
          <w:rFonts w:ascii="GHEA Grapalat" w:hAnsi="GHEA Grapalat"/>
          <w:i/>
          <w:sz w:val="20"/>
          <w:szCs w:val="20"/>
        </w:rPr>
      </w:pPr>
      <w:r w:rsidRPr="002C04C9">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2C04C9">
        <w:rPr>
          <w:rFonts w:ascii="GHEA Grapalat" w:hAnsi="GHEA Grapalat" w:hint="eastAsia"/>
          <w:i/>
          <w:sz w:val="20"/>
          <w:szCs w:val="20"/>
        </w:rPr>
        <w:t>комиссии</w:t>
      </w:r>
      <w:r w:rsidRPr="002C04C9">
        <w:rPr>
          <w:rFonts w:ascii="GHEA Grapalat" w:hAnsi="GHEA Grapalat"/>
          <w:i/>
          <w:sz w:val="20"/>
          <w:szCs w:val="20"/>
        </w:rPr>
        <w:t xml:space="preserve"> </w:t>
      </w:r>
      <w:r w:rsidRPr="002C04C9">
        <w:rPr>
          <w:rFonts w:ascii="GHEA Grapalat" w:hAnsi="GHEA Grapalat" w:hint="eastAsia"/>
          <w:i/>
          <w:sz w:val="20"/>
          <w:szCs w:val="20"/>
        </w:rPr>
        <w:t>разъяснения</w:t>
      </w:r>
      <w:r w:rsidRPr="002C04C9">
        <w:rPr>
          <w:rFonts w:ascii="GHEA Grapalat" w:hAnsi="GHEA Grapalat"/>
          <w:i/>
          <w:sz w:val="20"/>
          <w:szCs w:val="20"/>
        </w:rPr>
        <w:t xml:space="preserve"> </w:t>
      </w:r>
      <w:r w:rsidRPr="002C04C9">
        <w:rPr>
          <w:rFonts w:ascii="GHEA Grapalat" w:hAnsi="GHEA Grapalat" w:hint="eastAsia"/>
          <w:i/>
          <w:sz w:val="20"/>
          <w:szCs w:val="20"/>
        </w:rPr>
        <w:t>приглашения</w:t>
      </w:r>
      <w:r w:rsidRPr="002C04C9">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2C04C9">
        <w:rPr>
          <w:rFonts w:ascii="GHEA Grapalat" w:hAnsi="GHEA Grapalat" w:hint="eastAsia"/>
          <w:i/>
          <w:sz w:val="20"/>
          <w:szCs w:val="20"/>
        </w:rPr>
        <w:t>При</w:t>
      </w:r>
      <w:r w:rsidRPr="002C04C9">
        <w:rPr>
          <w:rFonts w:ascii="GHEA Grapalat" w:hAnsi="GHEA Grapalat"/>
          <w:i/>
          <w:sz w:val="20"/>
          <w:szCs w:val="20"/>
        </w:rPr>
        <w:t xml:space="preserve"> </w:t>
      </w:r>
      <w:r w:rsidRPr="002C04C9">
        <w:rPr>
          <w:rFonts w:ascii="GHEA Grapalat" w:hAnsi="GHEA Grapalat" w:hint="eastAsia"/>
          <w:i/>
          <w:sz w:val="20"/>
          <w:szCs w:val="20"/>
        </w:rPr>
        <w:t>этом</w:t>
      </w:r>
      <w:r w:rsidRPr="002C04C9">
        <w:rPr>
          <w:rFonts w:ascii="GHEA Grapalat" w:hAnsi="GHEA Grapalat"/>
          <w:i/>
          <w:sz w:val="20"/>
          <w:szCs w:val="20"/>
        </w:rPr>
        <w:t xml:space="preserve">, </w:t>
      </w:r>
      <w:r w:rsidRPr="002C04C9">
        <w:rPr>
          <w:rFonts w:ascii="GHEA Grapalat" w:hAnsi="GHEA Grapalat" w:hint="eastAsia"/>
          <w:i/>
          <w:sz w:val="20"/>
          <w:szCs w:val="20"/>
        </w:rPr>
        <w:t>разъяснение</w:t>
      </w:r>
      <w:r w:rsidRPr="002C04C9">
        <w:rPr>
          <w:rFonts w:ascii="GHEA Grapalat" w:hAnsi="GHEA Grapalat"/>
          <w:i/>
          <w:sz w:val="20"/>
          <w:szCs w:val="20"/>
        </w:rPr>
        <w:t xml:space="preserve"> </w:t>
      </w:r>
      <w:r w:rsidRPr="002C04C9">
        <w:rPr>
          <w:rFonts w:ascii="GHEA Grapalat" w:hAnsi="GHEA Grapalat" w:hint="eastAsia"/>
          <w:i/>
          <w:sz w:val="20"/>
          <w:szCs w:val="20"/>
        </w:rPr>
        <w:t>может</w:t>
      </w:r>
      <w:r w:rsidRPr="002C04C9">
        <w:rPr>
          <w:rFonts w:ascii="GHEA Grapalat" w:hAnsi="GHEA Grapalat"/>
          <w:i/>
          <w:sz w:val="20"/>
          <w:szCs w:val="20"/>
        </w:rPr>
        <w:t xml:space="preserve">  быть </w:t>
      </w:r>
      <w:r w:rsidRPr="002C04C9">
        <w:rPr>
          <w:rFonts w:ascii="GHEA Grapalat" w:hAnsi="GHEA Grapalat" w:hint="eastAsia"/>
          <w:i/>
          <w:sz w:val="20"/>
          <w:szCs w:val="20"/>
        </w:rPr>
        <w:t>потребовано</w:t>
      </w:r>
      <w:r w:rsidRPr="002C04C9">
        <w:rPr>
          <w:rFonts w:ascii="GHEA Grapalat" w:hAnsi="GHEA Grapalat"/>
          <w:i/>
          <w:sz w:val="20"/>
          <w:szCs w:val="20"/>
        </w:rPr>
        <w:t xml:space="preserve"> </w:t>
      </w:r>
      <w:r w:rsidRPr="002C04C9">
        <w:rPr>
          <w:rFonts w:ascii="GHEA Grapalat" w:hAnsi="GHEA Grapalat" w:hint="eastAsia"/>
          <w:i/>
          <w:sz w:val="20"/>
          <w:szCs w:val="20"/>
        </w:rPr>
        <w:t>до</w:t>
      </w:r>
      <w:r w:rsidRPr="002C04C9">
        <w:rPr>
          <w:rFonts w:ascii="GHEA Grapalat" w:hAnsi="GHEA Grapalat"/>
          <w:i/>
          <w:sz w:val="20"/>
          <w:szCs w:val="20"/>
        </w:rPr>
        <w:t xml:space="preserve"> 17:00 (</w:t>
      </w:r>
      <w:r w:rsidRPr="002C04C9">
        <w:rPr>
          <w:rFonts w:ascii="GHEA Grapalat" w:hAnsi="GHEA Grapalat" w:hint="eastAsia"/>
          <w:i/>
          <w:sz w:val="20"/>
          <w:szCs w:val="20"/>
        </w:rPr>
        <w:t>по</w:t>
      </w:r>
      <w:r w:rsidRPr="002C04C9">
        <w:rPr>
          <w:rFonts w:ascii="GHEA Grapalat" w:hAnsi="GHEA Grapalat"/>
          <w:i/>
          <w:sz w:val="20"/>
          <w:szCs w:val="20"/>
        </w:rPr>
        <w:t xml:space="preserve"> </w:t>
      </w:r>
      <w:r w:rsidRPr="002C04C9">
        <w:rPr>
          <w:rFonts w:ascii="GHEA Grapalat" w:hAnsi="GHEA Grapalat" w:hint="eastAsia"/>
          <w:i/>
          <w:sz w:val="20"/>
          <w:szCs w:val="20"/>
        </w:rPr>
        <w:t>ереванскому</w:t>
      </w:r>
      <w:r w:rsidRPr="002C04C9">
        <w:rPr>
          <w:rFonts w:ascii="GHEA Grapalat" w:hAnsi="GHEA Grapalat"/>
          <w:i/>
          <w:sz w:val="20"/>
          <w:szCs w:val="20"/>
        </w:rPr>
        <w:t xml:space="preserve"> </w:t>
      </w:r>
      <w:r w:rsidRPr="002C04C9">
        <w:rPr>
          <w:rFonts w:ascii="GHEA Grapalat" w:hAnsi="GHEA Grapalat" w:hint="eastAsia"/>
          <w:i/>
          <w:sz w:val="20"/>
          <w:szCs w:val="20"/>
        </w:rPr>
        <w:t>времени</w:t>
      </w:r>
      <w:r w:rsidRPr="002C04C9">
        <w:rPr>
          <w:rFonts w:ascii="GHEA Grapalat" w:hAnsi="GHEA Grapalat"/>
          <w:i/>
          <w:sz w:val="20"/>
          <w:szCs w:val="20"/>
        </w:rPr>
        <w:t xml:space="preserve">), </w:t>
      </w:r>
      <w:r w:rsidRPr="002C04C9">
        <w:rPr>
          <w:rFonts w:ascii="GHEA Grapalat" w:hAnsi="GHEA Grapalat" w:hint="eastAsia"/>
          <w:i/>
          <w:sz w:val="20"/>
          <w:szCs w:val="20"/>
        </w:rPr>
        <w:t>указанного</w:t>
      </w:r>
      <w:r w:rsidRPr="002C04C9">
        <w:rPr>
          <w:rFonts w:ascii="GHEA Grapalat" w:hAnsi="GHEA Grapalat"/>
          <w:i/>
          <w:sz w:val="20"/>
          <w:szCs w:val="20"/>
        </w:rPr>
        <w:t xml:space="preserve"> </w:t>
      </w:r>
      <w:r w:rsidRPr="002C04C9">
        <w:rPr>
          <w:rFonts w:ascii="GHEA Grapalat" w:hAnsi="GHEA Grapalat" w:hint="eastAsia"/>
          <w:i/>
          <w:sz w:val="20"/>
          <w:szCs w:val="20"/>
        </w:rPr>
        <w:t>в</w:t>
      </w:r>
      <w:r w:rsidRPr="002C04C9">
        <w:rPr>
          <w:rFonts w:ascii="GHEA Grapalat" w:hAnsi="GHEA Grapalat"/>
          <w:i/>
          <w:sz w:val="20"/>
          <w:szCs w:val="20"/>
        </w:rPr>
        <w:t xml:space="preserve"> </w:t>
      </w:r>
      <w:r w:rsidRPr="002C04C9">
        <w:rPr>
          <w:rFonts w:ascii="GHEA Grapalat" w:hAnsi="GHEA Grapalat" w:hint="eastAsia"/>
          <w:i/>
          <w:sz w:val="20"/>
          <w:szCs w:val="20"/>
        </w:rPr>
        <w:t>настоящем</w:t>
      </w:r>
      <w:r w:rsidRPr="002C04C9">
        <w:rPr>
          <w:rFonts w:ascii="GHEA Grapalat" w:hAnsi="GHEA Grapalat"/>
          <w:i/>
          <w:sz w:val="20"/>
          <w:szCs w:val="20"/>
        </w:rPr>
        <w:t xml:space="preserve"> </w:t>
      </w:r>
      <w:r w:rsidRPr="002C04C9">
        <w:rPr>
          <w:rFonts w:ascii="GHEA Grapalat" w:hAnsi="GHEA Grapalat" w:hint="eastAsia"/>
          <w:i/>
          <w:sz w:val="20"/>
          <w:szCs w:val="20"/>
        </w:rPr>
        <w:t>пункте</w:t>
      </w:r>
      <w:r w:rsidRPr="002C04C9">
        <w:rPr>
          <w:rFonts w:ascii="GHEA Grapalat" w:hAnsi="GHEA Grapalat"/>
          <w:i/>
          <w:sz w:val="20"/>
          <w:szCs w:val="20"/>
        </w:rPr>
        <w:t xml:space="preserve"> </w:t>
      </w:r>
      <w:r w:rsidRPr="002C04C9">
        <w:rPr>
          <w:rFonts w:ascii="GHEA Grapalat" w:hAnsi="GHEA Grapalat" w:hint="eastAsia"/>
          <w:i/>
          <w:sz w:val="20"/>
          <w:szCs w:val="20"/>
        </w:rPr>
        <w:t>дня</w:t>
      </w:r>
      <w:r w:rsidRPr="002C04C9">
        <w:rPr>
          <w:rFonts w:ascii="GHEA Grapalat" w:hAnsi="GHEA Grapalat"/>
          <w:i/>
          <w:sz w:val="20"/>
          <w:szCs w:val="20"/>
        </w:rPr>
        <w:t xml:space="preserve">. Участник представляет указанный в настоящем пункте запрос посредством его отправки на электронную почту секретаря комиссии. </w:t>
      </w:r>
      <w:r w:rsidRPr="002C04C9">
        <w:rPr>
          <w:rFonts w:ascii="GHEA Grapalat" w:hAnsi="GHEA Grapalat" w:hint="eastAsia"/>
          <w:i/>
          <w:sz w:val="20"/>
          <w:szCs w:val="20"/>
        </w:rPr>
        <w:t>Комиссия</w:t>
      </w:r>
      <w:r w:rsidRPr="002C04C9">
        <w:rPr>
          <w:rFonts w:ascii="GHEA Grapalat" w:hAnsi="GHEA Grapalat"/>
          <w:i/>
          <w:sz w:val="20"/>
          <w:szCs w:val="20"/>
        </w:rPr>
        <w:t xml:space="preserve"> </w:t>
      </w:r>
      <w:r w:rsidRPr="002C04C9">
        <w:rPr>
          <w:rFonts w:ascii="GHEA Grapalat" w:hAnsi="GHEA Grapalat" w:hint="eastAsia"/>
          <w:i/>
          <w:sz w:val="20"/>
          <w:szCs w:val="20"/>
        </w:rPr>
        <w:t>предоставляет</w:t>
      </w:r>
      <w:r w:rsidRPr="002C04C9">
        <w:rPr>
          <w:rFonts w:ascii="GHEA Grapalat" w:hAnsi="GHEA Grapalat"/>
          <w:i/>
          <w:sz w:val="20"/>
          <w:szCs w:val="20"/>
        </w:rPr>
        <w:t xml:space="preserve"> </w:t>
      </w:r>
      <w:r w:rsidRPr="002C04C9">
        <w:rPr>
          <w:rFonts w:ascii="GHEA Grapalat" w:hAnsi="GHEA Grapalat" w:hint="eastAsia"/>
          <w:i/>
          <w:sz w:val="20"/>
          <w:szCs w:val="20"/>
        </w:rPr>
        <w:t>разъяснение</w:t>
      </w:r>
      <w:r w:rsidRPr="002C04C9">
        <w:rPr>
          <w:rFonts w:ascii="GHEA Grapalat" w:hAnsi="GHEA Grapalat"/>
          <w:i/>
          <w:sz w:val="20"/>
          <w:szCs w:val="20"/>
        </w:rPr>
        <w:t xml:space="preserve"> </w:t>
      </w:r>
      <w:r w:rsidRPr="002C04C9">
        <w:rPr>
          <w:rFonts w:ascii="GHEA Grapalat" w:hAnsi="GHEA Grapalat" w:hint="eastAsia"/>
          <w:i/>
          <w:sz w:val="20"/>
          <w:szCs w:val="20"/>
        </w:rPr>
        <w:t>представившему</w:t>
      </w:r>
      <w:r w:rsidRPr="002C04C9">
        <w:rPr>
          <w:rFonts w:ascii="GHEA Grapalat" w:hAnsi="GHEA Grapalat"/>
          <w:i/>
          <w:sz w:val="20"/>
          <w:szCs w:val="20"/>
        </w:rPr>
        <w:t xml:space="preserve"> </w:t>
      </w:r>
      <w:r w:rsidRPr="002C04C9">
        <w:rPr>
          <w:rFonts w:ascii="GHEA Grapalat" w:hAnsi="GHEA Grapalat" w:hint="eastAsia"/>
          <w:i/>
          <w:sz w:val="20"/>
          <w:szCs w:val="20"/>
        </w:rPr>
        <w:t>запрос</w:t>
      </w:r>
      <w:r w:rsidRPr="002C04C9">
        <w:rPr>
          <w:rFonts w:ascii="GHEA Grapalat" w:hAnsi="GHEA Grapalat"/>
          <w:i/>
          <w:sz w:val="20"/>
          <w:szCs w:val="20"/>
        </w:rPr>
        <w:t xml:space="preserve"> </w:t>
      </w:r>
      <w:r w:rsidRPr="002C04C9">
        <w:rPr>
          <w:rFonts w:ascii="GHEA Grapalat" w:hAnsi="GHEA Grapalat" w:hint="eastAsia"/>
          <w:i/>
          <w:sz w:val="20"/>
          <w:szCs w:val="20"/>
        </w:rPr>
        <w:t>участнику</w:t>
      </w:r>
      <w:r w:rsidRPr="002C04C9">
        <w:rPr>
          <w:rFonts w:ascii="GHEA Grapalat" w:hAnsi="GHEA Grapalat"/>
          <w:i/>
          <w:sz w:val="20"/>
          <w:szCs w:val="20"/>
        </w:rPr>
        <w:t xml:space="preserve"> </w:t>
      </w:r>
      <w:r w:rsidRPr="002C04C9">
        <w:rPr>
          <w:rFonts w:ascii="GHEA Grapalat" w:hAnsi="GHEA Grapalat" w:hint="eastAsia"/>
          <w:i/>
          <w:sz w:val="20"/>
          <w:szCs w:val="20"/>
        </w:rPr>
        <w:t>в</w:t>
      </w:r>
      <w:r w:rsidRPr="002C04C9">
        <w:rPr>
          <w:rFonts w:ascii="GHEA Grapalat" w:hAnsi="GHEA Grapalat"/>
          <w:i/>
          <w:sz w:val="20"/>
          <w:szCs w:val="20"/>
        </w:rPr>
        <w:t xml:space="preserve"> </w:t>
      </w:r>
      <w:r w:rsidRPr="002C04C9">
        <w:rPr>
          <w:rFonts w:ascii="GHEA Grapalat" w:hAnsi="GHEA Grapalat" w:hint="eastAsia"/>
          <w:i/>
          <w:sz w:val="20"/>
          <w:szCs w:val="20"/>
        </w:rPr>
        <w:t>течение</w:t>
      </w:r>
      <w:r w:rsidRPr="002C04C9">
        <w:rPr>
          <w:rFonts w:ascii="GHEA Grapalat" w:hAnsi="GHEA Grapalat"/>
          <w:i/>
          <w:sz w:val="20"/>
          <w:szCs w:val="20"/>
        </w:rPr>
        <w:t xml:space="preserve"> </w:t>
      </w:r>
      <w:r w:rsidRPr="002C04C9">
        <w:rPr>
          <w:rFonts w:ascii="GHEA Grapalat" w:hAnsi="GHEA Grapalat" w:hint="eastAsia"/>
          <w:i/>
          <w:sz w:val="20"/>
          <w:szCs w:val="20"/>
        </w:rPr>
        <w:t>календарного</w:t>
      </w:r>
      <w:r w:rsidRPr="002C04C9">
        <w:rPr>
          <w:rFonts w:ascii="GHEA Grapalat" w:hAnsi="GHEA Grapalat"/>
          <w:i/>
          <w:sz w:val="20"/>
          <w:szCs w:val="20"/>
        </w:rPr>
        <w:t xml:space="preserve"> </w:t>
      </w:r>
      <w:r w:rsidRPr="002C04C9">
        <w:rPr>
          <w:rFonts w:ascii="GHEA Grapalat" w:hAnsi="GHEA Grapalat" w:hint="eastAsia"/>
          <w:i/>
          <w:sz w:val="20"/>
          <w:szCs w:val="20"/>
        </w:rPr>
        <w:t>дня</w:t>
      </w:r>
      <w:r w:rsidRPr="002C04C9">
        <w:rPr>
          <w:rFonts w:ascii="GHEA Grapalat" w:hAnsi="GHEA Grapalat"/>
          <w:i/>
          <w:sz w:val="20"/>
          <w:szCs w:val="20"/>
        </w:rPr>
        <w:t xml:space="preserve">, </w:t>
      </w:r>
      <w:r w:rsidRPr="002C04C9">
        <w:rPr>
          <w:rFonts w:ascii="GHEA Grapalat" w:hAnsi="GHEA Grapalat" w:hint="eastAsia"/>
          <w:i/>
          <w:sz w:val="20"/>
          <w:szCs w:val="20"/>
        </w:rPr>
        <w:t>следующего</w:t>
      </w:r>
      <w:r w:rsidRPr="002C04C9">
        <w:rPr>
          <w:rFonts w:ascii="GHEA Grapalat" w:hAnsi="GHEA Grapalat"/>
          <w:i/>
          <w:sz w:val="20"/>
          <w:szCs w:val="20"/>
        </w:rPr>
        <w:t xml:space="preserve"> </w:t>
      </w:r>
      <w:r w:rsidRPr="002C04C9">
        <w:rPr>
          <w:rFonts w:ascii="GHEA Grapalat" w:hAnsi="GHEA Grapalat" w:hint="eastAsia"/>
          <w:i/>
          <w:sz w:val="20"/>
          <w:szCs w:val="20"/>
        </w:rPr>
        <w:t>за</w:t>
      </w:r>
      <w:r w:rsidRPr="002C04C9">
        <w:rPr>
          <w:rFonts w:ascii="GHEA Grapalat" w:hAnsi="GHEA Grapalat"/>
          <w:i/>
          <w:sz w:val="20"/>
          <w:szCs w:val="20"/>
        </w:rPr>
        <w:t xml:space="preserve"> </w:t>
      </w:r>
      <w:r w:rsidRPr="002C04C9">
        <w:rPr>
          <w:rFonts w:ascii="GHEA Grapalat" w:hAnsi="GHEA Grapalat" w:hint="eastAsia"/>
          <w:i/>
          <w:sz w:val="20"/>
          <w:szCs w:val="20"/>
        </w:rPr>
        <w:t>днем</w:t>
      </w:r>
      <w:r w:rsidRPr="002C04C9">
        <w:rPr>
          <w:rFonts w:ascii="GHEA Grapalat" w:hAnsi="GHEA Grapalat"/>
          <w:i/>
          <w:sz w:val="20"/>
          <w:szCs w:val="20"/>
        </w:rPr>
        <w:t xml:space="preserve"> </w:t>
      </w:r>
      <w:r w:rsidRPr="002C04C9">
        <w:rPr>
          <w:rFonts w:ascii="GHEA Grapalat" w:hAnsi="GHEA Grapalat" w:hint="eastAsia"/>
          <w:i/>
          <w:sz w:val="20"/>
          <w:szCs w:val="20"/>
        </w:rPr>
        <w:t>получения</w:t>
      </w:r>
      <w:r w:rsidRPr="002C04C9">
        <w:rPr>
          <w:rFonts w:ascii="GHEA Grapalat" w:hAnsi="GHEA Grapalat"/>
          <w:i/>
          <w:sz w:val="20"/>
          <w:szCs w:val="20"/>
        </w:rPr>
        <w:t xml:space="preserve"> </w:t>
      </w:r>
      <w:r w:rsidRPr="002C04C9">
        <w:rPr>
          <w:rFonts w:ascii="GHEA Grapalat" w:hAnsi="GHEA Grapalat" w:hint="eastAsia"/>
          <w:i/>
          <w:sz w:val="20"/>
          <w:szCs w:val="20"/>
        </w:rPr>
        <w:t>запроса</w:t>
      </w:r>
      <w:r w:rsidRPr="002C04C9">
        <w:rPr>
          <w:rFonts w:ascii="GHEA Grapalat" w:hAnsi="GHEA Grapalat"/>
          <w:i/>
          <w:sz w:val="20"/>
          <w:szCs w:val="20"/>
        </w:rPr>
        <w:t xml:space="preserve">, </w:t>
      </w:r>
      <w:r w:rsidRPr="002C04C9">
        <w:rPr>
          <w:rFonts w:ascii="GHEA Grapalat" w:hAnsi="GHEA Grapalat" w:hint="eastAsia"/>
          <w:i/>
          <w:sz w:val="20"/>
          <w:szCs w:val="20"/>
        </w:rPr>
        <w:t>но</w:t>
      </w:r>
      <w:r w:rsidRPr="002C04C9">
        <w:rPr>
          <w:rFonts w:ascii="GHEA Grapalat" w:hAnsi="GHEA Grapalat"/>
          <w:i/>
          <w:sz w:val="20"/>
          <w:szCs w:val="20"/>
        </w:rPr>
        <w:t xml:space="preserve"> </w:t>
      </w:r>
      <w:r w:rsidRPr="002C04C9">
        <w:rPr>
          <w:rFonts w:ascii="GHEA Grapalat" w:hAnsi="GHEA Grapalat" w:hint="eastAsia"/>
          <w:i/>
          <w:sz w:val="20"/>
          <w:szCs w:val="20"/>
        </w:rPr>
        <w:t>не</w:t>
      </w:r>
      <w:r w:rsidRPr="002C04C9">
        <w:rPr>
          <w:rFonts w:ascii="GHEA Grapalat" w:hAnsi="GHEA Grapalat"/>
          <w:i/>
          <w:sz w:val="20"/>
          <w:szCs w:val="20"/>
        </w:rPr>
        <w:t xml:space="preserve"> </w:t>
      </w:r>
      <w:r w:rsidRPr="002C04C9">
        <w:rPr>
          <w:rFonts w:ascii="GHEA Grapalat" w:hAnsi="GHEA Grapalat" w:hint="eastAsia"/>
          <w:i/>
          <w:sz w:val="20"/>
          <w:szCs w:val="20"/>
        </w:rPr>
        <w:t>позднее</w:t>
      </w:r>
      <w:r w:rsidRPr="002C04C9">
        <w:rPr>
          <w:rFonts w:ascii="GHEA Grapalat" w:hAnsi="GHEA Grapalat"/>
          <w:i/>
          <w:sz w:val="20"/>
          <w:szCs w:val="20"/>
        </w:rPr>
        <w:t xml:space="preserve"> </w:t>
      </w:r>
      <w:r w:rsidRPr="002C04C9">
        <w:rPr>
          <w:rFonts w:ascii="GHEA Grapalat" w:hAnsi="GHEA Grapalat" w:hint="eastAsia"/>
          <w:i/>
          <w:sz w:val="20"/>
          <w:szCs w:val="20"/>
        </w:rPr>
        <w:t>чем</w:t>
      </w:r>
      <w:r w:rsidRPr="002C04C9">
        <w:rPr>
          <w:rFonts w:ascii="GHEA Grapalat" w:hAnsi="GHEA Grapalat"/>
          <w:i/>
          <w:sz w:val="20"/>
          <w:szCs w:val="20"/>
        </w:rPr>
        <w:t xml:space="preserve"> </w:t>
      </w:r>
      <w:r w:rsidRPr="002C04C9">
        <w:rPr>
          <w:rFonts w:ascii="GHEA Grapalat" w:hAnsi="GHEA Grapalat" w:hint="eastAsia"/>
          <w:i/>
          <w:sz w:val="20"/>
          <w:szCs w:val="20"/>
        </w:rPr>
        <w:t>за</w:t>
      </w:r>
      <w:r w:rsidRPr="002C04C9">
        <w:rPr>
          <w:rFonts w:ascii="GHEA Grapalat" w:hAnsi="GHEA Grapalat"/>
          <w:i/>
          <w:sz w:val="20"/>
          <w:szCs w:val="20"/>
        </w:rPr>
        <w:t xml:space="preserve"> 3 </w:t>
      </w:r>
      <w:r w:rsidRPr="002C04C9">
        <w:rPr>
          <w:rFonts w:ascii="GHEA Grapalat" w:hAnsi="GHEA Grapalat" w:hint="eastAsia"/>
          <w:i/>
          <w:sz w:val="20"/>
          <w:szCs w:val="20"/>
        </w:rPr>
        <w:t>часа</w:t>
      </w:r>
      <w:r w:rsidRPr="002C04C9">
        <w:rPr>
          <w:rFonts w:ascii="GHEA Grapalat" w:hAnsi="GHEA Grapalat"/>
          <w:i/>
          <w:sz w:val="20"/>
          <w:szCs w:val="20"/>
        </w:rPr>
        <w:t xml:space="preserve"> </w:t>
      </w:r>
      <w:r w:rsidRPr="002C04C9">
        <w:rPr>
          <w:rFonts w:ascii="GHEA Grapalat" w:hAnsi="GHEA Grapalat" w:hint="eastAsia"/>
          <w:i/>
          <w:sz w:val="20"/>
          <w:szCs w:val="20"/>
        </w:rPr>
        <w:t>до</w:t>
      </w:r>
      <w:r w:rsidRPr="002C04C9">
        <w:rPr>
          <w:rFonts w:ascii="GHEA Grapalat" w:hAnsi="GHEA Grapalat"/>
          <w:i/>
          <w:sz w:val="20"/>
          <w:szCs w:val="20"/>
        </w:rPr>
        <w:t xml:space="preserve"> истечения окончательного срока подачи заявок на процедуру. 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09B4F65F" w14:textId="77777777" w:rsidR="008B7AAE" w:rsidRPr="002C04C9" w:rsidRDefault="008B7AAE" w:rsidP="00BD2C67">
      <w:pPr>
        <w:widowControl w:val="0"/>
        <w:tabs>
          <w:tab w:val="left" w:pos="1134"/>
        </w:tabs>
        <w:spacing w:after="160"/>
        <w:ind w:firstLine="142"/>
        <w:contextualSpacing/>
        <w:jc w:val="both"/>
        <w:rPr>
          <w:rFonts w:ascii="GHEA Grapalat" w:hAnsi="GHEA Grapalat"/>
          <w:i/>
          <w:sz w:val="20"/>
          <w:szCs w:val="20"/>
        </w:rPr>
      </w:pPr>
      <w:r w:rsidRPr="002C04C9">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7E5C5A59" w14:textId="77777777" w:rsidR="008B7AAE" w:rsidRPr="002C04C9" w:rsidRDefault="008B7AAE" w:rsidP="00BD2C67">
      <w:pPr>
        <w:widowControl w:val="0"/>
        <w:tabs>
          <w:tab w:val="left" w:pos="1134"/>
        </w:tabs>
        <w:spacing w:after="160"/>
        <w:ind w:firstLine="142"/>
        <w:contextualSpacing/>
        <w:jc w:val="both"/>
        <w:rPr>
          <w:rFonts w:ascii="GHEA Grapalat" w:hAnsi="GHEA Grapalat"/>
          <w:i/>
        </w:rPr>
      </w:pPr>
      <w:r w:rsidRPr="002C04C9">
        <w:rPr>
          <w:rFonts w:ascii="GHEA Grapalat" w:hAnsi="GHEA Grapalat"/>
          <w:i/>
        </w:rPr>
        <w:t xml:space="preserve"> </w:t>
      </w:r>
      <w:r w:rsidRPr="002C04C9">
        <w:rPr>
          <w:rFonts w:ascii="GHEA Grapalat" w:hAnsi="GHEA Grapalat"/>
          <w:i/>
          <w:sz w:val="20"/>
          <w:szCs w:val="20"/>
        </w:rPr>
        <w:t>-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w:t>
      </w:r>
      <w:r w:rsidRPr="002C04C9">
        <w:rPr>
          <w:rFonts w:ascii="GHEA Grapalat" w:hAnsi="GHEA Grapalat"/>
          <w:i/>
        </w:rPr>
        <w:t xml:space="preserve"> </w:t>
      </w:r>
    </w:p>
  </w:footnote>
  <w:footnote w:id="3">
    <w:p w14:paraId="3803163D" w14:textId="77777777" w:rsidR="008B7AAE" w:rsidRPr="002C04C9" w:rsidRDefault="008B7AAE" w:rsidP="002B51FB">
      <w:pPr>
        <w:widowControl w:val="0"/>
        <w:jc w:val="both"/>
        <w:rPr>
          <w:rFonts w:ascii="GHEA Grapalat" w:hAnsi="GHEA Grapalat"/>
          <w:i/>
          <w:sz w:val="19"/>
          <w:szCs w:val="19"/>
        </w:rPr>
      </w:pPr>
      <w:r w:rsidRPr="002C04C9">
        <w:rPr>
          <w:rStyle w:val="FootnoteReference"/>
          <w:rFonts w:ascii="Times Armenian" w:hAnsi="Times Armenian"/>
          <w:sz w:val="20"/>
          <w:szCs w:val="20"/>
        </w:rPr>
        <w:t>6</w:t>
      </w:r>
      <w:r w:rsidRPr="002C04C9">
        <w:rPr>
          <w:rFonts w:ascii="Times Armenian" w:hAnsi="Times Armenian"/>
          <w:sz w:val="20"/>
          <w:szCs w:val="20"/>
        </w:rPr>
        <w:t xml:space="preserve"> </w:t>
      </w:r>
      <w:r w:rsidRPr="002C04C9">
        <w:rPr>
          <w:rFonts w:ascii="GHEA Grapalat" w:hAnsi="GHEA Grapalat"/>
          <w:i/>
          <w:sz w:val="19"/>
          <w:szCs w:val="19"/>
        </w:rPr>
        <w:t xml:space="preserve">При организации закупок по конкурсу или по запросу котировок, настоящее предложение исключается из приглашения, если </w:t>
      </w:r>
    </w:p>
    <w:p w14:paraId="6978EDE9" w14:textId="77777777" w:rsidR="008B7AAE" w:rsidRPr="002C04C9" w:rsidRDefault="008B7AAE" w:rsidP="002B51FB">
      <w:pPr>
        <w:widowControl w:val="0"/>
        <w:jc w:val="both"/>
        <w:rPr>
          <w:rFonts w:ascii="GHEA Grapalat" w:hAnsi="GHEA Grapalat"/>
          <w:i/>
          <w:sz w:val="19"/>
          <w:szCs w:val="19"/>
        </w:rPr>
      </w:pPr>
      <w:r w:rsidRPr="002C04C9">
        <w:rPr>
          <w:rFonts w:ascii="GHEA Grapalat" w:hAnsi="GHEA Grapalat"/>
          <w:i/>
          <w:sz w:val="19"/>
          <w:szCs w:val="19"/>
        </w:rPr>
        <w:t xml:space="preserve">-процедура закупки организована на основании 1-ого пункта части 6 статьи 15 Закона, </w:t>
      </w:r>
    </w:p>
    <w:p w14:paraId="5F4BF5FC" w14:textId="77777777" w:rsidR="008B7AAE" w:rsidRPr="002C04C9" w:rsidRDefault="008B7AAE" w:rsidP="005B2723">
      <w:pPr>
        <w:widowControl w:val="0"/>
        <w:tabs>
          <w:tab w:val="left" w:pos="142"/>
        </w:tabs>
        <w:ind w:left="142" w:hanging="142"/>
        <w:jc w:val="both"/>
        <w:rPr>
          <w:rFonts w:ascii="GHEA Grapalat" w:hAnsi="GHEA Grapalat"/>
          <w:i/>
          <w:sz w:val="19"/>
          <w:szCs w:val="19"/>
        </w:rPr>
      </w:pPr>
      <w:r w:rsidRPr="002C04C9">
        <w:rPr>
          <w:rFonts w:ascii="GHEA Grapalat" w:hAnsi="GHEA Grapalat"/>
          <w:i/>
          <w:sz w:val="19"/>
          <w:szCs w:val="19"/>
        </w:rPr>
        <w:t>- запланированная (прогнозируемая) общая цена закупки услуги по заявке на закупку в рамках данной процедуры не превышает 25 млн. драмов РА.</w:t>
      </w:r>
    </w:p>
  </w:footnote>
  <w:footnote w:id="4">
    <w:p w14:paraId="0028A56F" w14:textId="77777777" w:rsidR="008B7AAE" w:rsidRPr="002C04C9" w:rsidRDefault="008B7AAE" w:rsidP="008D64EE">
      <w:pPr>
        <w:pStyle w:val="FootnoteText"/>
        <w:widowControl w:val="0"/>
        <w:jc w:val="both"/>
        <w:rPr>
          <w:rFonts w:ascii="GHEA Grapalat" w:hAnsi="GHEA Grapalat"/>
          <w:i/>
        </w:rPr>
      </w:pPr>
      <w:r w:rsidRPr="002C04C9">
        <w:rPr>
          <w:rFonts w:ascii="GHEA Grapalat" w:hAnsi="GHEA Grapalat"/>
          <w:i/>
          <w:vertAlign w:val="superscript"/>
        </w:rPr>
        <w:t>6.1</w:t>
      </w:r>
      <w:r w:rsidRPr="002C04C9">
        <w:rPr>
          <w:rFonts w:ascii="GHEA Grapalat" w:hAnsi="GHEA Grapalat"/>
          <w:i/>
        </w:rPr>
        <w:t xml:space="preserve">В </w:t>
      </w:r>
      <w:r w:rsidRPr="002C04C9">
        <w:rPr>
          <w:rFonts w:ascii="GHEA Grapalat" w:hAnsi="GHEA Grapalat"/>
          <w:i/>
        </w:rPr>
        <w:t>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p>
    <w:p w14:paraId="325F417B" w14:textId="77777777" w:rsidR="008B7AAE" w:rsidRPr="002C04C9" w:rsidRDefault="008B7AAE" w:rsidP="00AF1F59">
      <w:pPr>
        <w:pStyle w:val="FootnoteText"/>
        <w:jc w:val="both"/>
        <w:rPr>
          <w:rFonts w:asciiTheme="minorHAnsi" w:hAnsiTheme="minorHAnsi"/>
        </w:rPr>
      </w:pPr>
    </w:p>
    <w:p w14:paraId="0B5FE155" w14:textId="77777777" w:rsidR="008B7AAE" w:rsidRPr="002C04C9" w:rsidRDefault="008B7AAE" w:rsidP="00AF1F59">
      <w:pPr>
        <w:pStyle w:val="FootnoteText"/>
        <w:jc w:val="both"/>
        <w:rPr>
          <w:rFonts w:ascii="GHEA Grapalat" w:hAnsi="GHEA Grapalat"/>
          <w:i/>
        </w:rPr>
      </w:pPr>
      <w:r w:rsidRPr="002C04C9">
        <w:rPr>
          <w:rStyle w:val="FootnoteReference"/>
        </w:rPr>
        <w:t>7</w:t>
      </w:r>
      <w:r w:rsidRPr="002C04C9">
        <w:t xml:space="preserve"> </w:t>
      </w:r>
      <w:r w:rsidRPr="002C04C9">
        <w:rPr>
          <w:rFonts w:ascii="GHEA Grapalat" w:hAnsi="GHEA Grapalat"/>
          <w:i/>
        </w:rPr>
        <w:t>Подпункт исключается из приглашения, если требование об обеспечении заявки не установлено</w:t>
      </w:r>
    </w:p>
    <w:p w14:paraId="78542CFA" w14:textId="77777777" w:rsidR="008B7AAE" w:rsidRPr="002C04C9" w:rsidRDefault="008B7AAE">
      <w:pPr>
        <w:pStyle w:val="FootnoteText"/>
        <w:rPr>
          <w:rFonts w:asciiTheme="minorHAnsi" w:hAnsiTheme="minorHAnsi"/>
        </w:rPr>
      </w:pPr>
    </w:p>
  </w:footnote>
  <w:footnote w:id="5">
    <w:p w14:paraId="504E6E60" w14:textId="77777777" w:rsidR="008B7AAE" w:rsidRPr="002C04C9" w:rsidRDefault="008B7AAE" w:rsidP="00B351F5">
      <w:pPr>
        <w:pStyle w:val="FootnoteText"/>
        <w:rPr>
          <w:ins w:id="1" w:author="Vardan" w:date="2022-10-30T19:26:00Z"/>
          <w:rFonts w:ascii="GHEA Grapalat" w:hAnsi="GHEA Grapalat"/>
          <w:i/>
        </w:rPr>
      </w:pPr>
      <w:r w:rsidRPr="002C04C9">
        <w:rPr>
          <w:rStyle w:val="FootnoteReference"/>
        </w:rPr>
        <w:t>8</w:t>
      </w:r>
      <w:r w:rsidRPr="002C04C9">
        <w:t xml:space="preserve"> </w:t>
      </w:r>
      <w:r w:rsidRPr="002C04C9">
        <w:rPr>
          <w:rFonts w:ascii="GHEA Grapalat" w:hAnsi="GHEA Grapalat"/>
          <w:i/>
        </w:rPr>
        <w:t>Настоящий пункт исключается из приглашения, если процедура закупки не организуется по лотам.</w:t>
      </w:r>
    </w:p>
    <w:p w14:paraId="6BED46F1" w14:textId="77777777" w:rsidR="008B7AAE" w:rsidRPr="002C04C9" w:rsidRDefault="008B7AAE" w:rsidP="00CB2961">
      <w:pPr>
        <w:pStyle w:val="FootnoteText"/>
        <w:rPr>
          <w:rFonts w:ascii="GHEA Grapalat" w:hAnsi="GHEA Grapalat"/>
          <w:i/>
        </w:rPr>
      </w:pPr>
      <w:r w:rsidRPr="002C04C9">
        <w:rPr>
          <w:rFonts w:ascii="GHEA Grapalat" w:hAnsi="GHEA Grapalat"/>
          <w:i/>
        </w:rPr>
        <w:t>8.1Предпоследний абзац пункта 7.1 снимается из приглашения, если процедура закупки не организована на основании пункта 2 части 6 статьи 15 Закона.</w:t>
      </w:r>
    </w:p>
    <w:p w14:paraId="08C7853D" w14:textId="77777777" w:rsidR="008B7AAE" w:rsidRPr="002C04C9" w:rsidRDefault="008B7AAE" w:rsidP="00814D5C">
      <w:pPr>
        <w:pStyle w:val="FootnoteText"/>
        <w:jc w:val="both"/>
        <w:rPr>
          <w:rFonts w:ascii="GHEA Grapalat" w:hAnsi="GHEA Grapalat"/>
          <w:i/>
        </w:rPr>
      </w:pPr>
      <w:r w:rsidRPr="002C04C9">
        <w:rPr>
          <w:rFonts w:ascii="GHEA Grapalat" w:hAnsi="GHEA Grapalat"/>
          <w:i/>
        </w:rPr>
        <w:t>8.2. Если процедура организуется на основании пункта 2 части 6 статьи 15 Закона &lt;&lt;О закупках &gt;&gt; и по заявке на закупку общая запланированная (прогнозируемая) закупочная цена закупаемой в рамках данной процедуры услуги превышает 25 млн. драмов РА, то в пункте 7.4 слова &lt;&lt;90 (девяноста) рабочих дней&gt;&gt; заменяются  словами &lt;&lt; 120 (сто двадцати) рабочих дней&gt;&gt;.</w:t>
      </w:r>
    </w:p>
    <w:p w14:paraId="694F2809" w14:textId="77777777" w:rsidR="008B7AAE" w:rsidRPr="002C04C9" w:rsidRDefault="008B7AAE" w:rsidP="00814D5C">
      <w:pPr>
        <w:pStyle w:val="FootnoteText"/>
        <w:jc w:val="both"/>
      </w:pPr>
    </w:p>
    <w:p w14:paraId="1CBFC7EC" w14:textId="77777777" w:rsidR="008B7AAE" w:rsidRPr="002C04C9" w:rsidRDefault="008B7AAE">
      <w:pPr>
        <w:pStyle w:val="FootnoteText"/>
        <w:rPr>
          <w:rFonts w:asciiTheme="minorHAnsi" w:hAnsiTheme="minorHAnsi"/>
        </w:rPr>
      </w:pPr>
    </w:p>
  </w:footnote>
  <w:footnote w:id="6">
    <w:p w14:paraId="446EDD29" w14:textId="77777777" w:rsidR="008B7AAE" w:rsidRPr="002C04C9" w:rsidRDefault="008B7AAE" w:rsidP="0093610F">
      <w:pPr>
        <w:pStyle w:val="FootnoteText"/>
        <w:widowControl w:val="0"/>
        <w:jc w:val="both"/>
        <w:rPr>
          <w:rFonts w:ascii="GHEA Grapalat" w:hAnsi="GHEA Grapalat"/>
        </w:rPr>
      </w:pPr>
      <w:r w:rsidRPr="002C04C9">
        <w:rPr>
          <w:rStyle w:val="FootnoteReference"/>
        </w:rPr>
        <w:t>10</w:t>
      </w:r>
      <w:r w:rsidRPr="002C04C9">
        <w:t xml:space="preserve"> </w:t>
      </w:r>
      <w:r w:rsidRPr="002C04C9">
        <w:rPr>
          <w:rFonts w:ascii="GHEA Grapalat" w:hAnsi="GHEA Grapalat"/>
          <w:i/>
        </w:rPr>
        <w:t>Настоящее предложение исключается из приглашения, если процедура закупки не организуется по лотам.</w:t>
      </w:r>
    </w:p>
    <w:p w14:paraId="6C2755D1" w14:textId="77777777" w:rsidR="008B7AAE" w:rsidRPr="002C04C9" w:rsidRDefault="008B7AAE">
      <w:pPr>
        <w:pStyle w:val="FootnoteText"/>
      </w:pPr>
    </w:p>
  </w:footnote>
  <w:footnote w:id="7">
    <w:p w14:paraId="7F012821" w14:textId="77777777" w:rsidR="008B7AAE" w:rsidRPr="002C04C9" w:rsidRDefault="008B7AAE" w:rsidP="00C67FAB">
      <w:pPr>
        <w:pStyle w:val="FootnoteText"/>
        <w:jc w:val="both"/>
        <w:rPr>
          <w:rFonts w:ascii="GHEA Grapalat" w:hAnsi="GHEA Grapalat"/>
          <w:i/>
        </w:rPr>
      </w:pPr>
      <w:r w:rsidRPr="002C04C9">
        <w:rPr>
          <w:rStyle w:val="FootnoteReference"/>
        </w:rPr>
        <w:t>12</w:t>
      </w:r>
      <w:r w:rsidRPr="002C04C9">
        <w:t xml:space="preserve"> </w:t>
      </w:r>
      <w:r w:rsidRPr="002C04C9">
        <w:rPr>
          <w:rFonts w:asciiTheme="minorHAnsi" w:hAnsiTheme="minorHAnsi"/>
        </w:rPr>
        <w:tab/>
      </w:r>
      <w:r w:rsidRPr="002C04C9">
        <w:rPr>
          <w:rFonts w:ascii="GHEA Grapalat" w:hAnsi="GHEA Grapalat"/>
          <w:i/>
        </w:rPr>
        <w:t xml:space="preserve"> </w:t>
      </w:r>
      <w:r w:rsidRPr="002C04C9">
        <w:rPr>
          <w:rFonts w:ascii="GHEA Grapalat" w:hAnsi="GHEA Grapalat"/>
          <w:i/>
        </w:rPr>
        <w:t xml:space="preserve">Если цена закупаемой по заявке на закупку услуги не превышает 25 млн. драмов РА и предметом закупки не являются услуги по экспертизе проектной документации, необходимой для выполнения строительных программ, то слова </w:t>
      </w:r>
      <w:r w:rsidRPr="002C04C9">
        <w:rPr>
          <w:rFonts w:ascii="GHEA Grapalat" w:hAnsi="GHEA Grapalat" w:cs="Times Armenian"/>
          <w:i/>
        </w:rPr>
        <w:t>”</w:t>
      </w:r>
      <w:r w:rsidRPr="002C04C9">
        <w:rPr>
          <w:rFonts w:ascii="GHEA Grapalat" w:hAnsi="GHEA Grapalat"/>
          <w:i/>
        </w:rPr>
        <w:t>банковской гарантии или наличных денег" заменяются словами "в одностороннем порядке утвержденного заявления-в виде неустойки (приложение 5.1) или наличных денег</w:t>
      </w:r>
      <w:r w:rsidRPr="002C04C9">
        <w:rPr>
          <w:rFonts w:ascii="GHEA Grapalat" w:hAnsi="GHEA Grapalat" w:cs="Sylfaen"/>
          <w:i/>
          <w:sz w:val="16"/>
          <w:szCs w:val="16"/>
        </w:rPr>
        <w:t xml:space="preserve">”, а </w:t>
      </w:r>
      <w:r w:rsidRPr="002C04C9">
        <w:rPr>
          <w:rFonts w:ascii="GHEA Grapalat" w:hAnsi="GHEA Grapalat"/>
          <w:i/>
        </w:rPr>
        <w:t>число "90", указанное в абзаце 3, заменяется числом " 20".</w:t>
      </w:r>
    </w:p>
  </w:footnote>
  <w:footnote w:id="8">
    <w:p w14:paraId="6A6D807B" w14:textId="77777777" w:rsidR="008B7AAE" w:rsidRPr="002C04C9" w:rsidRDefault="008B7AAE" w:rsidP="000811C1">
      <w:pPr>
        <w:pStyle w:val="BodyTextIndent"/>
        <w:widowControl w:val="0"/>
        <w:spacing w:after="160" w:line="240" w:lineRule="auto"/>
        <w:ind w:firstLine="0"/>
        <w:jc w:val="left"/>
        <w:rPr>
          <w:rFonts w:ascii="GHEA Grapalat" w:hAnsi="GHEA Grapalat"/>
          <w:u w:val="single"/>
        </w:rPr>
      </w:pPr>
      <w:r w:rsidRPr="002C04C9">
        <w:rPr>
          <w:rStyle w:val="FootnoteReference"/>
          <w:rFonts w:ascii="Times Armenian" w:hAnsi="Times Armenian"/>
          <w:i w:val="0"/>
        </w:rPr>
        <w:t>13</w:t>
      </w:r>
      <w:r w:rsidRPr="002C04C9">
        <w:t xml:space="preserve"> </w:t>
      </w:r>
      <w:r w:rsidRPr="002C04C9">
        <w:rPr>
          <w:rFonts w:ascii="GHEA Grapalat" w:hAnsi="GHEA Grapalat"/>
        </w:rPr>
        <w:t>Настоящий пункт редактируется согласно соответствующему заказчику.</w:t>
      </w:r>
    </w:p>
    <w:p w14:paraId="05E6F0B0" w14:textId="77777777" w:rsidR="008B7AAE" w:rsidRPr="002C04C9" w:rsidRDefault="008B7AAE" w:rsidP="0027573B">
      <w:pPr>
        <w:pStyle w:val="FootnoteText"/>
        <w:rPr>
          <w:rFonts w:ascii="Sylfaen" w:hAnsi="Sylfaen"/>
          <w:sz w:val="18"/>
          <w:szCs w:val="18"/>
        </w:rPr>
      </w:pPr>
    </w:p>
  </w:footnote>
  <w:footnote w:id="9">
    <w:p w14:paraId="07AC4909" w14:textId="77777777" w:rsidR="008B7AAE" w:rsidRPr="002C04C9" w:rsidRDefault="008B7AAE">
      <w:pPr>
        <w:pStyle w:val="FootnoteText"/>
      </w:pPr>
      <w:r w:rsidRPr="002C04C9">
        <w:rPr>
          <w:rStyle w:val="FootnoteReference"/>
        </w:rPr>
        <w:t>14</w:t>
      </w:r>
      <w:r w:rsidRPr="002C04C9">
        <w:t xml:space="preserve"> </w:t>
      </w:r>
      <w:r w:rsidRPr="002C04C9">
        <w:rPr>
          <w:rFonts w:ascii="GHEA Grapalat" w:hAnsi="GHEA Grapalat"/>
          <w:i/>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10">
    <w:p w14:paraId="777AA17A" w14:textId="77777777" w:rsidR="008B7AAE" w:rsidRPr="002C04C9" w:rsidRDefault="008B7AAE">
      <w:pPr>
        <w:pStyle w:val="FootnoteText"/>
      </w:pPr>
      <w:r w:rsidRPr="002C04C9">
        <w:rPr>
          <w:rStyle w:val="FootnoteReference"/>
        </w:rPr>
        <w:t>15</w:t>
      </w:r>
      <w:r w:rsidRPr="002C04C9">
        <w:t xml:space="preserve"> </w:t>
      </w:r>
      <w:r w:rsidRPr="002C04C9">
        <w:rPr>
          <w:rFonts w:ascii="GHEA Grapalat" w:hAnsi="GHEA Grapalat"/>
          <w:i/>
        </w:rPr>
        <w:t>Если приглашением не устанавливается требование обеспечение заявки, то настоящий пункт исключается из приглашения</w:t>
      </w:r>
    </w:p>
  </w:footnote>
  <w:footnote w:id="11">
    <w:p w14:paraId="10EEDBE2" w14:textId="77777777" w:rsidR="008B7AAE" w:rsidRPr="002C04C9" w:rsidRDefault="008B7AAE" w:rsidP="006B3E56">
      <w:pPr>
        <w:jc w:val="both"/>
      </w:pPr>
    </w:p>
    <w:p w14:paraId="367616EA" w14:textId="77777777" w:rsidR="008B7AAE" w:rsidRPr="002C04C9" w:rsidRDefault="008B7AAE" w:rsidP="007906A2">
      <w:pPr>
        <w:jc w:val="both"/>
        <w:rPr>
          <w:rFonts w:ascii="GHEA Grapalat" w:hAnsi="GHEA Grapalat"/>
          <w:i/>
          <w:sz w:val="20"/>
          <w:szCs w:val="20"/>
        </w:rPr>
      </w:pPr>
      <w:r w:rsidRPr="002C04C9">
        <w:rPr>
          <w:rFonts w:ascii="GHEA Grapalat" w:hAnsi="GHEA Grapalat"/>
          <w:i/>
          <w:sz w:val="20"/>
          <w:szCs w:val="20"/>
        </w:rPr>
        <w:t>*</w:t>
      </w:r>
      <w:r w:rsidRPr="002C04C9">
        <w:rPr>
          <w:rFonts w:ascii="GHEA Grapalat" w:hAnsi="GHEA Grapalat"/>
          <w:i/>
          <w:sz w:val="20"/>
          <w:szCs w:val="20"/>
        </w:rPr>
        <w:t>* -участник,являющийся резидентом РА, при заполнении заявления-объявления указывает ссылку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14:paraId="6B59D01E" w14:textId="77777777" w:rsidR="008B7AAE" w:rsidRPr="002C04C9" w:rsidRDefault="008B7AAE" w:rsidP="007906A2">
      <w:pPr>
        <w:jc w:val="both"/>
        <w:rPr>
          <w:rFonts w:ascii="GHEA Grapalat" w:hAnsi="GHEA Grapalat"/>
          <w:i/>
          <w:sz w:val="20"/>
          <w:szCs w:val="20"/>
        </w:rPr>
      </w:pPr>
      <w:r w:rsidRPr="002C04C9">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w:t>
      </w:r>
      <w:r w:rsidR="008D67E1" w:rsidRPr="002C04C9">
        <w:rPr>
          <w:rFonts w:ascii="GHEA Grapalat" w:hAnsi="GHEA Grapalat"/>
          <w:i/>
          <w:sz w:val="20"/>
          <w:szCs w:val="20"/>
        </w:rPr>
        <w:t>4</w:t>
      </w:r>
      <w:r w:rsidRPr="002C04C9">
        <w:rPr>
          <w:rFonts w:ascii="GHEA Grapalat" w:hAnsi="GHEA Grapalat"/>
          <w:i/>
          <w:sz w:val="20"/>
          <w:szCs w:val="20"/>
        </w:rPr>
        <w:t>"</w:t>
      </w:r>
    </w:p>
    <w:p w14:paraId="6F92092E" w14:textId="77777777" w:rsidR="008B7AAE" w:rsidRPr="002C04C9" w:rsidRDefault="008B7AAE" w:rsidP="007906A2">
      <w:pPr>
        <w:jc w:val="both"/>
        <w:rPr>
          <w:rFonts w:ascii="GHEA Grapalat" w:hAnsi="GHEA Grapalat"/>
          <w:i/>
          <w:sz w:val="20"/>
          <w:szCs w:val="20"/>
        </w:rPr>
      </w:pPr>
      <w:r w:rsidRPr="002C04C9">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50771455" w14:textId="77777777" w:rsidR="008B7AAE" w:rsidRPr="002C04C9" w:rsidRDefault="008B7AAE" w:rsidP="006B3E56">
      <w:pPr>
        <w:pStyle w:val="FootnoteText"/>
        <w:rPr>
          <w:rFonts w:asciiTheme="minorHAnsi" w:hAnsiTheme="minorHAnsi"/>
        </w:rPr>
      </w:pPr>
    </w:p>
  </w:footnote>
  <w:footnote w:id="12">
    <w:p w14:paraId="071D5081" w14:textId="77777777" w:rsidR="008B7AAE" w:rsidRPr="002C04C9" w:rsidRDefault="008B7AAE" w:rsidP="003C670C">
      <w:pPr>
        <w:widowControl w:val="0"/>
        <w:ind w:right="309"/>
        <w:jc w:val="both"/>
        <w:rPr>
          <w:rFonts w:ascii="GHEA Grapalat" w:hAnsi="GHEA Grapalat"/>
          <w:i/>
          <w:sz w:val="20"/>
          <w:szCs w:val="20"/>
        </w:rPr>
      </w:pPr>
      <w:r w:rsidRPr="002C04C9">
        <w:rPr>
          <w:rStyle w:val="FootnoteReference"/>
        </w:rPr>
        <w:t>**</w:t>
      </w:r>
      <w:r w:rsidRPr="002C04C9">
        <w:t xml:space="preserve"> </w:t>
      </w:r>
      <w:r w:rsidRPr="002C04C9">
        <w:rPr>
          <w:rFonts w:ascii="GHEA Grapalat" w:hAnsi="GHEA Grapalat"/>
          <w:i/>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14:paraId="0AA611D3" w14:textId="77777777" w:rsidR="008B7AAE" w:rsidRPr="002C04C9" w:rsidRDefault="008B7AAE">
      <w:pPr>
        <w:pStyle w:val="FootnoteText"/>
      </w:pPr>
    </w:p>
  </w:footnote>
  <w:footnote w:id="13">
    <w:p w14:paraId="3A61A4B0" w14:textId="77777777" w:rsidR="008B7AAE" w:rsidRPr="002C04C9" w:rsidRDefault="008B7AAE" w:rsidP="000A214C">
      <w:pPr>
        <w:widowControl w:val="0"/>
        <w:tabs>
          <w:tab w:val="left" w:pos="540"/>
        </w:tabs>
        <w:autoSpaceDE w:val="0"/>
        <w:autoSpaceDN w:val="0"/>
        <w:adjustRightInd w:val="0"/>
        <w:jc w:val="both"/>
        <w:rPr>
          <w:rFonts w:ascii="GHEA Grapalat" w:hAnsi="GHEA Grapalat" w:cs="Sylfaen"/>
          <w:i/>
          <w:sz w:val="20"/>
          <w:szCs w:val="20"/>
        </w:rPr>
      </w:pPr>
      <w:r w:rsidRPr="002C04C9">
        <w:rPr>
          <w:rStyle w:val="FootnoteReference"/>
          <w:rFonts w:ascii="GHEA Grapalat" w:hAnsi="GHEA Grapalat"/>
          <w:sz w:val="20"/>
          <w:szCs w:val="20"/>
        </w:rPr>
        <w:t>*</w:t>
      </w:r>
      <w:r w:rsidRPr="002C04C9">
        <w:rPr>
          <w:rFonts w:ascii="GHEA Grapalat" w:hAnsi="GHEA Grapalat"/>
          <w:sz w:val="20"/>
          <w:szCs w:val="20"/>
        </w:rPr>
        <w:t xml:space="preserve"> </w:t>
      </w:r>
      <w:r w:rsidRPr="002C04C9">
        <w:rPr>
          <w:rFonts w:ascii="GHEA Grapalat" w:hAnsi="GHEA Grapalat"/>
          <w:i/>
          <w:sz w:val="20"/>
          <w:szCs w:val="20"/>
        </w:rPr>
        <w:t>Заполняется секретарем Комиссии до опубликования приглашения в бюллетене.</w:t>
      </w:r>
    </w:p>
    <w:p w14:paraId="4EF7CB4E" w14:textId="77777777" w:rsidR="008B7AAE" w:rsidRPr="002C04C9" w:rsidRDefault="008B7AAE" w:rsidP="000A214C">
      <w:pPr>
        <w:pStyle w:val="FootnoteText"/>
        <w:jc w:val="both"/>
        <w:rPr>
          <w:rFonts w:ascii="GHEA Grapalat" w:hAnsi="GHEA Grapalat"/>
        </w:rPr>
      </w:pPr>
    </w:p>
  </w:footnote>
  <w:footnote w:id="14">
    <w:p w14:paraId="133F413C" w14:textId="77777777" w:rsidR="008B7AAE" w:rsidRPr="002C04C9" w:rsidRDefault="008B7AAE" w:rsidP="000A214C">
      <w:pPr>
        <w:pStyle w:val="FootnoteText"/>
        <w:jc w:val="both"/>
      </w:pPr>
    </w:p>
  </w:footnote>
  <w:footnote w:id="15">
    <w:p w14:paraId="46375558" w14:textId="77777777" w:rsidR="008B7AAE" w:rsidRPr="002C04C9" w:rsidRDefault="008B7AAE" w:rsidP="005A1ECB">
      <w:pPr>
        <w:pStyle w:val="FootnoteText"/>
        <w:jc w:val="both"/>
        <w:rPr>
          <w:rFonts w:ascii="GHEA Grapalat" w:hAnsi="GHEA Grapalat"/>
        </w:rPr>
      </w:pPr>
      <w:r w:rsidRPr="002C04C9">
        <w:rPr>
          <w:rStyle w:val="FootnoteReference"/>
        </w:rPr>
        <w:t>16</w:t>
      </w:r>
      <w:r w:rsidRPr="002C04C9">
        <w:t xml:space="preserve"> </w:t>
      </w:r>
      <w:r w:rsidRPr="002C04C9">
        <w:rPr>
          <w:rFonts w:ascii="GHEA Grapalat" w:hAnsi="GHEA Grapalat"/>
          <w:i/>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14:paraId="53D1E75D" w14:textId="77777777" w:rsidR="008B7AAE" w:rsidRPr="002C04C9" w:rsidRDefault="008B7AAE" w:rsidP="005A1ECB">
      <w:pPr>
        <w:pStyle w:val="FootnoteText"/>
        <w:jc w:val="both"/>
        <w:rPr>
          <w:rFonts w:ascii="GHEA Grapalat" w:hAnsi="GHEA Grapalat"/>
          <w:i/>
        </w:rPr>
      </w:pPr>
      <w:r w:rsidRPr="002C04C9">
        <w:rPr>
          <w:rFonts w:ascii="GHEA Grapalat" w:hAnsi="GHEA Grapalat"/>
          <w:i/>
          <w:vertAlign w:val="superscript"/>
        </w:rPr>
        <w:t>16.1</w:t>
      </w:r>
      <w:r w:rsidRPr="002C04C9">
        <w:rPr>
          <w:rFonts w:ascii="GHEA Grapalat" w:hAnsi="GHEA Grapalat"/>
          <w:i/>
        </w:rPr>
        <w:t xml:space="preserve"> Если предметом закупки является оказание услуг по техническому надзору за выполнением строительных программ, то пункт 3.1 проекта договора после предложения 2 дополняется новым предложением следующего содержания: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w:t>
      </w:r>
    </w:p>
  </w:footnote>
  <w:footnote w:id="16">
    <w:p w14:paraId="36A5B5D3" w14:textId="77777777" w:rsidR="008B7AAE" w:rsidRPr="002C04C9" w:rsidRDefault="008B7AAE" w:rsidP="003B2F27">
      <w:pPr>
        <w:pStyle w:val="FootnoteText"/>
        <w:jc w:val="both"/>
        <w:rPr>
          <w:rFonts w:ascii="GHEA Grapalat" w:hAnsi="GHEA Grapalat"/>
        </w:rPr>
      </w:pPr>
      <w:r w:rsidRPr="002C04C9">
        <w:rPr>
          <w:rStyle w:val="FootnoteReference"/>
        </w:rPr>
        <w:t>17</w:t>
      </w:r>
      <w:r w:rsidRPr="002C04C9">
        <w:rPr>
          <w:rFonts w:ascii="GHEA Grapalat" w:hAnsi="GHEA Grapalat"/>
        </w:rPr>
        <w:t xml:space="preserve"> </w:t>
      </w:r>
      <w:r w:rsidRPr="002C04C9">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7">
    <w:p w14:paraId="0E3D2DBB" w14:textId="77777777" w:rsidR="008B7AAE" w:rsidRPr="002C04C9" w:rsidRDefault="008B7AAE" w:rsidP="003B2F27">
      <w:pPr>
        <w:pStyle w:val="FootnoteText"/>
        <w:jc w:val="both"/>
        <w:rPr>
          <w:rFonts w:ascii="GHEA Grapalat" w:hAnsi="GHEA Grapalat"/>
        </w:rPr>
      </w:pPr>
      <w:r w:rsidRPr="002C04C9">
        <w:rPr>
          <w:rStyle w:val="FootnoteReference"/>
        </w:rPr>
        <w:t>18</w:t>
      </w:r>
      <w:r w:rsidRPr="002C04C9">
        <w:rPr>
          <w:rFonts w:ascii="GHEA Grapalat" w:hAnsi="GHEA Grapalat"/>
        </w:rPr>
        <w:t xml:space="preserve"> </w:t>
      </w:r>
      <w:r w:rsidRPr="002C04C9">
        <w:rPr>
          <w:rFonts w:ascii="GHEA Grapalat" w:hAnsi="GHEA Grapalat"/>
          <w:i/>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18">
    <w:p w14:paraId="5C101CC0" w14:textId="77777777" w:rsidR="008B7AAE" w:rsidRPr="002C04C9" w:rsidRDefault="008B7AAE" w:rsidP="009919C6">
      <w:pPr>
        <w:pStyle w:val="FootnoteText"/>
        <w:widowControl w:val="0"/>
        <w:jc w:val="both"/>
        <w:rPr>
          <w:rFonts w:ascii="GHEA Grapalat" w:hAnsi="GHEA Grapalat"/>
          <w:sz w:val="18"/>
          <w:szCs w:val="18"/>
        </w:rPr>
      </w:pPr>
      <w:r w:rsidRPr="002C04C9">
        <w:rPr>
          <w:rFonts w:asciiTheme="minorHAnsi" w:hAnsiTheme="minorHAnsi"/>
          <w:vertAlign w:val="superscript"/>
        </w:rPr>
        <w:t xml:space="preserve">18.1 </w:t>
      </w:r>
      <w:r w:rsidRPr="002C04C9">
        <w:rPr>
          <w:rFonts w:ascii="GHEA Grapalat" w:hAnsi="GHEA Grapalat"/>
          <w:sz w:val="18"/>
          <w:szCs w:val="18"/>
        </w:rPr>
        <w:t>В случае заказчиков, не имеющих счета в казначействе, последний абзац настоящего пункта редактируется следующим содержанием:</w:t>
      </w:r>
      <w:r w:rsidRPr="002C04C9">
        <w:t xml:space="preserve"> </w:t>
      </w:r>
      <w:r w:rsidRPr="002C04C9">
        <w:rPr>
          <w:rFonts w:ascii="GHEA Grapalat" w:hAnsi="GHEA Grapalat"/>
          <w:sz w:val="18"/>
          <w:szCs w:val="18"/>
        </w:rPr>
        <w:t>« При этом оплата за закупку осуществляется в срок, установленный графиком oплаты настоящего Договора, в течение пяти рабочих дней.»</w:t>
      </w:r>
    </w:p>
    <w:p w14:paraId="712BC5F7" w14:textId="77777777" w:rsidR="008B7AAE" w:rsidRPr="002C04C9" w:rsidRDefault="008B7AAE" w:rsidP="003B2F27">
      <w:pPr>
        <w:pStyle w:val="FootnoteText"/>
        <w:rPr>
          <w:rFonts w:asciiTheme="minorHAnsi" w:hAnsiTheme="minorHAnsi"/>
        </w:rPr>
      </w:pPr>
    </w:p>
    <w:p w14:paraId="37569B3A" w14:textId="77777777" w:rsidR="008B7AAE" w:rsidRPr="002C04C9" w:rsidRDefault="008B7AAE" w:rsidP="003B2F27">
      <w:pPr>
        <w:pStyle w:val="FootnoteText"/>
        <w:rPr>
          <w:rFonts w:asciiTheme="minorHAnsi" w:hAnsiTheme="minorHAnsi"/>
        </w:rPr>
      </w:pPr>
      <w:r w:rsidRPr="002C04C9">
        <w:rPr>
          <w:rStyle w:val="FootnoteReference"/>
        </w:rPr>
        <w:t>19</w:t>
      </w:r>
      <w:r w:rsidRPr="002C04C9">
        <w:t xml:space="preserve"> </w:t>
      </w:r>
      <w:r w:rsidRPr="002C04C9">
        <w:rPr>
          <w:rFonts w:ascii="GHEA Grapalat" w:hAnsi="GHEA Grapalat"/>
          <w:i/>
        </w:rPr>
        <w:t>Абзац исключается, если услуги не являются услугами по ремонту автомобилей, устройств и оборудования</w:t>
      </w:r>
    </w:p>
    <w:p w14:paraId="108DDBB6" w14:textId="77777777" w:rsidR="008B7AAE" w:rsidRPr="002C04C9" w:rsidRDefault="008B7AAE" w:rsidP="003B2F27">
      <w:pPr>
        <w:pStyle w:val="FootnoteText"/>
        <w:rPr>
          <w:rFonts w:asciiTheme="minorHAnsi" w:hAnsiTheme="minorHAnsi"/>
        </w:rPr>
      </w:pPr>
    </w:p>
  </w:footnote>
  <w:footnote w:id="19">
    <w:p w14:paraId="2D328E37" w14:textId="77777777" w:rsidR="008B7AAE" w:rsidRPr="002C04C9" w:rsidRDefault="008B7AAE" w:rsidP="003B2F27">
      <w:pPr>
        <w:pStyle w:val="FootnoteText"/>
        <w:jc w:val="both"/>
        <w:rPr>
          <w:rFonts w:ascii="GHEA Grapalat" w:hAnsi="GHEA Grapalat"/>
          <w:i/>
        </w:rPr>
      </w:pPr>
      <w:r w:rsidRPr="002C04C9">
        <w:rPr>
          <w:rStyle w:val="FootnoteReference"/>
        </w:rPr>
        <w:t>20</w:t>
      </w:r>
      <w:r w:rsidRPr="002C04C9">
        <w:rPr>
          <w:rFonts w:ascii="GHEA Grapalat" w:hAnsi="GHEA Grapalat"/>
        </w:rPr>
        <w:t xml:space="preserve"> </w:t>
      </w:r>
      <w:r w:rsidRPr="002C04C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07869732" w14:textId="77777777" w:rsidR="008B7AAE" w:rsidRPr="002C04C9" w:rsidRDefault="008B7AAE" w:rsidP="003B2F27">
      <w:pPr>
        <w:pStyle w:val="FootnoteText"/>
        <w:jc w:val="both"/>
        <w:rPr>
          <w:rFonts w:ascii="GHEA Grapalat" w:hAnsi="GHEA Grapalat"/>
          <w:i/>
        </w:rPr>
      </w:pPr>
      <w:r w:rsidRPr="002C04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51630A04" w14:textId="77777777" w:rsidR="008B7AAE" w:rsidRPr="002C04C9" w:rsidRDefault="008B7AAE" w:rsidP="0067463A">
      <w:pPr>
        <w:pStyle w:val="FootnoteText"/>
        <w:jc w:val="both"/>
        <w:rPr>
          <w:rFonts w:ascii="GHEA Grapalat" w:hAnsi="GHEA Grapalat"/>
          <w:i/>
        </w:rPr>
      </w:pPr>
      <w:r w:rsidRPr="002C04C9">
        <w:rPr>
          <w:rFonts w:ascii="GHEA Grapalat" w:hAnsi="GHEA Grapalat"/>
          <w:i/>
          <w:vertAlign w:val="superscript"/>
        </w:rPr>
        <w:t>20.1</w:t>
      </w:r>
      <w:r w:rsidRPr="002C04C9">
        <w:rPr>
          <w:rFonts w:ascii="GHEA Grapalat" w:hAnsi="GHEA Grapalat"/>
          <w:i/>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5F8425C6" w14:textId="77777777" w:rsidR="008B7AAE" w:rsidRPr="002C04C9" w:rsidRDefault="008B7AAE" w:rsidP="0067463A">
      <w:pPr>
        <w:pStyle w:val="FootnoteText"/>
        <w:jc w:val="both"/>
        <w:rPr>
          <w:rFonts w:ascii="GHEA Grapalat" w:hAnsi="GHEA Grapalat"/>
        </w:rPr>
      </w:pPr>
      <w:r w:rsidRPr="002C04C9">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8B7AAE" w:rsidRPr="002C04C9" w14:paraId="48D6D30D" w14:textId="77777777" w:rsidTr="00E3441C">
        <w:tc>
          <w:tcPr>
            <w:tcW w:w="2631" w:type="dxa"/>
          </w:tcPr>
          <w:p w14:paraId="6BAA1377" w14:textId="77777777" w:rsidR="008B7AAE" w:rsidRPr="002C04C9" w:rsidRDefault="008B7AAE" w:rsidP="00E3441C">
            <w:pPr>
              <w:pStyle w:val="NormalWeb"/>
              <w:spacing w:before="0" w:beforeAutospacing="0" w:after="0" w:afterAutospacing="0" w:line="360" w:lineRule="auto"/>
              <w:jc w:val="center"/>
              <w:rPr>
                <w:rFonts w:ascii="GHEA Grapalat" w:hAnsi="GHEA Grapalat"/>
                <w:i/>
                <w:sz w:val="16"/>
              </w:rPr>
            </w:pPr>
            <w:r w:rsidRPr="002C04C9">
              <w:rPr>
                <w:rFonts w:ascii="GHEA Grapalat" w:hAnsi="GHEA Grapalat"/>
                <w:i/>
                <w:sz w:val="16"/>
              </w:rPr>
              <w:t>N</w:t>
            </w:r>
          </w:p>
        </w:tc>
        <w:tc>
          <w:tcPr>
            <w:tcW w:w="2631" w:type="dxa"/>
          </w:tcPr>
          <w:p w14:paraId="76B9A3B4" w14:textId="77777777" w:rsidR="008B7AAE" w:rsidRPr="002C04C9" w:rsidRDefault="008B7AAE" w:rsidP="00E3441C">
            <w:pPr>
              <w:pStyle w:val="NormalWeb"/>
              <w:spacing w:before="0" w:beforeAutospacing="0" w:after="0" w:afterAutospacing="0" w:line="360" w:lineRule="auto"/>
              <w:jc w:val="center"/>
              <w:rPr>
                <w:rFonts w:ascii="GHEA Grapalat" w:hAnsi="GHEA Grapalat"/>
                <w:i/>
                <w:sz w:val="16"/>
                <w:szCs w:val="16"/>
                <w:u w:val="single"/>
              </w:rPr>
            </w:pPr>
            <w:r w:rsidRPr="002C04C9">
              <w:rPr>
                <w:rFonts w:ascii="GHEA Grapalat" w:hAnsi="GHEA Grapalat" w:cs="Sylfaen"/>
                <w:i/>
                <w:sz w:val="16"/>
                <w:szCs w:val="16"/>
                <w:u w:val="single"/>
              </w:rPr>
              <w:t>Нарушение</w:t>
            </w:r>
          </w:p>
        </w:tc>
        <w:tc>
          <w:tcPr>
            <w:tcW w:w="2632" w:type="dxa"/>
          </w:tcPr>
          <w:p w14:paraId="4ACA2AC0" w14:textId="77777777" w:rsidR="008B7AAE" w:rsidRPr="002C04C9" w:rsidRDefault="008B7AAE" w:rsidP="00E3441C">
            <w:pPr>
              <w:pStyle w:val="NormalWeb"/>
              <w:spacing w:before="0" w:beforeAutospacing="0" w:after="0" w:afterAutospacing="0" w:line="360" w:lineRule="auto"/>
              <w:jc w:val="center"/>
              <w:rPr>
                <w:rFonts w:ascii="GHEA Grapalat" w:hAnsi="GHEA Grapalat"/>
                <w:i/>
                <w:sz w:val="16"/>
                <w:szCs w:val="16"/>
                <w:u w:val="single"/>
              </w:rPr>
            </w:pPr>
            <w:r w:rsidRPr="002C04C9">
              <w:rPr>
                <w:rFonts w:ascii="GHEA Grapalat" w:hAnsi="GHEA Grapalat"/>
                <w:i/>
                <w:sz w:val="16"/>
                <w:szCs w:val="16"/>
                <w:u w:val="single"/>
              </w:rPr>
              <w:t>Ответственность</w:t>
            </w:r>
          </w:p>
        </w:tc>
      </w:tr>
      <w:tr w:rsidR="008B7AAE" w:rsidRPr="002C04C9" w14:paraId="2D05E643" w14:textId="77777777" w:rsidTr="00E3441C">
        <w:tc>
          <w:tcPr>
            <w:tcW w:w="2631" w:type="dxa"/>
          </w:tcPr>
          <w:p w14:paraId="746B889D" w14:textId="77777777" w:rsidR="008B7AAE" w:rsidRPr="002C04C9" w:rsidRDefault="008B7AAE" w:rsidP="00E3441C">
            <w:pPr>
              <w:pStyle w:val="NormalWeb"/>
              <w:spacing w:before="0" w:beforeAutospacing="0" w:after="0" w:afterAutospacing="0" w:line="360" w:lineRule="auto"/>
              <w:jc w:val="center"/>
              <w:rPr>
                <w:rFonts w:ascii="GHEA Grapalat" w:hAnsi="GHEA Grapalat"/>
                <w:i/>
                <w:sz w:val="16"/>
              </w:rPr>
            </w:pPr>
          </w:p>
        </w:tc>
        <w:tc>
          <w:tcPr>
            <w:tcW w:w="2631" w:type="dxa"/>
          </w:tcPr>
          <w:p w14:paraId="5C64E8A4" w14:textId="77777777" w:rsidR="008B7AAE" w:rsidRPr="002C04C9" w:rsidRDefault="008B7AAE" w:rsidP="00E3441C">
            <w:pPr>
              <w:pStyle w:val="NormalWeb"/>
              <w:spacing w:before="0" w:beforeAutospacing="0" w:after="0" w:afterAutospacing="0" w:line="360" w:lineRule="auto"/>
              <w:jc w:val="center"/>
              <w:rPr>
                <w:rFonts w:ascii="GHEA Grapalat" w:hAnsi="GHEA Grapalat"/>
                <w:i/>
                <w:sz w:val="16"/>
              </w:rPr>
            </w:pPr>
          </w:p>
        </w:tc>
        <w:tc>
          <w:tcPr>
            <w:tcW w:w="2632" w:type="dxa"/>
          </w:tcPr>
          <w:p w14:paraId="263DD44A" w14:textId="77777777" w:rsidR="008B7AAE" w:rsidRPr="002C04C9" w:rsidRDefault="008B7AAE" w:rsidP="00E3441C">
            <w:pPr>
              <w:pStyle w:val="NormalWeb"/>
              <w:spacing w:before="0" w:beforeAutospacing="0" w:after="0" w:afterAutospacing="0" w:line="360" w:lineRule="auto"/>
              <w:jc w:val="center"/>
              <w:rPr>
                <w:rFonts w:ascii="GHEA Grapalat" w:hAnsi="GHEA Grapalat"/>
                <w:i/>
                <w:sz w:val="16"/>
              </w:rPr>
            </w:pPr>
          </w:p>
        </w:tc>
      </w:tr>
      <w:tr w:rsidR="008B7AAE" w:rsidRPr="002C04C9" w14:paraId="14052A85" w14:textId="77777777" w:rsidTr="00E3441C">
        <w:tc>
          <w:tcPr>
            <w:tcW w:w="2631" w:type="dxa"/>
          </w:tcPr>
          <w:p w14:paraId="565F67D6" w14:textId="77777777" w:rsidR="008B7AAE" w:rsidRPr="002C04C9" w:rsidRDefault="008B7AAE" w:rsidP="00E3441C">
            <w:pPr>
              <w:pStyle w:val="NormalWeb"/>
              <w:spacing w:before="0" w:beforeAutospacing="0" w:after="0" w:afterAutospacing="0" w:line="360" w:lineRule="auto"/>
              <w:jc w:val="center"/>
              <w:rPr>
                <w:rFonts w:ascii="GHEA Grapalat" w:hAnsi="GHEA Grapalat"/>
                <w:i/>
                <w:sz w:val="16"/>
              </w:rPr>
            </w:pPr>
          </w:p>
        </w:tc>
        <w:tc>
          <w:tcPr>
            <w:tcW w:w="2631" w:type="dxa"/>
          </w:tcPr>
          <w:p w14:paraId="251F723B" w14:textId="77777777" w:rsidR="008B7AAE" w:rsidRPr="002C04C9" w:rsidRDefault="008B7AAE" w:rsidP="00E3441C">
            <w:pPr>
              <w:pStyle w:val="NormalWeb"/>
              <w:spacing w:before="0" w:beforeAutospacing="0" w:after="0" w:afterAutospacing="0" w:line="360" w:lineRule="auto"/>
              <w:jc w:val="center"/>
              <w:rPr>
                <w:rFonts w:ascii="GHEA Grapalat" w:hAnsi="GHEA Grapalat"/>
                <w:i/>
                <w:sz w:val="16"/>
              </w:rPr>
            </w:pPr>
          </w:p>
        </w:tc>
        <w:tc>
          <w:tcPr>
            <w:tcW w:w="2632" w:type="dxa"/>
          </w:tcPr>
          <w:p w14:paraId="426E1414" w14:textId="77777777" w:rsidR="008B7AAE" w:rsidRPr="002C04C9" w:rsidRDefault="008B7AAE" w:rsidP="00E3441C">
            <w:pPr>
              <w:pStyle w:val="NormalWeb"/>
              <w:spacing w:before="0" w:beforeAutospacing="0" w:after="0" w:afterAutospacing="0" w:line="360" w:lineRule="auto"/>
              <w:jc w:val="center"/>
              <w:rPr>
                <w:rFonts w:ascii="GHEA Grapalat" w:hAnsi="GHEA Grapalat"/>
                <w:i/>
                <w:sz w:val="16"/>
              </w:rPr>
            </w:pPr>
          </w:p>
        </w:tc>
      </w:tr>
      <w:tr w:rsidR="008B7AAE" w:rsidRPr="002C04C9" w14:paraId="628D85CA" w14:textId="77777777" w:rsidTr="00E3441C">
        <w:tc>
          <w:tcPr>
            <w:tcW w:w="2631" w:type="dxa"/>
          </w:tcPr>
          <w:p w14:paraId="253CEF55" w14:textId="77777777" w:rsidR="008B7AAE" w:rsidRPr="002C04C9" w:rsidRDefault="008B7AAE" w:rsidP="00E3441C">
            <w:pPr>
              <w:pStyle w:val="NormalWeb"/>
              <w:spacing w:before="0" w:beforeAutospacing="0" w:after="0" w:afterAutospacing="0" w:line="360" w:lineRule="auto"/>
              <w:jc w:val="center"/>
              <w:rPr>
                <w:rFonts w:ascii="GHEA Grapalat" w:hAnsi="GHEA Grapalat"/>
                <w:i/>
                <w:sz w:val="16"/>
              </w:rPr>
            </w:pPr>
          </w:p>
        </w:tc>
        <w:tc>
          <w:tcPr>
            <w:tcW w:w="2631" w:type="dxa"/>
          </w:tcPr>
          <w:p w14:paraId="2DB66081" w14:textId="77777777" w:rsidR="008B7AAE" w:rsidRPr="002C04C9" w:rsidRDefault="008B7AAE" w:rsidP="00E3441C">
            <w:pPr>
              <w:pStyle w:val="NormalWeb"/>
              <w:spacing w:before="0" w:beforeAutospacing="0" w:after="0" w:afterAutospacing="0" w:line="360" w:lineRule="auto"/>
              <w:jc w:val="center"/>
              <w:rPr>
                <w:rFonts w:ascii="GHEA Grapalat" w:hAnsi="GHEA Grapalat"/>
                <w:i/>
                <w:sz w:val="16"/>
              </w:rPr>
            </w:pPr>
          </w:p>
        </w:tc>
        <w:tc>
          <w:tcPr>
            <w:tcW w:w="2632" w:type="dxa"/>
          </w:tcPr>
          <w:p w14:paraId="48A0F96C" w14:textId="77777777" w:rsidR="008B7AAE" w:rsidRPr="002C04C9" w:rsidRDefault="008B7AAE" w:rsidP="00E3441C">
            <w:pPr>
              <w:pStyle w:val="NormalWeb"/>
              <w:spacing w:before="0" w:beforeAutospacing="0" w:after="0" w:afterAutospacing="0" w:line="360" w:lineRule="auto"/>
              <w:jc w:val="center"/>
              <w:rPr>
                <w:rFonts w:ascii="GHEA Grapalat" w:hAnsi="GHEA Grapalat"/>
                <w:i/>
                <w:sz w:val="16"/>
              </w:rPr>
            </w:pPr>
          </w:p>
        </w:tc>
      </w:tr>
      <w:tr w:rsidR="008B7AAE" w:rsidRPr="002C04C9" w14:paraId="4228884B" w14:textId="77777777" w:rsidTr="00E3441C">
        <w:tc>
          <w:tcPr>
            <w:tcW w:w="2631" w:type="dxa"/>
          </w:tcPr>
          <w:p w14:paraId="6A528340" w14:textId="77777777" w:rsidR="008B7AAE" w:rsidRPr="002C04C9" w:rsidRDefault="008B7AAE" w:rsidP="00E3441C">
            <w:pPr>
              <w:pStyle w:val="NormalWeb"/>
              <w:spacing w:before="0" w:beforeAutospacing="0" w:after="0" w:afterAutospacing="0" w:line="360" w:lineRule="auto"/>
              <w:jc w:val="center"/>
              <w:rPr>
                <w:rFonts w:ascii="GHEA Grapalat" w:hAnsi="GHEA Grapalat"/>
                <w:i/>
                <w:sz w:val="16"/>
              </w:rPr>
            </w:pPr>
          </w:p>
        </w:tc>
        <w:tc>
          <w:tcPr>
            <w:tcW w:w="2631" w:type="dxa"/>
          </w:tcPr>
          <w:p w14:paraId="7A822B87" w14:textId="77777777" w:rsidR="008B7AAE" w:rsidRPr="002C04C9" w:rsidRDefault="008B7AAE" w:rsidP="00E3441C">
            <w:pPr>
              <w:pStyle w:val="NormalWeb"/>
              <w:spacing w:before="0" w:beforeAutospacing="0" w:after="0" w:afterAutospacing="0" w:line="360" w:lineRule="auto"/>
              <w:jc w:val="center"/>
              <w:rPr>
                <w:rFonts w:ascii="GHEA Grapalat" w:hAnsi="GHEA Grapalat"/>
                <w:i/>
                <w:sz w:val="16"/>
              </w:rPr>
            </w:pPr>
          </w:p>
        </w:tc>
        <w:tc>
          <w:tcPr>
            <w:tcW w:w="2632" w:type="dxa"/>
          </w:tcPr>
          <w:p w14:paraId="6ECCCEDB" w14:textId="77777777" w:rsidR="008B7AAE" w:rsidRPr="002C04C9" w:rsidRDefault="008B7AAE" w:rsidP="00E3441C">
            <w:pPr>
              <w:pStyle w:val="NormalWeb"/>
              <w:spacing w:before="0" w:beforeAutospacing="0" w:after="0" w:afterAutospacing="0" w:line="360" w:lineRule="auto"/>
              <w:jc w:val="center"/>
              <w:rPr>
                <w:rFonts w:ascii="GHEA Grapalat" w:hAnsi="GHEA Grapalat"/>
                <w:i/>
                <w:sz w:val="16"/>
              </w:rPr>
            </w:pPr>
          </w:p>
        </w:tc>
      </w:tr>
    </w:tbl>
    <w:p w14:paraId="28016BE8" w14:textId="77777777" w:rsidR="008B7AAE" w:rsidRPr="002C04C9" w:rsidRDefault="008B7AAE" w:rsidP="003B2F27">
      <w:pPr>
        <w:pStyle w:val="FootnoteText"/>
        <w:jc w:val="both"/>
        <w:rPr>
          <w:rFonts w:ascii="GHEA Grapalat" w:hAnsi="GHEA Grapalat"/>
        </w:rPr>
      </w:pPr>
      <w:r w:rsidRPr="002C04C9">
        <w:rPr>
          <w:rFonts w:ascii="GHEA Grapalat" w:hAnsi="GHEA Grapalat"/>
          <w:i/>
        </w:rPr>
        <w:t>...» а в пункте 5.4 цифры "5.2 и 5.3" заменяются цифрами " 5.2, 5.3 и 5.5.1".</w:t>
      </w:r>
    </w:p>
    <w:p w14:paraId="599561C5" w14:textId="77777777" w:rsidR="008B7AAE" w:rsidRPr="002C04C9" w:rsidRDefault="008B7AAE" w:rsidP="003B2F27">
      <w:pPr>
        <w:pStyle w:val="FootnoteText"/>
        <w:jc w:val="both"/>
        <w:rPr>
          <w:rFonts w:ascii="GHEA Grapalat" w:hAnsi="GHEA Grapalat"/>
        </w:rPr>
      </w:pPr>
    </w:p>
  </w:footnote>
  <w:footnote w:id="20">
    <w:p w14:paraId="52D4AF23" w14:textId="77777777" w:rsidR="008B7AAE" w:rsidRPr="002C04C9" w:rsidRDefault="008B7AAE" w:rsidP="003B2F27">
      <w:pPr>
        <w:pStyle w:val="FootnoteText"/>
        <w:jc w:val="both"/>
        <w:rPr>
          <w:rFonts w:ascii="GHEA Grapalat" w:hAnsi="GHEA Grapalat"/>
        </w:rPr>
      </w:pPr>
      <w:r w:rsidRPr="002C04C9">
        <w:rPr>
          <w:rStyle w:val="FootnoteReference"/>
        </w:rPr>
        <w:t>21</w:t>
      </w:r>
      <w:r w:rsidRPr="002C04C9">
        <w:rPr>
          <w:rFonts w:ascii="GHEA Grapalat" w:hAnsi="GHEA Grapalat"/>
        </w:rPr>
        <w:t xml:space="preserve"> </w:t>
      </w:r>
      <w:r w:rsidRPr="002C04C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1">
    <w:p w14:paraId="444FB31F" w14:textId="77777777" w:rsidR="008B7AAE" w:rsidRPr="002C04C9" w:rsidRDefault="008B7AAE" w:rsidP="003B2F27">
      <w:pPr>
        <w:pStyle w:val="FootnoteText"/>
        <w:jc w:val="both"/>
        <w:rPr>
          <w:rFonts w:ascii="GHEA Grapalat" w:hAnsi="GHEA Grapalat"/>
        </w:rPr>
      </w:pPr>
      <w:r w:rsidRPr="002C04C9">
        <w:rPr>
          <w:rStyle w:val="FootnoteReference"/>
        </w:rPr>
        <w:t>22</w:t>
      </w:r>
      <w:r w:rsidRPr="002C04C9">
        <w:rPr>
          <w:rFonts w:ascii="GHEA Grapalat" w:hAnsi="GHEA Grapalat"/>
        </w:rPr>
        <w:t xml:space="preserve"> </w:t>
      </w:r>
      <w:r w:rsidRPr="002C04C9">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2">
    <w:p w14:paraId="40978B32" w14:textId="77777777" w:rsidR="008B7AAE" w:rsidRPr="002C04C9" w:rsidRDefault="008B7AAE" w:rsidP="003B2F27">
      <w:pPr>
        <w:pStyle w:val="FootnoteText"/>
        <w:jc w:val="both"/>
        <w:rPr>
          <w:rFonts w:ascii="GHEA Grapalat" w:hAnsi="GHEA Grapalat"/>
        </w:rPr>
      </w:pPr>
      <w:r w:rsidRPr="002C04C9">
        <w:rPr>
          <w:rStyle w:val="FootnoteReference"/>
        </w:rPr>
        <w:t>23</w:t>
      </w:r>
      <w:r w:rsidRPr="002C04C9">
        <w:rPr>
          <w:rFonts w:ascii="GHEA Grapalat" w:hAnsi="GHEA Grapalat"/>
        </w:rPr>
        <w:t xml:space="preserve"> </w:t>
      </w:r>
      <w:r w:rsidRPr="002C04C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3">
    <w:p w14:paraId="10C3DC54" w14:textId="77777777" w:rsidR="008B7AAE" w:rsidRPr="002C04C9" w:rsidRDefault="008B7AAE" w:rsidP="003B2F27">
      <w:pPr>
        <w:pStyle w:val="FootnoteText"/>
        <w:jc w:val="both"/>
      </w:pPr>
      <w:r w:rsidRPr="002C04C9">
        <w:rPr>
          <w:rStyle w:val="FootnoteReference"/>
        </w:rPr>
        <w:t>*</w:t>
      </w:r>
      <w:r w:rsidRPr="002C04C9">
        <w:rPr>
          <w:rFonts w:ascii="GHEA Grapalat" w:eastAsiaTheme="minorEastAsia" w:hAnsi="GHEA Grapalat" w:cstheme="minorBidi"/>
          <w:i/>
          <w:sz w:val="22"/>
          <w:szCs w:val="22"/>
          <w:lang w:eastAsia="en-US" w:bidi="ar-SA"/>
        </w:rPr>
        <w:t xml:space="preserve">Срок </w:t>
      </w:r>
      <w:r w:rsidRPr="002C04C9">
        <w:rPr>
          <w:rFonts w:ascii="GHEA Grapalat" w:eastAsiaTheme="minorEastAsia" w:hAnsi="GHEA Grapalat" w:cstheme="minorBidi"/>
          <w:i/>
          <w:sz w:val="22"/>
          <w:szCs w:val="22"/>
          <w:lang w:eastAsia="en-US" w:bidi="ar-SA"/>
        </w:rPr>
        <w:t>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Pr="002C04C9">
        <w:rPr>
          <w:rFonts w:ascii="GHEA Grapalat" w:hAnsi="GHEA Grapalat"/>
          <w:i/>
        </w:rPr>
        <w:t>.</w:t>
      </w:r>
    </w:p>
  </w:footnote>
  <w:footnote w:id="24">
    <w:p w14:paraId="199A77E6" w14:textId="77777777" w:rsidR="008B7AAE" w:rsidRPr="002C04C9" w:rsidRDefault="008B7AAE" w:rsidP="003B2F27">
      <w:pPr>
        <w:widowControl w:val="0"/>
        <w:spacing w:after="160" w:line="360" w:lineRule="auto"/>
        <w:jc w:val="both"/>
        <w:rPr>
          <w:rFonts w:ascii="GHEA Grapalat" w:hAnsi="GHEA Grapalat" w:cs="Sylfaen"/>
          <w:i/>
          <w:sz w:val="20"/>
          <w:szCs w:val="20"/>
        </w:rPr>
      </w:pPr>
      <w:r w:rsidRPr="002C04C9">
        <w:rPr>
          <w:rStyle w:val="FootnoteReference"/>
          <w:sz w:val="20"/>
          <w:szCs w:val="20"/>
        </w:rPr>
        <w:t>*</w:t>
      </w:r>
      <w:r w:rsidRPr="002C04C9">
        <w:rPr>
          <w:sz w:val="20"/>
          <w:szCs w:val="20"/>
        </w:rPr>
        <w:t xml:space="preserve"> </w:t>
      </w:r>
      <w:r w:rsidRPr="002C04C9">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55F67504" w14:textId="77777777" w:rsidR="008B7AAE" w:rsidRPr="002C04C9" w:rsidRDefault="008B7AAE" w:rsidP="003B2F27">
      <w:pPr>
        <w:pStyle w:val="FootnoteText"/>
        <w:jc w:val="both"/>
        <w:rPr>
          <w:sz w:val="2"/>
          <w:szCs w:val="2"/>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FA0F0E"/>
    <w:multiLevelType w:val="hybridMultilevel"/>
    <w:tmpl w:val="2BF81860"/>
    <w:lvl w:ilvl="0" w:tplc="A3600738">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5521F84"/>
    <w:multiLevelType w:val="hybridMultilevel"/>
    <w:tmpl w:val="FC1C5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6966032"/>
    <w:multiLevelType w:val="multilevel"/>
    <w:tmpl w:val="C8169878"/>
    <w:lvl w:ilvl="0">
      <w:start w:val="1"/>
      <w:numFmt w:val="decimal"/>
      <w:lvlText w:val="%1."/>
      <w:lvlJc w:val="left"/>
      <w:pPr>
        <w:ind w:left="720" w:hanging="360"/>
      </w:pPr>
      <w:rPr>
        <w:rFonts w:hint="default"/>
        <w:b/>
        <w:i w:val="0"/>
        <w:lang w:val="es-ES"/>
      </w:rPr>
    </w:lvl>
    <w:lvl w:ilvl="1">
      <w:start w:val="2"/>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21" w15:restartNumberingAfterBreak="0">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7" w15:restartNumberingAfterBreak="0">
    <w:nsid w:val="62117C00"/>
    <w:multiLevelType w:val="hybridMultilevel"/>
    <w:tmpl w:val="C1B26E0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7F33122"/>
    <w:multiLevelType w:val="multilevel"/>
    <w:tmpl w:val="C8169878"/>
    <w:lvl w:ilvl="0">
      <w:start w:val="1"/>
      <w:numFmt w:val="decimal"/>
      <w:lvlText w:val="%1."/>
      <w:lvlJc w:val="left"/>
      <w:pPr>
        <w:ind w:left="720" w:hanging="360"/>
      </w:pPr>
      <w:rPr>
        <w:rFonts w:hint="default"/>
        <w:b/>
        <w:i w:val="0"/>
        <w:lang w:val="es-ES"/>
      </w:rPr>
    </w:lvl>
    <w:lvl w:ilvl="1">
      <w:start w:val="2"/>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2" w15:restartNumberingAfterBreak="0">
    <w:nsid w:val="744F539D"/>
    <w:multiLevelType w:val="multilevel"/>
    <w:tmpl w:val="F132C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053579810">
    <w:abstractNumId w:val="23"/>
  </w:num>
  <w:num w:numId="2" w16cid:durableId="334840601">
    <w:abstractNumId w:val="12"/>
  </w:num>
  <w:num w:numId="3" w16cid:durableId="1281257821">
    <w:abstractNumId w:val="22"/>
  </w:num>
  <w:num w:numId="4" w16cid:durableId="1343896253">
    <w:abstractNumId w:val="17"/>
  </w:num>
  <w:num w:numId="5" w16cid:durableId="1520581651">
    <w:abstractNumId w:val="28"/>
  </w:num>
  <w:num w:numId="6" w16cid:durableId="1388145875">
    <w:abstractNumId w:val="23"/>
    <w:lvlOverride w:ilvl="0">
      <w:startOverride w:val="1"/>
    </w:lvlOverride>
    <w:lvlOverride w:ilvl="1"/>
    <w:lvlOverride w:ilvl="2"/>
    <w:lvlOverride w:ilvl="3"/>
    <w:lvlOverride w:ilvl="4"/>
    <w:lvlOverride w:ilvl="5"/>
    <w:lvlOverride w:ilvl="6"/>
    <w:lvlOverride w:ilvl="7"/>
    <w:lvlOverride w:ilvl="8"/>
  </w:num>
  <w:num w:numId="7" w16cid:durableId="16988452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263737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23403341">
    <w:abstractNumId w:val="19"/>
  </w:num>
  <w:num w:numId="10" w16cid:durableId="1387682550">
    <w:abstractNumId w:val="6"/>
  </w:num>
  <w:num w:numId="11" w16cid:durableId="21980445">
    <w:abstractNumId w:val="10"/>
  </w:num>
  <w:num w:numId="12" w16cid:durableId="1416895995">
    <w:abstractNumId w:val="34"/>
  </w:num>
  <w:num w:numId="13" w16cid:durableId="1229532870">
    <w:abstractNumId w:val="31"/>
  </w:num>
  <w:num w:numId="14" w16cid:durableId="1263414188">
    <w:abstractNumId w:val="14"/>
  </w:num>
  <w:num w:numId="15" w16cid:durableId="564031763">
    <w:abstractNumId w:val="33"/>
  </w:num>
  <w:num w:numId="16" w16cid:durableId="1493443896">
    <w:abstractNumId w:val="16"/>
  </w:num>
  <w:num w:numId="17" w16cid:durableId="432015365">
    <w:abstractNumId w:val="7"/>
  </w:num>
  <w:num w:numId="18" w16cid:durableId="2084638028">
    <w:abstractNumId w:val="1"/>
  </w:num>
  <w:num w:numId="19" w16cid:durableId="2004704159">
    <w:abstractNumId w:val="18"/>
  </w:num>
  <w:num w:numId="20" w16cid:durableId="57560643">
    <w:abstractNumId w:val="18"/>
  </w:num>
  <w:num w:numId="21" w16cid:durableId="637489922">
    <w:abstractNumId w:val="20"/>
  </w:num>
  <w:num w:numId="22" w16cid:durableId="378743114">
    <w:abstractNumId w:val="24"/>
  </w:num>
  <w:num w:numId="23" w16cid:durableId="2126996816">
    <w:abstractNumId w:val="8"/>
  </w:num>
  <w:num w:numId="24" w16cid:durableId="1875145463">
    <w:abstractNumId w:val="20"/>
  </w:num>
  <w:num w:numId="25" w16cid:durableId="1261522045">
    <w:abstractNumId w:val="13"/>
  </w:num>
  <w:num w:numId="26" w16cid:durableId="1431001764">
    <w:abstractNumId w:val="5"/>
  </w:num>
  <w:num w:numId="27" w16cid:durableId="563637438">
    <w:abstractNumId w:val="4"/>
  </w:num>
  <w:num w:numId="28" w16cid:durableId="1551767985">
    <w:abstractNumId w:val="0"/>
  </w:num>
  <w:num w:numId="29" w16cid:durableId="646201075">
    <w:abstractNumId w:val="11"/>
  </w:num>
  <w:num w:numId="30" w16cid:durableId="1812095320">
    <w:abstractNumId w:val="29"/>
  </w:num>
  <w:num w:numId="31" w16cid:durableId="746613718">
    <w:abstractNumId w:val="25"/>
  </w:num>
  <w:num w:numId="32" w16cid:durableId="2060203016">
    <w:abstractNumId w:val="26"/>
  </w:num>
  <w:num w:numId="33" w16cid:durableId="93984131">
    <w:abstractNumId w:val="21"/>
  </w:num>
  <w:num w:numId="34" w16cid:durableId="1507594596">
    <w:abstractNumId w:val="3"/>
  </w:num>
  <w:num w:numId="35" w16cid:durableId="393508864">
    <w:abstractNumId w:val="30"/>
  </w:num>
  <w:num w:numId="36" w16cid:durableId="676614692">
    <w:abstractNumId w:val="15"/>
  </w:num>
  <w:num w:numId="37" w16cid:durableId="882332575">
    <w:abstractNumId w:val="27"/>
  </w:num>
  <w:num w:numId="38" w16cid:durableId="890195089">
    <w:abstractNumId w:val="2"/>
  </w:num>
  <w:num w:numId="39" w16cid:durableId="1297951301">
    <w:abstractNumId w:val="9"/>
  </w:num>
  <w:num w:numId="40" w16cid:durableId="2012951297">
    <w:abstractNumId w:val="32"/>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5"/>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B00"/>
    <w:rsid w:val="00003DF0"/>
    <w:rsid w:val="00004B08"/>
    <w:rsid w:val="00004E07"/>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5267"/>
    <w:rsid w:val="00016653"/>
    <w:rsid w:val="00016DFB"/>
    <w:rsid w:val="00017484"/>
    <w:rsid w:val="000209D3"/>
    <w:rsid w:val="00020B2E"/>
    <w:rsid w:val="00020C83"/>
    <w:rsid w:val="00021B05"/>
    <w:rsid w:val="00021C2E"/>
    <w:rsid w:val="00023384"/>
    <w:rsid w:val="000234CA"/>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87F"/>
    <w:rsid w:val="00045796"/>
    <w:rsid w:val="0004596A"/>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1F6B"/>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4BA4"/>
    <w:rsid w:val="00085931"/>
    <w:rsid w:val="000867BD"/>
    <w:rsid w:val="000878DB"/>
    <w:rsid w:val="00087A30"/>
    <w:rsid w:val="00090647"/>
    <w:rsid w:val="00090699"/>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52F2"/>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14E"/>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5F83"/>
    <w:rsid w:val="000E624C"/>
    <w:rsid w:val="000E7612"/>
    <w:rsid w:val="000E79BD"/>
    <w:rsid w:val="000F018C"/>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BE4"/>
    <w:rsid w:val="000F6C24"/>
    <w:rsid w:val="000F7026"/>
    <w:rsid w:val="000F7590"/>
    <w:rsid w:val="000F7944"/>
    <w:rsid w:val="000F7AE0"/>
    <w:rsid w:val="000F7EC6"/>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E8B"/>
    <w:rsid w:val="00123F5E"/>
    <w:rsid w:val="00124461"/>
    <w:rsid w:val="00125AA6"/>
    <w:rsid w:val="00125AF1"/>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C64"/>
    <w:rsid w:val="00146D61"/>
    <w:rsid w:val="00146FC5"/>
    <w:rsid w:val="00147CD0"/>
    <w:rsid w:val="00147F14"/>
    <w:rsid w:val="00147F79"/>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66A7"/>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2E6"/>
    <w:rsid w:val="00180373"/>
    <w:rsid w:val="00180B4B"/>
    <w:rsid w:val="00180CD3"/>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7EC"/>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024"/>
    <w:rsid w:val="001E44A8"/>
    <w:rsid w:val="001E47D5"/>
    <w:rsid w:val="001E4A24"/>
    <w:rsid w:val="001E5412"/>
    <w:rsid w:val="001E55B2"/>
    <w:rsid w:val="001E5866"/>
    <w:rsid w:val="001E7585"/>
    <w:rsid w:val="001E7733"/>
    <w:rsid w:val="001E7AA5"/>
    <w:rsid w:val="001F0335"/>
    <w:rsid w:val="001F0371"/>
    <w:rsid w:val="001F07A1"/>
    <w:rsid w:val="001F0970"/>
    <w:rsid w:val="001F0B18"/>
    <w:rsid w:val="001F0F81"/>
    <w:rsid w:val="001F1CCB"/>
    <w:rsid w:val="001F1DF0"/>
    <w:rsid w:val="001F1DF7"/>
    <w:rsid w:val="001F2099"/>
    <w:rsid w:val="001F2926"/>
    <w:rsid w:val="001F2F70"/>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465A"/>
    <w:rsid w:val="002166CE"/>
    <w:rsid w:val="00217344"/>
    <w:rsid w:val="00217710"/>
    <w:rsid w:val="00217A51"/>
    <w:rsid w:val="00220ACB"/>
    <w:rsid w:val="00220C7C"/>
    <w:rsid w:val="002218FE"/>
    <w:rsid w:val="00221C7B"/>
    <w:rsid w:val="0022247D"/>
    <w:rsid w:val="00223922"/>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4128"/>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816"/>
    <w:rsid w:val="00265A4B"/>
    <w:rsid w:val="00265D18"/>
    <w:rsid w:val="00265FD8"/>
    <w:rsid w:val="00266522"/>
    <w:rsid w:val="002665A4"/>
    <w:rsid w:val="002674D5"/>
    <w:rsid w:val="0027052A"/>
    <w:rsid w:val="00270D59"/>
    <w:rsid w:val="00270F75"/>
    <w:rsid w:val="002716CA"/>
    <w:rsid w:val="00271DF6"/>
    <w:rsid w:val="0027256A"/>
    <w:rsid w:val="002737A3"/>
    <w:rsid w:val="002737E0"/>
    <w:rsid w:val="00273A88"/>
    <w:rsid w:val="00273B4F"/>
    <w:rsid w:val="00273D21"/>
    <w:rsid w:val="00274353"/>
    <w:rsid w:val="0027499F"/>
    <w:rsid w:val="00274A63"/>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5A"/>
    <w:rsid w:val="002A1FAC"/>
    <w:rsid w:val="002A23D9"/>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6B3"/>
    <w:rsid w:val="002B372D"/>
    <w:rsid w:val="002B3E53"/>
    <w:rsid w:val="002B4FD9"/>
    <w:rsid w:val="002B51FB"/>
    <w:rsid w:val="002B5F87"/>
    <w:rsid w:val="002B6240"/>
    <w:rsid w:val="002B6548"/>
    <w:rsid w:val="002B66A2"/>
    <w:rsid w:val="002B7388"/>
    <w:rsid w:val="002B7594"/>
    <w:rsid w:val="002C04C9"/>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23"/>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4FA5"/>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B52"/>
    <w:rsid w:val="00301EBE"/>
    <w:rsid w:val="00303732"/>
    <w:rsid w:val="003041A8"/>
    <w:rsid w:val="00304237"/>
    <w:rsid w:val="00304436"/>
    <w:rsid w:val="00304D64"/>
    <w:rsid w:val="003053EF"/>
    <w:rsid w:val="003058CA"/>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5E6"/>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3FB"/>
    <w:rsid w:val="00333760"/>
    <w:rsid w:val="00333B85"/>
    <w:rsid w:val="00334564"/>
    <w:rsid w:val="0033460C"/>
    <w:rsid w:val="00334689"/>
    <w:rsid w:val="003347CE"/>
    <w:rsid w:val="00335388"/>
    <w:rsid w:val="003354AF"/>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5DF1"/>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0C67"/>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3A"/>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05B4"/>
    <w:rsid w:val="00391276"/>
    <w:rsid w:val="0039134D"/>
    <w:rsid w:val="00391E56"/>
    <w:rsid w:val="00391F90"/>
    <w:rsid w:val="00392525"/>
    <w:rsid w:val="00392E38"/>
    <w:rsid w:val="00393241"/>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19F"/>
    <w:rsid w:val="003A5533"/>
    <w:rsid w:val="003A62A4"/>
    <w:rsid w:val="003A645E"/>
    <w:rsid w:val="003A6791"/>
    <w:rsid w:val="003A734A"/>
    <w:rsid w:val="003A792E"/>
    <w:rsid w:val="003A7A2C"/>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5E31"/>
    <w:rsid w:val="003C61D5"/>
    <w:rsid w:val="003C670C"/>
    <w:rsid w:val="003C6A92"/>
    <w:rsid w:val="003C7160"/>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1A6"/>
    <w:rsid w:val="003E7802"/>
    <w:rsid w:val="003F087D"/>
    <w:rsid w:val="003F1048"/>
    <w:rsid w:val="003F133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E4D"/>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8E3"/>
    <w:rsid w:val="00407B0C"/>
    <w:rsid w:val="00407DB3"/>
    <w:rsid w:val="0041023E"/>
    <w:rsid w:val="004110AC"/>
    <w:rsid w:val="004116A0"/>
    <w:rsid w:val="00411D9D"/>
    <w:rsid w:val="00412DF7"/>
    <w:rsid w:val="00413390"/>
    <w:rsid w:val="00413595"/>
    <w:rsid w:val="00416546"/>
    <w:rsid w:val="00416CC1"/>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017"/>
    <w:rsid w:val="004504F0"/>
    <w:rsid w:val="004507D1"/>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78E7"/>
    <w:rsid w:val="004D0281"/>
    <w:rsid w:val="004D0610"/>
    <w:rsid w:val="004D0AE2"/>
    <w:rsid w:val="004D0EA7"/>
    <w:rsid w:val="004D153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3E61"/>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26DC0"/>
    <w:rsid w:val="00530BD2"/>
    <w:rsid w:val="00530C17"/>
    <w:rsid w:val="00530DA1"/>
    <w:rsid w:val="00530F97"/>
    <w:rsid w:val="0053183E"/>
    <w:rsid w:val="0053262C"/>
    <w:rsid w:val="00532EDD"/>
    <w:rsid w:val="00533989"/>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918"/>
    <w:rsid w:val="00544D9F"/>
    <w:rsid w:val="005457B4"/>
    <w:rsid w:val="00545F4E"/>
    <w:rsid w:val="00546261"/>
    <w:rsid w:val="0054663D"/>
    <w:rsid w:val="00546A57"/>
    <w:rsid w:val="0054752B"/>
    <w:rsid w:val="0054780B"/>
    <w:rsid w:val="0054789A"/>
    <w:rsid w:val="00550029"/>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8BB"/>
    <w:rsid w:val="0058395E"/>
    <w:rsid w:val="00584166"/>
    <w:rsid w:val="0058416D"/>
    <w:rsid w:val="00584A70"/>
    <w:rsid w:val="005856C5"/>
    <w:rsid w:val="00585DD4"/>
    <w:rsid w:val="00585E16"/>
    <w:rsid w:val="00586938"/>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25"/>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0C"/>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856"/>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4F2A"/>
    <w:rsid w:val="005E52ED"/>
    <w:rsid w:val="005E573E"/>
    <w:rsid w:val="005E5C24"/>
    <w:rsid w:val="005E6606"/>
    <w:rsid w:val="005E6D42"/>
    <w:rsid w:val="005E7A2B"/>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16F3"/>
    <w:rsid w:val="00603F00"/>
    <w:rsid w:val="006042F8"/>
    <w:rsid w:val="0060526C"/>
    <w:rsid w:val="00606328"/>
    <w:rsid w:val="0060652B"/>
    <w:rsid w:val="00606B84"/>
    <w:rsid w:val="00607120"/>
    <w:rsid w:val="00607407"/>
    <w:rsid w:val="00607F7B"/>
    <w:rsid w:val="00607FB0"/>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1939"/>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79D"/>
    <w:rsid w:val="00675CA2"/>
    <w:rsid w:val="00676178"/>
    <w:rsid w:val="0067669A"/>
    <w:rsid w:val="00676A27"/>
    <w:rsid w:val="00677658"/>
    <w:rsid w:val="00677E00"/>
    <w:rsid w:val="006818FF"/>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5EA5"/>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281"/>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1A6"/>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6F7DEE"/>
    <w:rsid w:val="007002EE"/>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367"/>
    <w:rsid w:val="00741ACC"/>
    <w:rsid w:val="00741D11"/>
    <w:rsid w:val="00742F7B"/>
    <w:rsid w:val="007430FE"/>
    <w:rsid w:val="0074334C"/>
    <w:rsid w:val="007442CF"/>
    <w:rsid w:val="00744742"/>
    <w:rsid w:val="00744D01"/>
    <w:rsid w:val="00745492"/>
    <w:rsid w:val="00745561"/>
    <w:rsid w:val="00746170"/>
    <w:rsid w:val="0074650E"/>
    <w:rsid w:val="00746E61"/>
    <w:rsid w:val="007477E0"/>
    <w:rsid w:val="00747893"/>
    <w:rsid w:val="00747E00"/>
    <w:rsid w:val="00750406"/>
    <w:rsid w:val="0075061D"/>
    <w:rsid w:val="0075067F"/>
    <w:rsid w:val="007508E9"/>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87DDB"/>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6E7"/>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69E3"/>
    <w:rsid w:val="007D6B26"/>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57"/>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483"/>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0EAE"/>
    <w:rsid w:val="00861623"/>
    <w:rsid w:val="008617BA"/>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0E6C"/>
    <w:rsid w:val="008819BD"/>
    <w:rsid w:val="00881C05"/>
    <w:rsid w:val="00881C22"/>
    <w:rsid w:val="0088384C"/>
    <w:rsid w:val="00884204"/>
    <w:rsid w:val="008842CE"/>
    <w:rsid w:val="00884822"/>
    <w:rsid w:val="00884B46"/>
    <w:rsid w:val="00886035"/>
    <w:rsid w:val="008860B6"/>
    <w:rsid w:val="00886961"/>
    <w:rsid w:val="00886AA6"/>
    <w:rsid w:val="00886D11"/>
    <w:rsid w:val="00886EFE"/>
    <w:rsid w:val="008875C7"/>
    <w:rsid w:val="00890F86"/>
    <w:rsid w:val="0089123F"/>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A7F97"/>
    <w:rsid w:val="008B0198"/>
    <w:rsid w:val="008B0507"/>
    <w:rsid w:val="008B069D"/>
    <w:rsid w:val="008B1233"/>
    <w:rsid w:val="008B12AF"/>
    <w:rsid w:val="008B1605"/>
    <w:rsid w:val="008B3117"/>
    <w:rsid w:val="008B4DB1"/>
    <w:rsid w:val="008B4FDA"/>
    <w:rsid w:val="008B73CD"/>
    <w:rsid w:val="008B7AAE"/>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4CF2"/>
    <w:rsid w:val="008D5016"/>
    <w:rsid w:val="008D5704"/>
    <w:rsid w:val="008D5808"/>
    <w:rsid w:val="008D64EE"/>
    <w:rsid w:val="008D67E1"/>
    <w:rsid w:val="008D68DB"/>
    <w:rsid w:val="008D6A46"/>
    <w:rsid w:val="008D77B2"/>
    <w:rsid w:val="008D7FF8"/>
    <w:rsid w:val="008E00F2"/>
    <w:rsid w:val="008E1FEB"/>
    <w:rsid w:val="008E24DC"/>
    <w:rsid w:val="008E28AD"/>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2EE"/>
    <w:rsid w:val="009354D8"/>
    <w:rsid w:val="009356E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1F04"/>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0D92"/>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5F"/>
    <w:rsid w:val="009A5190"/>
    <w:rsid w:val="009A73D5"/>
    <w:rsid w:val="009A796C"/>
    <w:rsid w:val="009B0273"/>
    <w:rsid w:val="009B0824"/>
    <w:rsid w:val="009B0DA1"/>
    <w:rsid w:val="009B127B"/>
    <w:rsid w:val="009B13C3"/>
    <w:rsid w:val="009B18AF"/>
    <w:rsid w:val="009B24E0"/>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2F59"/>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C6"/>
    <w:rsid w:val="009F6CD7"/>
    <w:rsid w:val="009F7214"/>
    <w:rsid w:val="009F7683"/>
    <w:rsid w:val="009F7BD5"/>
    <w:rsid w:val="009F7C54"/>
    <w:rsid w:val="009F7D78"/>
    <w:rsid w:val="00A0018F"/>
    <w:rsid w:val="00A00A1F"/>
    <w:rsid w:val="00A00BCA"/>
    <w:rsid w:val="00A00BE3"/>
    <w:rsid w:val="00A00E74"/>
    <w:rsid w:val="00A01157"/>
    <w:rsid w:val="00A01774"/>
    <w:rsid w:val="00A01B99"/>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1B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3BC7"/>
    <w:rsid w:val="00A74478"/>
    <w:rsid w:val="00A747D4"/>
    <w:rsid w:val="00A74B2F"/>
    <w:rsid w:val="00A74CC7"/>
    <w:rsid w:val="00A74D0E"/>
    <w:rsid w:val="00A75242"/>
    <w:rsid w:val="00A75726"/>
    <w:rsid w:val="00A76200"/>
    <w:rsid w:val="00A76C15"/>
    <w:rsid w:val="00A779D8"/>
    <w:rsid w:val="00A804F2"/>
    <w:rsid w:val="00A8081F"/>
    <w:rsid w:val="00A80BA2"/>
    <w:rsid w:val="00A8134C"/>
    <w:rsid w:val="00A81620"/>
    <w:rsid w:val="00A81DD5"/>
    <w:rsid w:val="00A8328A"/>
    <w:rsid w:val="00A83E00"/>
    <w:rsid w:val="00A86287"/>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6973"/>
    <w:rsid w:val="00A970FC"/>
    <w:rsid w:val="00AA0AD8"/>
    <w:rsid w:val="00AA0F00"/>
    <w:rsid w:val="00AA13E4"/>
    <w:rsid w:val="00AA1BBF"/>
    <w:rsid w:val="00AA207F"/>
    <w:rsid w:val="00AA233A"/>
    <w:rsid w:val="00AA2488"/>
    <w:rsid w:val="00AA270B"/>
    <w:rsid w:val="00AA2C2F"/>
    <w:rsid w:val="00AA2E36"/>
    <w:rsid w:val="00AA33AA"/>
    <w:rsid w:val="00AA3BAA"/>
    <w:rsid w:val="00AA4DC0"/>
    <w:rsid w:val="00AA515D"/>
    <w:rsid w:val="00AA5305"/>
    <w:rsid w:val="00AA567C"/>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64"/>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2BA0"/>
    <w:rsid w:val="00B03678"/>
    <w:rsid w:val="00B0401C"/>
    <w:rsid w:val="00B04537"/>
    <w:rsid w:val="00B04651"/>
    <w:rsid w:val="00B04817"/>
    <w:rsid w:val="00B048B2"/>
    <w:rsid w:val="00B051BE"/>
    <w:rsid w:val="00B06EC9"/>
    <w:rsid w:val="00B07086"/>
    <w:rsid w:val="00B072A0"/>
    <w:rsid w:val="00B07942"/>
    <w:rsid w:val="00B07E76"/>
    <w:rsid w:val="00B101FF"/>
    <w:rsid w:val="00B110DE"/>
    <w:rsid w:val="00B11297"/>
    <w:rsid w:val="00B11432"/>
    <w:rsid w:val="00B11B38"/>
    <w:rsid w:val="00B11B79"/>
    <w:rsid w:val="00B12288"/>
    <w:rsid w:val="00B12330"/>
    <w:rsid w:val="00B12C72"/>
    <w:rsid w:val="00B12D3C"/>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3F5"/>
    <w:rsid w:val="00B24E24"/>
    <w:rsid w:val="00B25447"/>
    <w:rsid w:val="00B2550C"/>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2676"/>
    <w:rsid w:val="00B4364F"/>
    <w:rsid w:val="00B4374E"/>
    <w:rsid w:val="00B44A67"/>
    <w:rsid w:val="00B46279"/>
    <w:rsid w:val="00B46D58"/>
    <w:rsid w:val="00B4794D"/>
    <w:rsid w:val="00B50F8D"/>
    <w:rsid w:val="00B5116D"/>
    <w:rsid w:val="00B514E8"/>
    <w:rsid w:val="00B51D9F"/>
    <w:rsid w:val="00B5219E"/>
    <w:rsid w:val="00B52987"/>
    <w:rsid w:val="00B52C16"/>
    <w:rsid w:val="00B5317A"/>
    <w:rsid w:val="00B5319F"/>
    <w:rsid w:val="00B53B93"/>
    <w:rsid w:val="00B53D73"/>
    <w:rsid w:val="00B5422B"/>
    <w:rsid w:val="00B54C65"/>
    <w:rsid w:val="00B54F63"/>
    <w:rsid w:val="00B553D4"/>
    <w:rsid w:val="00B55B64"/>
    <w:rsid w:val="00B56139"/>
    <w:rsid w:val="00B561F2"/>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CAD"/>
    <w:rsid w:val="00B71D73"/>
    <w:rsid w:val="00B73AB8"/>
    <w:rsid w:val="00B73DE0"/>
    <w:rsid w:val="00B744F6"/>
    <w:rsid w:val="00B74B63"/>
    <w:rsid w:val="00B75687"/>
    <w:rsid w:val="00B75DE9"/>
    <w:rsid w:val="00B761BD"/>
    <w:rsid w:val="00B762B1"/>
    <w:rsid w:val="00B778A5"/>
    <w:rsid w:val="00B81090"/>
    <w:rsid w:val="00B81AD3"/>
    <w:rsid w:val="00B82A65"/>
    <w:rsid w:val="00B83286"/>
    <w:rsid w:val="00B832AD"/>
    <w:rsid w:val="00B83BE6"/>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172"/>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0F9"/>
    <w:rsid w:val="00BB67B5"/>
    <w:rsid w:val="00BB682B"/>
    <w:rsid w:val="00BB74CF"/>
    <w:rsid w:val="00BB7E7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77"/>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C57"/>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902"/>
    <w:rsid w:val="00C73E62"/>
    <w:rsid w:val="00C74E96"/>
    <w:rsid w:val="00C752FC"/>
    <w:rsid w:val="00C77407"/>
    <w:rsid w:val="00C8055A"/>
    <w:rsid w:val="00C806B2"/>
    <w:rsid w:val="00C807D9"/>
    <w:rsid w:val="00C808AC"/>
    <w:rsid w:val="00C80B25"/>
    <w:rsid w:val="00C81187"/>
    <w:rsid w:val="00C813A9"/>
    <w:rsid w:val="00C816CA"/>
    <w:rsid w:val="00C81D93"/>
    <w:rsid w:val="00C81FE2"/>
    <w:rsid w:val="00C82BD2"/>
    <w:rsid w:val="00C83D8F"/>
    <w:rsid w:val="00C84419"/>
    <w:rsid w:val="00C858FA"/>
    <w:rsid w:val="00C85FFA"/>
    <w:rsid w:val="00C861E9"/>
    <w:rsid w:val="00C86419"/>
    <w:rsid w:val="00C864DC"/>
    <w:rsid w:val="00C86AB3"/>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343"/>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78E"/>
    <w:rsid w:val="00CC3BAC"/>
    <w:rsid w:val="00CC4C4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3DEB"/>
    <w:rsid w:val="00CE4D1D"/>
    <w:rsid w:val="00CE54D7"/>
    <w:rsid w:val="00CE56FD"/>
    <w:rsid w:val="00CE5A9F"/>
    <w:rsid w:val="00CE7B83"/>
    <w:rsid w:val="00CE7BC6"/>
    <w:rsid w:val="00CE7BF1"/>
    <w:rsid w:val="00CF0D0D"/>
    <w:rsid w:val="00CF0D4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8B3"/>
    <w:rsid w:val="00D14FAA"/>
    <w:rsid w:val="00D150B0"/>
    <w:rsid w:val="00D15272"/>
    <w:rsid w:val="00D161B8"/>
    <w:rsid w:val="00D17258"/>
    <w:rsid w:val="00D21019"/>
    <w:rsid w:val="00D21510"/>
    <w:rsid w:val="00D216E4"/>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FEB"/>
    <w:rsid w:val="00D5440E"/>
    <w:rsid w:val="00D5443D"/>
    <w:rsid w:val="00D54E6F"/>
    <w:rsid w:val="00D5541F"/>
    <w:rsid w:val="00D55A31"/>
    <w:rsid w:val="00D5674E"/>
    <w:rsid w:val="00D56D2A"/>
    <w:rsid w:val="00D57126"/>
    <w:rsid w:val="00D57531"/>
    <w:rsid w:val="00D60E8B"/>
    <w:rsid w:val="00D612BC"/>
    <w:rsid w:val="00D61D87"/>
    <w:rsid w:val="00D61DB3"/>
    <w:rsid w:val="00D62071"/>
    <w:rsid w:val="00D62855"/>
    <w:rsid w:val="00D62C0F"/>
    <w:rsid w:val="00D640C7"/>
    <w:rsid w:val="00D64654"/>
    <w:rsid w:val="00D659B3"/>
    <w:rsid w:val="00D65BF2"/>
    <w:rsid w:val="00D65E4E"/>
    <w:rsid w:val="00D65EBA"/>
    <w:rsid w:val="00D7013C"/>
    <w:rsid w:val="00D710BC"/>
    <w:rsid w:val="00D71259"/>
    <w:rsid w:val="00D71D9E"/>
    <w:rsid w:val="00D7354F"/>
    <w:rsid w:val="00D73841"/>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2D7"/>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6D40"/>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C7702"/>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1E31"/>
    <w:rsid w:val="00DE26E4"/>
    <w:rsid w:val="00DE31C0"/>
    <w:rsid w:val="00DE3538"/>
    <w:rsid w:val="00DE3C28"/>
    <w:rsid w:val="00DE4815"/>
    <w:rsid w:val="00DE5B89"/>
    <w:rsid w:val="00DE5E32"/>
    <w:rsid w:val="00DE65EA"/>
    <w:rsid w:val="00DE7706"/>
    <w:rsid w:val="00DE7753"/>
    <w:rsid w:val="00DE7F8F"/>
    <w:rsid w:val="00DF09E7"/>
    <w:rsid w:val="00DF0BD2"/>
    <w:rsid w:val="00DF0D9B"/>
    <w:rsid w:val="00DF11C4"/>
    <w:rsid w:val="00DF1625"/>
    <w:rsid w:val="00DF19A1"/>
    <w:rsid w:val="00DF239C"/>
    <w:rsid w:val="00DF2E0C"/>
    <w:rsid w:val="00DF3688"/>
    <w:rsid w:val="00DF4121"/>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78E"/>
    <w:rsid w:val="00E10AAD"/>
    <w:rsid w:val="00E10BB7"/>
    <w:rsid w:val="00E10F7D"/>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EED"/>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441C"/>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131E"/>
    <w:rsid w:val="00E615DF"/>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41B"/>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36D"/>
    <w:rsid w:val="00ED0BF3"/>
    <w:rsid w:val="00ED0DE3"/>
    <w:rsid w:val="00ED1142"/>
    <w:rsid w:val="00ED1170"/>
    <w:rsid w:val="00ED2352"/>
    <w:rsid w:val="00ED2462"/>
    <w:rsid w:val="00ED3903"/>
    <w:rsid w:val="00ED3BA4"/>
    <w:rsid w:val="00ED435F"/>
    <w:rsid w:val="00ED4C1D"/>
    <w:rsid w:val="00ED5972"/>
    <w:rsid w:val="00ED5C1C"/>
    <w:rsid w:val="00ED608B"/>
    <w:rsid w:val="00ED6836"/>
    <w:rsid w:val="00ED6A38"/>
    <w:rsid w:val="00EE02C2"/>
    <w:rsid w:val="00EE0877"/>
    <w:rsid w:val="00EE09A4"/>
    <w:rsid w:val="00EE0CB1"/>
    <w:rsid w:val="00EE0DDB"/>
    <w:rsid w:val="00EE0EB3"/>
    <w:rsid w:val="00EE0EF1"/>
    <w:rsid w:val="00EE1022"/>
    <w:rsid w:val="00EE1AD6"/>
    <w:rsid w:val="00EE2663"/>
    <w:rsid w:val="00EE2B43"/>
    <w:rsid w:val="00EE2DA5"/>
    <w:rsid w:val="00EE36CC"/>
    <w:rsid w:val="00EE4047"/>
    <w:rsid w:val="00EE54E6"/>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F00004"/>
    <w:rsid w:val="00F004EE"/>
    <w:rsid w:val="00F00565"/>
    <w:rsid w:val="00F00C96"/>
    <w:rsid w:val="00F01964"/>
    <w:rsid w:val="00F01D1E"/>
    <w:rsid w:val="00F04AA1"/>
    <w:rsid w:val="00F04FC3"/>
    <w:rsid w:val="00F061E8"/>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42B"/>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14C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119"/>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998"/>
    <w:rsid w:val="00F67CD4"/>
    <w:rsid w:val="00F67ECE"/>
    <w:rsid w:val="00F70E55"/>
    <w:rsid w:val="00F71F29"/>
    <w:rsid w:val="00F7342A"/>
    <w:rsid w:val="00F73CAB"/>
    <w:rsid w:val="00F73D7F"/>
    <w:rsid w:val="00F743B3"/>
    <w:rsid w:val="00F7451F"/>
    <w:rsid w:val="00F7467F"/>
    <w:rsid w:val="00F74984"/>
    <w:rsid w:val="00F74DA0"/>
    <w:rsid w:val="00F7541A"/>
    <w:rsid w:val="00F7609B"/>
    <w:rsid w:val="00F763EC"/>
    <w:rsid w:val="00F775CA"/>
    <w:rsid w:val="00F77652"/>
    <w:rsid w:val="00F80761"/>
    <w:rsid w:val="00F825AC"/>
    <w:rsid w:val="00F82623"/>
    <w:rsid w:val="00F827F5"/>
    <w:rsid w:val="00F82CB7"/>
    <w:rsid w:val="00F83250"/>
    <w:rsid w:val="00F83409"/>
    <w:rsid w:val="00F839B3"/>
    <w:rsid w:val="00F83B76"/>
    <w:rsid w:val="00F83E0A"/>
    <w:rsid w:val="00F8462A"/>
    <w:rsid w:val="00F855BB"/>
    <w:rsid w:val="00F85DFC"/>
    <w:rsid w:val="00F85F62"/>
    <w:rsid w:val="00F86162"/>
    <w:rsid w:val="00F86ED5"/>
    <w:rsid w:val="00F871C2"/>
    <w:rsid w:val="00F87FD4"/>
    <w:rsid w:val="00F914CF"/>
    <w:rsid w:val="00F917A1"/>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2425"/>
    <w:rsid w:val="00FB2C22"/>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5373"/>
    <w:rsid w:val="00FC5BDF"/>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FD2"/>
    <w:rsid w:val="00FE1316"/>
    <w:rsid w:val="00FE1FAB"/>
    <w:rsid w:val="00FE2378"/>
    <w:rsid w:val="00FE23C4"/>
    <w:rsid w:val="00FE2AA4"/>
    <w:rsid w:val="00FE2CCB"/>
    <w:rsid w:val="00FE2CFD"/>
    <w:rsid w:val="00FE2DB6"/>
    <w:rsid w:val="00FE449E"/>
    <w:rsid w:val="00FE54DC"/>
    <w:rsid w:val="00FE5743"/>
    <w:rsid w:val="00FE5D6C"/>
    <w:rsid w:val="00FE6887"/>
    <w:rsid w:val="00FE6C2A"/>
    <w:rsid w:val="00FE6D93"/>
    <w:rsid w:val="00FE76B9"/>
    <w:rsid w:val="00FE7898"/>
    <w:rsid w:val="00FE7D8B"/>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35F4E7"/>
  <w15:docId w15:val="{34429163-B79C-44B3-B92F-3405ECE78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1802E6"/>
  </w:style>
  <w:style w:type="paragraph" w:styleId="HTMLPreformatted">
    <w:name w:val="HTML Preformatted"/>
    <w:basedOn w:val="Normal"/>
    <w:link w:val="HTMLPreformattedChar"/>
    <w:uiPriority w:val="99"/>
    <w:unhideWhenUsed/>
    <w:rsid w:val="00B255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B2550C"/>
    <w:rPr>
      <w:rFonts w:ascii="Courier New" w:hAnsi="Courier New" w:cs="Courier New"/>
      <w:lang w:val="en-US" w:eastAsia="en-US" w:bidi="ar-SA"/>
    </w:rPr>
  </w:style>
  <w:style w:type="character" w:customStyle="1" w:styleId="y2iqfc">
    <w:name w:val="y2iqfc"/>
    <w:basedOn w:val="DefaultParagraphFont"/>
    <w:rsid w:val="00B255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elia.kirakosyan@ffa.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E7CCD6-50DE-44C5-99BA-D0A39BEA5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2694</TotalTime>
  <Pages>112</Pages>
  <Words>22793</Words>
  <Characters>129924</Characters>
  <Application>Microsoft Office Word</Application>
  <DocSecurity>0</DocSecurity>
  <Lines>1082</Lines>
  <Paragraphs>304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152413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Ofeli Kirakosyan</cp:lastModifiedBy>
  <cp:revision>1732</cp:revision>
  <cp:lastPrinted>2018-02-16T07:12:00Z</cp:lastPrinted>
  <dcterms:created xsi:type="dcterms:W3CDTF">2019-10-28T07:04:00Z</dcterms:created>
  <dcterms:modified xsi:type="dcterms:W3CDTF">2025-10-09T20:45:00Z</dcterms:modified>
</cp:coreProperties>
</file>